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0520B" w14:textId="527D7319" w:rsidR="00BF4506" w:rsidRPr="00510FA8" w:rsidRDefault="00521394" w:rsidP="00473C1E">
      <w:pPr>
        <w:jc w:val="center"/>
        <w:outlineLvl w:val="0"/>
        <w:rPr>
          <w:b/>
          <w:color w:val="000000" w:themeColor="text1"/>
          <w:sz w:val="28"/>
          <w:szCs w:val="32"/>
        </w:rPr>
      </w:pPr>
      <w:bookmarkStart w:id="0" w:name="_GoBack"/>
      <w:bookmarkEnd w:id="0"/>
      <w:r w:rsidRPr="00510FA8">
        <w:rPr>
          <w:b/>
          <w:color w:val="000000" w:themeColor="text1"/>
          <w:sz w:val="32"/>
          <w:szCs w:val="32"/>
        </w:rPr>
        <w:t>Rāmāyaṇa in SE Asia</w:t>
      </w:r>
      <w:r w:rsidRPr="00510FA8">
        <w:rPr>
          <w:b/>
          <w:color w:val="000000" w:themeColor="text1"/>
          <w:sz w:val="32"/>
          <w:szCs w:val="32"/>
        </w:rPr>
        <w:br/>
      </w:r>
      <w:r w:rsidRPr="00510FA8">
        <w:rPr>
          <w:b/>
          <w:color w:val="000000" w:themeColor="text1"/>
          <w:sz w:val="28"/>
          <w:szCs w:val="32"/>
        </w:rPr>
        <w:t>(visual)</w:t>
      </w:r>
    </w:p>
    <w:p w14:paraId="1067C3E5" w14:textId="708BF96F" w:rsidR="004301A6" w:rsidRDefault="004301A6" w:rsidP="00473C1E">
      <w:pPr>
        <w:jc w:val="center"/>
        <w:outlineLvl w:val="0"/>
        <w:rPr>
          <w:b/>
          <w:color w:val="000000" w:themeColor="text1"/>
          <w:sz w:val="26"/>
          <w:szCs w:val="32"/>
        </w:rPr>
      </w:pPr>
    </w:p>
    <w:p w14:paraId="725CA5C0" w14:textId="4DE7AB57" w:rsidR="007F7B1B" w:rsidRPr="00DB5447" w:rsidRDefault="007F7B1B" w:rsidP="00DB5447">
      <w:pPr>
        <w:spacing w:before="120" w:after="160"/>
        <w:ind w:left="720" w:hanging="720"/>
        <w:rPr>
          <w:b/>
          <w:color w:val="000000" w:themeColor="text1"/>
        </w:rPr>
      </w:pPr>
      <w:r w:rsidRPr="00CB47AF">
        <w:rPr>
          <w:b/>
          <w:color w:val="000000" w:themeColor="text1"/>
          <w:sz w:val="28"/>
        </w:rPr>
        <w:t>contents</w:t>
      </w:r>
      <w:r w:rsidR="00DB5447">
        <w:rPr>
          <w:b/>
          <w:color w:val="000000" w:themeColor="text1"/>
          <w:sz w:val="28"/>
        </w:rPr>
        <w:tab/>
      </w:r>
      <w:r w:rsidR="00DB5447">
        <w:rPr>
          <w:b/>
          <w:color w:val="000000" w:themeColor="text1"/>
        </w:rPr>
        <w:t>page</w:t>
      </w:r>
    </w:p>
    <w:p w14:paraId="76C6106C" w14:textId="1458C138" w:rsidR="007F7B1B" w:rsidRDefault="007F7B1B" w:rsidP="007F7B1B">
      <w:pPr>
        <w:ind w:left="0" w:firstLine="0"/>
      </w:pPr>
      <w:r>
        <w:t>general bibliography</w:t>
      </w:r>
      <w:r w:rsidR="00DB5447">
        <w:tab/>
        <w:t>2</w:t>
      </w:r>
    </w:p>
    <w:p w14:paraId="0E4F1C9B" w14:textId="12F907A1" w:rsidR="007F7B1B" w:rsidRPr="00510FA8" w:rsidRDefault="007F7B1B" w:rsidP="007F7B1B">
      <w:pPr>
        <w:rPr>
          <w:rFonts w:cs="Gentium Basic"/>
          <w:color w:val="000000" w:themeColor="text1"/>
        </w:rPr>
      </w:pPr>
      <w:r w:rsidRPr="00510FA8">
        <w:rPr>
          <w:rFonts w:cs="Gentium Basic"/>
          <w:color w:val="000000" w:themeColor="text1"/>
        </w:rPr>
        <w:t>Trà-kiệu pedestal and early Cam sculpture</w:t>
      </w:r>
      <w:r w:rsidR="00DB5447">
        <w:rPr>
          <w:rFonts w:cs="Gentium Basic"/>
          <w:color w:val="000000" w:themeColor="text1"/>
        </w:rPr>
        <w:tab/>
        <w:t>4</w:t>
      </w:r>
    </w:p>
    <w:p w14:paraId="0C0931EA" w14:textId="71CE70BF" w:rsidR="007F7B1B" w:rsidRPr="00510FA8" w:rsidRDefault="007F7B1B" w:rsidP="007F7B1B">
      <w:pPr>
        <w:rPr>
          <w:color w:val="000000" w:themeColor="text1"/>
        </w:rPr>
      </w:pPr>
      <w:r w:rsidRPr="00510FA8">
        <w:rPr>
          <w:color w:val="000000" w:themeColor="text1"/>
        </w:rPr>
        <w:t>reliefs and murals from Cambodia</w:t>
      </w:r>
      <w:r w:rsidR="00DB5447">
        <w:rPr>
          <w:color w:val="000000" w:themeColor="text1"/>
        </w:rPr>
        <w:tab/>
        <w:t>7</w:t>
      </w:r>
      <w:r w:rsidR="00EB2823">
        <w:rPr>
          <w:color w:val="000000" w:themeColor="text1"/>
        </w:rPr>
        <w:br/>
        <w:t>including Angkor Vat (p. 11) and Baphuon (p. 14)</w:t>
      </w:r>
    </w:p>
    <w:p w14:paraId="57CC9C0C" w14:textId="0A73999D" w:rsidR="007F7B1B" w:rsidRPr="00510FA8" w:rsidRDefault="007F7B1B" w:rsidP="007F7B1B">
      <w:pPr>
        <w:rPr>
          <w:color w:val="000000" w:themeColor="text1"/>
        </w:rPr>
      </w:pPr>
      <w:r w:rsidRPr="00510FA8">
        <w:rPr>
          <w:color w:val="000000" w:themeColor="text1"/>
        </w:rPr>
        <w:t>reliefs at Prambanan and elsewhere, Java</w:t>
      </w:r>
      <w:r w:rsidR="00DB5447">
        <w:rPr>
          <w:color w:val="000000" w:themeColor="text1"/>
        </w:rPr>
        <w:tab/>
        <w:t>22</w:t>
      </w:r>
      <w:r w:rsidR="00C0742D">
        <w:rPr>
          <w:color w:val="000000" w:themeColor="text1"/>
        </w:rPr>
        <w:br/>
        <w:t>including Javanese reliefs in museums (p. 37)</w:t>
      </w:r>
    </w:p>
    <w:p w14:paraId="5F8B617B" w14:textId="56037FF4" w:rsidR="007F7B1B" w:rsidRPr="00510FA8" w:rsidRDefault="007F7B1B" w:rsidP="007F7B1B">
      <w:pPr>
        <w:rPr>
          <w:color w:val="000000" w:themeColor="text1"/>
        </w:rPr>
      </w:pPr>
      <w:r w:rsidRPr="00510FA8">
        <w:rPr>
          <w:color w:val="000000" w:themeColor="text1"/>
        </w:rPr>
        <w:t>Javanese metalwork</w:t>
      </w:r>
      <w:r w:rsidR="00DB5447">
        <w:rPr>
          <w:color w:val="000000" w:themeColor="text1"/>
        </w:rPr>
        <w:tab/>
        <w:t>3</w:t>
      </w:r>
      <w:r w:rsidR="00EB2823">
        <w:rPr>
          <w:color w:val="000000" w:themeColor="text1"/>
        </w:rPr>
        <w:t>9</w:t>
      </w:r>
    </w:p>
    <w:p w14:paraId="0127A5D2" w14:textId="5B316989" w:rsidR="007F7B1B" w:rsidRPr="00510FA8" w:rsidRDefault="007F7B1B" w:rsidP="007F7B1B">
      <w:pPr>
        <w:rPr>
          <w:color w:val="000000" w:themeColor="text1"/>
        </w:rPr>
      </w:pPr>
      <w:r w:rsidRPr="00510FA8">
        <w:rPr>
          <w:color w:val="000000" w:themeColor="text1"/>
        </w:rPr>
        <w:t>sculptural reliefs from Central Vietnam (ancient Campā)</w:t>
      </w:r>
      <w:r w:rsidR="00DB5447">
        <w:rPr>
          <w:color w:val="000000" w:themeColor="text1"/>
        </w:rPr>
        <w:tab/>
        <w:t>4</w:t>
      </w:r>
      <w:r w:rsidR="00EB2823">
        <w:rPr>
          <w:color w:val="000000" w:themeColor="text1"/>
        </w:rPr>
        <w:t>1</w:t>
      </w:r>
    </w:p>
    <w:p w14:paraId="69111F9C" w14:textId="79EB66D9" w:rsidR="007F7B1B" w:rsidRPr="00510FA8" w:rsidRDefault="007F7B1B" w:rsidP="007F7B1B">
      <w:pPr>
        <w:rPr>
          <w:color w:val="000000" w:themeColor="text1"/>
        </w:rPr>
      </w:pPr>
      <w:r w:rsidRPr="00510FA8">
        <w:rPr>
          <w:color w:val="000000" w:themeColor="text1"/>
        </w:rPr>
        <w:t>sculptural reliefs from Laos</w:t>
      </w:r>
      <w:r w:rsidR="00DB5447">
        <w:rPr>
          <w:color w:val="000000" w:themeColor="text1"/>
        </w:rPr>
        <w:tab/>
        <w:t>4</w:t>
      </w:r>
      <w:r w:rsidR="00EB2823">
        <w:rPr>
          <w:color w:val="000000" w:themeColor="text1"/>
        </w:rPr>
        <w:t>3</w:t>
      </w:r>
    </w:p>
    <w:p w14:paraId="50F697F6" w14:textId="6B871FD6" w:rsidR="007F7B1B" w:rsidRPr="00510FA8" w:rsidRDefault="007F7B1B" w:rsidP="007F7B1B">
      <w:pPr>
        <w:rPr>
          <w:rFonts w:cs="Gentium Basic"/>
          <w:color w:val="000000" w:themeColor="text1"/>
        </w:rPr>
      </w:pPr>
      <w:r w:rsidRPr="00510FA8">
        <w:rPr>
          <w:rFonts w:cs="Gentium Basic"/>
          <w:color w:val="000000" w:themeColor="text1"/>
        </w:rPr>
        <w:t>sculptural reliefs (including bronzes) and paintings from Thailand</w:t>
      </w:r>
      <w:r w:rsidR="00CC4042">
        <w:rPr>
          <w:rFonts w:cs="Gentium Basic"/>
          <w:color w:val="000000" w:themeColor="text1"/>
        </w:rPr>
        <w:tab/>
        <w:t>4</w:t>
      </w:r>
      <w:r w:rsidR="00EB2823">
        <w:rPr>
          <w:rFonts w:cs="Gentium Basic"/>
          <w:color w:val="000000" w:themeColor="text1"/>
        </w:rPr>
        <w:t>4</w:t>
      </w:r>
    </w:p>
    <w:p w14:paraId="1F309A13" w14:textId="5B957439" w:rsidR="007F7B1B" w:rsidRPr="00510FA8" w:rsidRDefault="007F7B1B" w:rsidP="007F7B1B">
      <w:pPr>
        <w:rPr>
          <w:color w:val="000000" w:themeColor="text1"/>
        </w:rPr>
      </w:pPr>
      <w:r w:rsidRPr="00510FA8">
        <w:rPr>
          <w:color w:val="000000" w:themeColor="text1"/>
        </w:rPr>
        <w:t>various items from Myanmar</w:t>
      </w:r>
      <w:r w:rsidR="00CC4042">
        <w:rPr>
          <w:color w:val="000000" w:themeColor="text1"/>
        </w:rPr>
        <w:tab/>
        <w:t>5</w:t>
      </w:r>
      <w:r w:rsidR="00EB2823">
        <w:rPr>
          <w:color w:val="000000" w:themeColor="text1"/>
        </w:rPr>
        <w:t>4</w:t>
      </w:r>
    </w:p>
    <w:p w14:paraId="26939F59" w14:textId="2598E817" w:rsidR="007F7B1B" w:rsidRPr="00510FA8" w:rsidRDefault="007F7B1B" w:rsidP="007F7B1B">
      <w:pPr>
        <w:rPr>
          <w:color w:val="000000" w:themeColor="text1"/>
        </w:rPr>
      </w:pPr>
      <w:r w:rsidRPr="00510FA8">
        <w:rPr>
          <w:color w:val="000000" w:themeColor="text1"/>
        </w:rPr>
        <w:t>various items (18th century onwards) from Laos</w:t>
      </w:r>
      <w:r w:rsidR="00CC4042">
        <w:rPr>
          <w:color w:val="000000" w:themeColor="text1"/>
        </w:rPr>
        <w:tab/>
        <w:t>5</w:t>
      </w:r>
      <w:r w:rsidR="00EB2823">
        <w:rPr>
          <w:color w:val="000000" w:themeColor="text1"/>
        </w:rPr>
        <w:t>6</w:t>
      </w:r>
    </w:p>
    <w:p w14:paraId="0854E803" w14:textId="2BD5A14F" w:rsidR="007F7B1B" w:rsidRPr="00510FA8" w:rsidRDefault="007F7B1B" w:rsidP="007F7B1B">
      <w:pPr>
        <w:rPr>
          <w:color w:val="000000" w:themeColor="text1"/>
        </w:rPr>
      </w:pPr>
      <w:r w:rsidRPr="00510FA8">
        <w:rPr>
          <w:color w:val="000000" w:themeColor="text1"/>
        </w:rPr>
        <w:t>various items from China</w:t>
      </w:r>
      <w:r w:rsidR="00CC4042">
        <w:rPr>
          <w:color w:val="000000" w:themeColor="text1"/>
        </w:rPr>
        <w:tab/>
        <w:t>5</w:t>
      </w:r>
      <w:r w:rsidR="00D2307C">
        <w:rPr>
          <w:color w:val="000000" w:themeColor="text1"/>
        </w:rPr>
        <w:t>8</w:t>
      </w:r>
    </w:p>
    <w:p w14:paraId="3C5563ED" w14:textId="18D84F09" w:rsidR="007F7B1B" w:rsidRPr="00510FA8" w:rsidRDefault="007F7B1B" w:rsidP="007F7B1B">
      <w:pPr>
        <w:rPr>
          <w:color w:val="000000" w:themeColor="text1"/>
        </w:rPr>
      </w:pPr>
      <w:r w:rsidRPr="00510FA8">
        <w:rPr>
          <w:color w:val="000000" w:themeColor="text1"/>
        </w:rPr>
        <w:t>lontar mss from Bali</w:t>
      </w:r>
      <w:r w:rsidR="005903EE">
        <w:rPr>
          <w:color w:val="000000" w:themeColor="text1"/>
        </w:rPr>
        <w:t>, etc.</w:t>
      </w:r>
      <w:r w:rsidR="00CC4042">
        <w:rPr>
          <w:color w:val="000000" w:themeColor="text1"/>
        </w:rPr>
        <w:tab/>
        <w:t>5</w:t>
      </w:r>
      <w:r w:rsidR="00D2307C">
        <w:rPr>
          <w:color w:val="000000" w:themeColor="text1"/>
        </w:rPr>
        <w:t>9</w:t>
      </w:r>
    </w:p>
    <w:p w14:paraId="78E1ED07" w14:textId="087D6B78" w:rsidR="007F7B1B" w:rsidRDefault="007F7B1B" w:rsidP="007F7B1B">
      <w:pPr>
        <w:ind w:left="0" w:firstLine="0"/>
        <w:rPr>
          <w:b/>
        </w:rPr>
      </w:pPr>
      <w:r w:rsidRPr="00510FA8">
        <w:rPr>
          <w:color w:val="000000" w:themeColor="text1"/>
        </w:rPr>
        <w:t>uncertain items</w:t>
      </w:r>
      <w:r w:rsidR="00F82327">
        <w:rPr>
          <w:color w:val="000000" w:themeColor="text1"/>
        </w:rPr>
        <w:t xml:space="preserve"> (location</w:t>
      </w:r>
      <w:r w:rsidR="005903EE">
        <w:rPr>
          <w:color w:val="000000" w:themeColor="text1"/>
        </w:rPr>
        <w:t xml:space="preserve"> or </w:t>
      </w:r>
      <w:r w:rsidR="00F82327">
        <w:rPr>
          <w:color w:val="000000" w:themeColor="text1"/>
        </w:rPr>
        <w:t>implication)</w:t>
      </w:r>
      <w:r w:rsidR="00CC4042">
        <w:rPr>
          <w:color w:val="000000" w:themeColor="text1"/>
        </w:rPr>
        <w:tab/>
      </w:r>
      <w:r w:rsidR="00D2307C">
        <w:rPr>
          <w:color w:val="000000" w:themeColor="text1"/>
        </w:rPr>
        <w:t>60</w:t>
      </w:r>
    </w:p>
    <w:p w14:paraId="57513A1F" w14:textId="77777777" w:rsidR="007F7B1B" w:rsidRDefault="007F7B1B">
      <w:pPr>
        <w:tabs>
          <w:tab w:val="clear" w:pos="9000"/>
        </w:tabs>
        <w:spacing w:after="0"/>
        <w:ind w:left="0" w:firstLine="0"/>
        <w:rPr>
          <w:b/>
          <w:color w:val="000000" w:themeColor="text1"/>
          <w:lang w:val="en-GB"/>
        </w:rPr>
      </w:pPr>
      <w:r>
        <w:rPr>
          <w:b/>
          <w:color w:val="000000" w:themeColor="text1"/>
        </w:rPr>
        <w:br w:type="page"/>
      </w:r>
    </w:p>
    <w:p w14:paraId="2E6D4BB4" w14:textId="5885BE60" w:rsidR="005B6D5B" w:rsidRPr="007F7B1B" w:rsidRDefault="007F7B1B" w:rsidP="00EB235D">
      <w:pPr>
        <w:pStyle w:val="HangingIndent0"/>
        <w:tabs>
          <w:tab w:val="clear" w:pos="0"/>
        </w:tabs>
        <w:spacing w:after="120"/>
        <w:ind w:left="720" w:hanging="720"/>
        <w:rPr>
          <w:color w:val="000000" w:themeColor="text1"/>
          <w:sz w:val="28"/>
          <w:szCs w:val="24"/>
        </w:rPr>
      </w:pPr>
      <w:r w:rsidRPr="007F7B1B">
        <w:rPr>
          <w:b/>
          <w:color w:val="000000" w:themeColor="text1"/>
          <w:sz w:val="28"/>
          <w:szCs w:val="24"/>
        </w:rPr>
        <w:lastRenderedPageBreak/>
        <w:t xml:space="preserve">bibliography: </w:t>
      </w:r>
      <w:r w:rsidR="005B6D5B" w:rsidRPr="007F7B1B">
        <w:rPr>
          <w:b/>
          <w:color w:val="000000" w:themeColor="text1"/>
          <w:sz w:val="28"/>
          <w:szCs w:val="24"/>
        </w:rPr>
        <w:t>general</w:t>
      </w:r>
      <w:r w:rsidR="005B6D5B" w:rsidRPr="00DB5447">
        <w:rPr>
          <w:b/>
          <w:color w:val="000000" w:themeColor="text1"/>
          <w:sz w:val="28"/>
          <w:szCs w:val="24"/>
          <w:vertAlign w:val="superscript"/>
        </w:rPr>
        <w:t xml:space="preserve"> </w:t>
      </w:r>
      <w:r w:rsidR="005B6D5B" w:rsidRPr="007F7B1B">
        <w:rPr>
          <w:b/>
          <w:color w:val="000000" w:themeColor="text1"/>
          <w:sz w:val="28"/>
          <w:szCs w:val="24"/>
        </w:rPr>
        <w:t>/</w:t>
      </w:r>
      <w:r w:rsidR="005B6D5B" w:rsidRPr="00DB5447">
        <w:rPr>
          <w:b/>
          <w:color w:val="000000" w:themeColor="text1"/>
          <w:sz w:val="28"/>
          <w:szCs w:val="24"/>
          <w:vertAlign w:val="superscript"/>
        </w:rPr>
        <w:t xml:space="preserve"> </w:t>
      </w:r>
      <w:r w:rsidR="005B6D5B" w:rsidRPr="007F7B1B">
        <w:rPr>
          <w:b/>
          <w:color w:val="000000" w:themeColor="text1"/>
          <w:sz w:val="28"/>
          <w:szCs w:val="24"/>
        </w:rPr>
        <w:t>not yet assigned:</w:t>
      </w:r>
    </w:p>
    <w:p w14:paraId="3EF59384" w14:textId="6D1575A5" w:rsidR="003C0B1D" w:rsidRPr="00510FA8" w:rsidRDefault="003C0B1D" w:rsidP="00DE4CB4">
      <w:pPr>
        <w:pStyle w:val="HangingIndent0"/>
        <w:tabs>
          <w:tab w:val="clear" w:pos="0"/>
          <w:tab w:val="right" w:pos="9026"/>
        </w:tabs>
        <w:spacing w:after="86"/>
        <w:ind w:hanging="360"/>
        <w:rPr>
          <w:rFonts w:eastAsia="Gentium Basic"/>
          <w:b/>
          <w:color w:val="000000" w:themeColor="text1"/>
        </w:rPr>
      </w:pPr>
      <w:r w:rsidRPr="00510FA8">
        <w:rPr>
          <w:rFonts w:eastAsia="Gentium Basic"/>
          <w:color w:val="000000" w:themeColor="text1"/>
        </w:rPr>
        <w:t xml:space="preserve">Acri, Andrea, Helen Creese and Arlo Griffiths (eds) 2011:  </w:t>
      </w:r>
      <w:r w:rsidRPr="00510FA8">
        <w:rPr>
          <w:rFonts w:eastAsia="Gentium Basic"/>
          <w:i/>
          <w:color w:val="000000" w:themeColor="text1"/>
        </w:rPr>
        <w:t>From Laṅkā Eastwards: the Rāmāyaṇa in the literature and visual arts of Indonesia</w:t>
      </w:r>
      <w:r w:rsidRPr="00510FA8">
        <w:rPr>
          <w:rFonts w:eastAsia="Gentium Basic"/>
          <w:color w:val="000000" w:themeColor="text1"/>
        </w:rPr>
        <w:t xml:space="preserve"> (Leiden: KITLV Press).</w:t>
      </w:r>
      <w:r w:rsidRPr="00510FA8">
        <w:rPr>
          <w:rFonts w:eastAsia="Gentium Basic"/>
          <w:color w:val="000000" w:themeColor="text1"/>
        </w:rPr>
        <w:tab/>
      </w:r>
      <w:r w:rsidRPr="00510FA8">
        <w:rPr>
          <w:rFonts w:eastAsia="Gentium Basic"/>
          <w:b/>
          <w:color w:val="000000" w:themeColor="text1"/>
        </w:rPr>
        <w:t>own copy</w:t>
      </w:r>
    </w:p>
    <w:p w14:paraId="6B4F27A9" w14:textId="508A4483" w:rsidR="007D4A9D" w:rsidRPr="00510FA8" w:rsidRDefault="007D4A9D" w:rsidP="00DE4CB4">
      <w:pPr>
        <w:pStyle w:val="HangingIndent0"/>
        <w:tabs>
          <w:tab w:val="clear" w:pos="0"/>
          <w:tab w:val="clear" w:pos="2880"/>
          <w:tab w:val="right" w:pos="9026"/>
        </w:tabs>
        <w:spacing w:after="86"/>
        <w:ind w:hanging="360"/>
        <w:rPr>
          <w:color w:val="000000" w:themeColor="text1"/>
          <w:szCs w:val="24"/>
        </w:rPr>
      </w:pPr>
      <w:r w:rsidRPr="00510FA8">
        <w:rPr>
          <w:color w:val="000000" w:themeColor="text1"/>
        </w:rPr>
        <w:t xml:space="preserve">Borell, Brigitte 2014:  “The power of images: coin portraits of Roman emperors on jewellery pendants in early Southeast Asia”, </w:t>
      </w:r>
      <w:r w:rsidRPr="00510FA8">
        <w:rPr>
          <w:i/>
          <w:color w:val="000000" w:themeColor="text1"/>
        </w:rPr>
        <w:t>Zeitschrift für Archäologie aussereuropäischer Kulturen</w:t>
      </w:r>
      <w:r w:rsidRPr="00510FA8">
        <w:rPr>
          <w:color w:val="000000" w:themeColor="text1"/>
        </w:rPr>
        <w:t xml:space="preserve"> 6: 7-43.</w:t>
      </w:r>
      <w:r w:rsidRPr="00510FA8">
        <w:rPr>
          <w:color w:val="000000" w:themeColor="text1"/>
        </w:rPr>
        <w:tab/>
      </w:r>
      <w:r w:rsidRPr="00510FA8">
        <w:rPr>
          <w:b/>
          <w:color w:val="000000" w:themeColor="text1"/>
        </w:rPr>
        <w:t>download</w:t>
      </w:r>
    </w:p>
    <w:p w14:paraId="2131F146" w14:textId="78B0E205" w:rsidR="005B6D5B" w:rsidRPr="00510FA8" w:rsidRDefault="005B6D5B" w:rsidP="00DE4CB4">
      <w:pPr>
        <w:pStyle w:val="HangingIndent0"/>
        <w:tabs>
          <w:tab w:val="clear" w:pos="0"/>
          <w:tab w:val="right" w:pos="9026"/>
        </w:tabs>
        <w:spacing w:after="86"/>
        <w:ind w:hanging="360"/>
        <w:rPr>
          <w:color w:val="000000" w:themeColor="text1"/>
          <w:szCs w:val="24"/>
        </w:rPr>
      </w:pPr>
      <w:r w:rsidRPr="00510FA8">
        <w:rPr>
          <w:color w:val="000000" w:themeColor="text1"/>
          <w:szCs w:val="24"/>
        </w:rPr>
        <w:t>Brockington, John 2002:  “Visual Epics”, in Stasik and John Brockington 2002: 111-31.</w:t>
      </w:r>
    </w:p>
    <w:p w14:paraId="34DBD79F" w14:textId="1321B1CB" w:rsidR="001A4182" w:rsidRPr="00510FA8" w:rsidRDefault="001A4182" w:rsidP="00DE4CB4">
      <w:pPr>
        <w:pStyle w:val="HangingIndent0"/>
        <w:tabs>
          <w:tab w:val="clear" w:pos="0"/>
          <w:tab w:val="right" w:pos="9026"/>
        </w:tabs>
        <w:spacing w:after="86"/>
        <w:ind w:hanging="360"/>
        <w:rPr>
          <w:color w:val="000000" w:themeColor="text1"/>
          <w:szCs w:val="24"/>
        </w:rPr>
      </w:pPr>
      <w:r w:rsidRPr="00510FA8">
        <w:rPr>
          <w:color w:val="000000" w:themeColor="text1"/>
          <w:lang w:eastAsia="en-GB"/>
        </w:rPr>
        <w:t xml:space="preserve">Brockington, John </w:t>
      </w:r>
      <w:r w:rsidRPr="00510FA8">
        <w:rPr>
          <w:color w:val="000000" w:themeColor="text1"/>
        </w:rPr>
        <w:t xml:space="preserve">2021:  “Stone, wood, paint: Rāma-story representations throughout Southeast Asia”, in </w:t>
      </w:r>
      <w:r w:rsidRPr="00510FA8">
        <w:rPr>
          <w:i/>
          <w:color w:val="000000" w:themeColor="text1"/>
        </w:rPr>
        <w:t xml:space="preserve">The </w:t>
      </w:r>
      <w:r w:rsidRPr="00510FA8">
        <w:rPr>
          <w:i/>
          <w:iCs/>
          <w:color w:val="000000" w:themeColor="text1"/>
        </w:rPr>
        <w:t>Multivalence of an Epic: retelling the Rāmāyaṇa in South India and Southeast Asia, </w:t>
      </w:r>
      <w:r w:rsidRPr="00510FA8">
        <w:rPr>
          <w:color w:val="000000" w:themeColor="text1"/>
        </w:rPr>
        <w:t>ed. by Parul Pandya Dhar (Man</w:t>
      </w:r>
      <w:r w:rsidR="002A4F03" w:rsidRPr="00510FA8">
        <w:rPr>
          <w:color w:val="000000" w:themeColor="text1"/>
        </w:rPr>
        <w:t>ipal, Karnataka</w:t>
      </w:r>
      <w:r w:rsidRPr="00510FA8">
        <w:rPr>
          <w:color w:val="000000" w:themeColor="text1"/>
        </w:rPr>
        <w:t>: Manipal Universal Press): 49-64</w:t>
      </w:r>
      <w:r w:rsidRPr="00510FA8">
        <w:rPr>
          <w:rFonts w:cs="Times"/>
          <w:bCs/>
          <w:color w:val="000000" w:themeColor="text1"/>
        </w:rPr>
        <w:t>.</w:t>
      </w:r>
    </w:p>
    <w:p w14:paraId="2A64B194" w14:textId="11853D01" w:rsidR="0086603B" w:rsidRPr="00510FA8" w:rsidRDefault="0086603B" w:rsidP="00DE4CB4">
      <w:pPr>
        <w:pStyle w:val="HangingIndent0"/>
        <w:tabs>
          <w:tab w:val="clear" w:pos="0"/>
          <w:tab w:val="clear" w:pos="2880"/>
          <w:tab w:val="right" w:pos="9026"/>
        </w:tabs>
        <w:spacing w:after="86"/>
        <w:ind w:hanging="360"/>
        <w:rPr>
          <w:b/>
          <w:color w:val="000000" w:themeColor="text1"/>
          <w:shd w:val="clear" w:color="auto" w:fill="FFFFFF"/>
        </w:rPr>
      </w:pPr>
      <w:r w:rsidRPr="00510FA8">
        <w:rPr>
          <w:color w:val="000000" w:themeColor="text1"/>
          <w:shd w:val="clear" w:color="auto" w:fill="FAFAFA"/>
        </w:rPr>
        <w:t xml:space="preserve">Chhabra, B.Ch. 1945:  </w:t>
      </w:r>
      <w:r w:rsidRPr="00510FA8">
        <w:rPr>
          <w:color w:val="000000" w:themeColor="text1"/>
          <w:shd w:val="clear" w:color="auto" w:fill="FFFFFF"/>
        </w:rPr>
        <w:t>“Three more Yūpa inscriptions of King Mūlavarman from Koetei (East Borneo)”,</w:t>
      </w:r>
      <w:r w:rsidRPr="00510FA8">
        <w:rPr>
          <w:rStyle w:val="apple-converted-space"/>
          <w:color w:val="000000" w:themeColor="text1"/>
          <w:shd w:val="clear" w:color="auto" w:fill="FFFFFF"/>
        </w:rPr>
        <w:t> </w:t>
      </w:r>
      <w:r w:rsidRPr="00510FA8">
        <w:rPr>
          <w:rStyle w:val="Emphasis"/>
          <w:color w:val="000000" w:themeColor="text1"/>
        </w:rPr>
        <w:t>JGIS</w:t>
      </w:r>
      <w:r w:rsidRPr="00510FA8">
        <w:rPr>
          <w:color w:val="000000" w:themeColor="text1"/>
          <w:shd w:val="clear" w:color="auto" w:fill="FFFFFF"/>
        </w:rPr>
        <w:t xml:space="preserve"> 12:14-17.</w:t>
      </w:r>
      <w:r w:rsidR="004964F8" w:rsidRPr="00510FA8">
        <w:rPr>
          <w:color w:val="000000" w:themeColor="text1"/>
          <w:shd w:val="clear" w:color="auto" w:fill="FFFFFF"/>
        </w:rPr>
        <w:t xml:space="preserve">  [reprinted along with postscript by J.G. de Casparis in </w:t>
      </w:r>
      <w:r w:rsidR="004964F8" w:rsidRPr="00510FA8">
        <w:rPr>
          <w:i/>
          <w:color w:val="000000" w:themeColor="text1"/>
        </w:rPr>
        <w:t xml:space="preserve">Tijdschrift voor Indische Taal-, Land en Volkenkunde </w:t>
      </w:r>
      <w:r w:rsidR="004964F8" w:rsidRPr="00510FA8">
        <w:rPr>
          <w:color w:val="000000" w:themeColor="text1"/>
        </w:rPr>
        <w:t>83: 370-74]</w:t>
      </w:r>
      <w:r w:rsidRPr="00510FA8">
        <w:rPr>
          <w:color w:val="000000" w:themeColor="text1"/>
          <w:shd w:val="clear" w:color="auto" w:fill="FFFFFF"/>
        </w:rPr>
        <w:tab/>
      </w:r>
      <w:r w:rsidRPr="00510FA8">
        <w:rPr>
          <w:b/>
          <w:color w:val="000000" w:themeColor="text1"/>
          <w:shd w:val="clear" w:color="auto" w:fill="FFFFFF"/>
        </w:rPr>
        <w:t>download</w:t>
      </w:r>
    </w:p>
    <w:p w14:paraId="60B2039A" w14:textId="32805B25" w:rsidR="001F4366" w:rsidRPr="00510FA8" w:rsidRDefault="001F4366" w:rsidP="00DE4CB4">
      <w:pPr>
        <w:pStyle w:val="HangingIndent0"/>
        <w:tabs>
          <w:tab w:val="clear" w:pos="0"/>
          <w:tab w:val="clear" w:pos="2880"/>
          <w:tab w:val="right" w:pos="9026"/>
        </w:tabs>
        <w:spacing w:after="86"/>
        <w:ind w:hanging="360"/>
        <w:rPr>
          <w:color w:val="000000" w:themeColor="text1"/>
          <w:szCs w:val="24"/>
        </w:rPr>
      </w:pPr>
      <w:r w:rsidRPr="00510FA8">
        <w:rPr>
          <w:color w:val="000000" w:themeColor="text1"/>
          <w:shd w:val="clear" w:color="auto" w:fill="FAFAFA"/>
        </w:rPr>
        <w:t xml:space="preserve">Chhabra, B.Ch. 1965: </w:t>
      </w:r>
      <w:r w:rsidRPr="00510FA8">
        <w:rPr>
          <w:color w:val="000000" w:themeColor="text1"/>
          <w:shd w:val="clear" w:color="auto" w:fill="FFFFFF"/>
        </w:rPr>
        <w:t xml:space="preserve"> </w:t>
      </w:r>
      <w:r w:rsidRPr="00510FA8">
        <w:rPr>
          <w:i/>
          <w:color w:val="000000" w:themeColor="text1"/>
          <w:shd w:val="clear" w:color="auto" w:fill="FFFFFF"/>
        </w:rPr>
        <w:t>Expansion of Indo-Aryan Culture during Pallava rule, as evidenced by inscriptions</w:t>
      </w:r>
      <w:r w:rsidRPr="00510FA8">
        <w:rPr>
          <w:color w:val="000000" w:themeColor="text1"/>
          <w:shd w:val="clear" w:color="auto" w:fill="FFFFFF"/>
        </w:rPr>
        <w:t xml:space="preserve"> [</w:t>
      </w:r>
      <w:r w:rsidRPr="00510FA8">
        <w:rPr>
          <w:rFonts w:eastAsia="Arial Unicode MS" w:cs="Arial Unicode MS"/>
          <w:color w:val="000000" w:themeColor="text1"/>
          <w:shd w:val="clear" w:color="auto" w:fill="FFFFFF"/>
        </w:rPr>
        <w:t>rev. version of the author's thesis, Leyden</w:t>
      </w:r>
      <w:r w:rsidRPr="00510FA8">
        <w:rPr>
          <w:color w:val="000000" w:themeColor="text1"/>
        </w:rPr>
        <w:t>] (</w:t>
      </w:r>
      <w:r w:rsidRPr="00510FA8">
        <w:rPr>
          <w:rStyle w:val="exldetailsdisplayval"/>
          <w:rFonts w:eastAsia="Arial Unicode MS" w:cs="Arial Unicode MS"/>
          <w:color w:val="000000" w:themeColor="text1"/>
          <w:bdr w:val="none" w:sz="0" w:space="0" w:color="auto" w:frame="1"/>
        </w:rPr>
        <w:t>Delhi: Munshi Ram Manohar Lal</w:t>
      </w:r>
      <w:r w:rsidRPr="00510FA8">
        <w:rPr>
          <w:rStyle w:val="apple-converted-space"/>
          <w:rFonts w:eastAsia="Arial Unicode MS" w:cs="Arial Unicode MS"/>
          <w:color w:val="000000" w:themeColor="text1"/>
          <w:shd w:val="clear" w:color="auto" w:fill="FFFFFF"/>
        </w:rPr>
        <w:t>).</w:t>
      </w:r>
      <w:r w:rsidRPr="00510FA8">
        <w:rPr>
          <w:rStyle w:val="apple-converted-space"/>
          <w:rFonts w:eastAsia="Arial Unicode MS" w:cs="Arial Unicode MS"/>
          <w:color w:val="000000" w:themeColor="text1"/>
          <w:shd w:val="clear" w:color="auto" w:fill="FFFFFF"/>
        </w:rPr>
        <w:tab/>
      </w:r>
      <w:r w:rsidRPr="00510FA8">
        <w:rPr>
          <w:rStyle w:val="apple-converted-space"/>
          <w:rFonts w:eastAsia="Arial Unicode MS" w:cs="Arial Unicode MS"/>
          <w:b/>
          <w:color w:val="000000" w:themeColor="text1"/>
          <w:shd w:val="clear" w:color="auto" w:fill="FFFFFF"/>
        </w:rPr>
        <w:t>Sackler IG Chh</w:t>
      </w:r>
    </w:p>
    <w:p w14:paraId="2291040B" w14:textId="41E53AE9" w:rsidR="00280C7A" w:rsidRPr="00510FA8" w:rsidRDefault="00280C7A" w:rsidP="00DE4CB4">
      <w:pPr>
        <w:pStyle w:val="HangingIndent0"/>
        <w:tabs>
          <w:tab w:val="clear" w:pos="0"/>
          <w:tab w:val="clear" w:pos="2880"/>
          <w:tab w:val="right" w:pos="9026"/>
        </w:tabs>
        <w:spacing w:after="86"/>
        <w:ind w:hanging="360"/>
        <w:rPr>
          <w:color w:val="000000" w:themeColor="text1"/>
          <w:szCs w:val="24"/>
        </w:rPr>
      </w:pPr>
      <w:r w:rsidRPr="00510FA8">
        <w:rPr>
          <w:color w:val="000000" w:themeColor="text1"/>
        </w:rPr>
        <w:t xml:space="preserve">Chihara, Daigoro 1996:  </w:t>
      </w:r>
      <w:r w:rsidRPr="00510FA8">
        <w:rPr>
          <w:i/>
          <w:color w:val="000000" w:themeColor="text1"/>
        </w:rPr>
        <w:t>Hindu-Buddhist architecture in Southeast Asia</w:t>
      </w:r>
      <w:r w:rsidRPr="00510FA8">
        <w:rPr>
          <w:color w:val="000000" w:themeColor="text1"/>
        </w:rPr>
        <w:t xml:space="preserve"> (Leiden: E.J. Brill).</w:t>
      </w:r>
      <w:r w:rsidRPr="00510FA8">
        <w:rPr>
          <w:color w:val="000000" w:themeColor="text1"/>
        </w:rPr>
        <w:br/>
      </w:r>
      <w:r w:rsidRPr="00510FA8">
        <w:rPr>
          <w:b/>
          <w:color w:val="000000" w:themeColor="text1"/>
        </w:rPr>
        <w:tab/>
        <w:t>Sackler</w:t>
      </w:r>
      <w:r w:rsidRPr="00510FA8">
        <w:rPr>
          <w:color w:val="000000" w:themeColor="text1"/>
        </w:rPr>
        <w:t xml:space="preserve"> </w:t>
      </w:r>
      <w:r w:rsidRPr="00510FA8">
        <w:rPr>
          <w:b/>
          <w:color w:val="000000" w:themeColor="text1"/>
        </w:rPr>
        <w:t>VWa Chi</w:t>
      </w:r>
    </w:p>
    <w:p w14:paraId="2E064913" w14:textId="7EF8EF0D" w:rsidR="00B002AD" w:rsidRPr="00510FA8" w:rsidRDefault="00B002AD" w:rsidP="00B002AD">
      <w:pPr>
        <w:rPr>
          <w:rFonts w:cs="Courier New"/>
          <w:b/>
          <w:color w:val="000000" w:themeColor="text1"/>
        </w:rPr>
      </w:pPr>
      <w:r w:rsidRPr="00510FA8">
        <w:rPr>
          <w:rFonts w:cs="Courier New"/>
          <w:color w:val="000000" w:themeColor="text1"/>
        </w:rPr>
        <w:t xml:space="preserve">Dhar, Parul Pandya (ed.) 2021a:  </w:t>
      </w:r>
      <w:r w:rsidRPr="00510FA8">
        <w:rPr>
          <w:rFonts w:cs="Courier New"/>
          <w:i/>
          <w:color w:val="000000" w:themeColor="text1"/>
        </w:rPr>
        <w:t>The Multivalence of an Epic: retelling the Rāmāyaṇa in South India and Southeast Asia</w:t>
      </w:r>
      <w:r w:rsidRPr="00510FA8">
        <w:rPr>
          <w:rFonts w:cs="Courier New"/>
          <w:color w:val="000000" w:themeColor="text1"/>
        </w:rPr>
        <w:t xml:space="preserve"> (Manipal: Manipal Universal Press).</w:t>
      </w:r>
      <w:r w:rsidRPr="00510FA8">
        <w:rPr>
          <w:rFonts w:cs="Courier New"/>
          <w:color w:val="000000" w:themeColor="text1"/>
        </w:rPr>
        <w:tab/>
      </w:r>
      <w:r w:rsidR="00C77B5A">
        <w:rPr>
          <w:rFonts w:cs="Courier New"/>
          <w:b/>
          <w:color w:val="000000" w:themeColor="text1"/>
        </w:rPr>
        <w:t>own copy</w:t>
      </w:r>
    </w:p>
    <w:p w14:paraId="624BDEC5" w14:textId="6CC94AA7" w:rsidR="0047065A" w:rsidRPr="00510FA8" w:rsidRDefault="003459EF" w:rsidP="00DE4CB4">
      <w:pPr>
        <w:pStyle w:val="HangingIndent0"/>
        <w:tabs>
          <w:tab w:val="clear" w:pos="0"/>
          <w:tab w:val="clear" w:pos="2880"/>
        </w:tabs>
        <w:ind w:hanging="360"/>
        <w:rPr>
          <w:color w:val="000000" w:themeColor="text1"/>
          <w:szCs w:val="24"/>
          <w:lang w:bidi="x-none"/>
        </w:rPr>
      </w:pPr>
      <w:r w:rsidRPr="00510FA8">
        <w:rPr>
          <w:rFonts w:eastAsia="Gentium Basic"/>
          <w:color w:val="000000" w:themeColor="text1"/>
        </w:rPr>
        <w:t xml:space="preserve">Filliozat, Jean 1983:  “The Rāmāyaṇa in South-East Asian Sanskrit epigraphy and iconography”, in Srinivasa Iyengar 1983: 192-205. </w:t>
      </w:r>
      <w:r w:rsidRPr="00510FA8">
        <w:rPr>
          <w:rFonts w:eastAsia="Gentium Basic"/>
          <w:color w:val="000000" w:themeColor="text1"/>
        </w:rPr>
        <w:tab/>
      </w:r>
      <w:r w:rsidRPr="00510FA8">
        <w:rPr>
          <w:rFonts w:eastAsia="Gentium Basic"/>
          <w:b/>
          <w:color w:val="000000" w:themeColor="text1"/>
        </w:rPr>
        <w:t>own copy</w:t>
      </w:r>
      <w:r w:rsidRPr="00510FA8">
        <w:rPr>
          <w:rFonts w:eastAsia="Gentium Basic"/>
          <w:color w:val="000000" w:themeColor="text1"/>
        </w:rPr>
        <w:br/>
        <w:t>[repr. in Krishnamoorthy, Mukhopadhyaya and Nath 1991-93: lviii-lxxii.]</w:t>
      </w:r>
    </w:p>
    <w:p w14:paraId="2CC7CEA7" w14:textId="7956EE3D" w:rsidR="00AF3614" w:rsidRPr="00510FA8" w:rsidRDefault="00AF3614" w:rsidP="00DE4CB4">
      <w:pPr>
        <w:pStyle w:val="hangingindent"/>
        <w:ind w:left="360" w:hanging="360"/>
        <w:rPr>
          <w:rFonts w:cs="Helvetica"/>
          <w:b/>
          <w:color w:val="000000" w:themeColor="text1"/>
          <w:szCs w:val="24"/>
          <w:lang w:val="en-US"/>
        </w:rPr>
      </w:pPr>
      <w:r w:rsidRPr="00510FA8">
        <w:rPr>
          <w:rFonts w:cs="Helvetica"/>
          <w:color w:val="000000" w:themeColor="text1"/>
          <w:szCs w:val="24"/>
          <w:lang w:val="en-US"/>
        </w:rPr>
        <w:t>Giteau, Madelein</w:t>
      </w:r>
      <w:r w:rsidR="00004338" w:rsidRPr="00510FA8">
        <w:rPr>
          <w:rFonts w:cs="Helvetica"/>
          <w:color w:val="000000" w:themeColor="text1"/>
          <w:szCs w:val="24"/>
          <w:lang w:val="en-US"/>
        </w:rPr>
        <w:t>e</w:t>
      </w:r>
      <w:r w:rsidRPr="00510FA8">
        <w:rPr>
          <w:rFonts w:cs="Helvetica"/>
          <w:color w:val="000000" w:themeColor="text1"/>
          <w:szCs w:val="24"/>
          <w:lang w:val="en-US"/>
        </w:rPr>
        <w:t xml:space="preserve"> 1990:  “Note sur des sculptures sur bois de Luang Prabang représentant des scènes du Rāmāyaṇa”, </w:t>
      </w:r>
      <w:r w:rsidR="00284D4E" w:rsidRPr="00510FA8">
        <w:rPr>
          <w:rFonts w:cs="Helvetica"/>
          <w:i/>
          <w:color w:val="000000" w:themeColor="text1"/>
          <w:szCs w:val="24"/>
          <w:lang w:val="en-US"/>
        </w:rPr>
        <w:t>Arts A</w:t>
      </w:r>
      <w:r w:rsidRPr="00510FA8">
        <w:rPr>
          <w:rFonts w:cs="Helvetica"/>
          <w:i/>
          <w:color w:val="000000" w:themeColor="text1"/>
          <w:szCs w:val="24"/>
          <w:lang w:val="en-US"/>
        </w:rPr>
        <w:t>siatiques</w:t>
      </w:r>
      <w:r w:rsidRPr="00510FA8">
        <w:rPr>
          <w:rFonts w:cs="Helvetica"/>
          <w:color w:val="000000" w:themeColor="text1"/>
          <w:szCs w:val="24"/>
          <w:lang w:val="en-US"/>
        </w:rPr>
        <w:t xml:space="preserve"> 45: 67-75.</w:t>
      </w:r>
      <w:r w:rsidRPr="00510FA8">
        <w:rPr>
          <w:rFonts w:cs="Helvetica"/>
          <w:color w:val="000000" w:themeColor="text1"/>
          <w:szCs w:val="24"/>
          <w:lang w:val="en-US"/>
        </w:rPr>
        <w:tab/>
      </w:r>
      <w:r w:rsidRPr="00510FA8">
        <w:rPr>
          <w:rFonts w:cs="Helvetica"/>
          <w:b/>
          <w:color w:val="000000" w:themeColor="text1"/>
          <w:szCs w:val="24"/>
          <w:lang w:val="en-US"/>
        </w:rPr>
        <w:t>download</w:t>
      </w:r>
    </w:p>
    <w:p w14:paraId="799E4662" w14:textId="07A999D4" w:rsidR="00004338" w:rsidRPr="00510FA8" w:rsidRDefault="00004338" w:rsidP="00DE4CB4">
      <w:pPr>
        <w:pStyle w:val="hangingindent"/>
        <w:tabs>
          <w:tab w:val="clear" w:pos="2880"/>
        </w:tabs>
        <w:ind w:left="360" w:hanging="360"/>
        <w:rPr>
          <w:rFonts w:cs="Helvetica"/>
          <w:b/>
          <w:color w:val="000000" w:themeColor="text1"/>
          <w:szCs w:val="24"/>
          <w:lang w:val="en-US"/>
        </w:rPr>
      </w:pPr>
      <w:r w:rsidRPr="00510FA8">
        <w:rPr>
          <w:color w:val="000000" w:themeColor="text1"/>
        </w:rPr>
        <w:t>Giteau, Madeleine 1995:</w:t>
      </w:r>
      <w:r w:rsidRPr="00510FA8">
        <w:rPr>
          <w:color w:val="000000" w:themeColor="text1"/>
          <w:szCs w:val="24"/>
        </w:rPr>
        <w:t xml:space="preserve"> </w:t>
      </w:r>
      <w:r w:rsidRPr="00510FA8">
        <w:rPr>
          <w:color w:val="000000" w:themeColor="text1"/>
        </w:rPr>
        <w:t xml:space="preserve"> “</w:t>
      </w:r>
      <w:r w:rsidRPr="00510FA8">
        <w:rPr>
          <w:color w:val="000000" w:themeColor="text1"/>
          <w:szCs w:val="24"/>
        </w:rPr>
        <w:t>Note sur Kumbhakar</w:t>
      </w:r>
      <w:r w:rsidRPr="00510FA8">
        <w:rPr>
          <w:color w:val="000000" w:themeColor="text1"/>
        </w:rPr>
        <w:t>ṇa dans l’iconographie khmère”,</w:t>
      </w:r>
      <w:r w:rsidRPr="00510FA8">
        <w:rPr>
          <w:color w:val="000000" w:themeColor="text1"/>
          <w:szCs w:val="24"/>
        </w:rPr>
        <w:t xml:space="preserve"> </w:t>
      </w:r>
      <w:r w:rsidRPr="00510FA8">
        <w:rPr>
          <w:i/>
          <w:iCs/>
          <w:color w:val="000000" w:themeColor="text1"/>
          <w:szCs w:val="24"/>
        </w:rPr>
        <w:t>Arts Asiatiques</w:t>
      </w:r>
      <w:r w:rsidRPr="00510FA8">
        <w:rPr>
          <w:color w:val="000000" w:themeColor="text1"/>
          <w:szCs w:val="24"/>
        </w:rPr>
        <w:t>, 50</w:t>
      </w:r>
      <w:r w:rsidRPr="00510FA8">
        <w:rPr>
          <w:color w:val="000000" w:themeColor="text1"/>
        </w:rPr>
        <w:t xml:space="preserve">: </w:t>
      </w:r>
      <w:r w:rsidRPr="00510FA8">
        <w:rPr>
          <w:color w:val="000000" w:themeColor="text1"/>
          <w:szCs w:val="24"/>
        </w:rPr>
        <w:t xml:space="preserve">69–75. </w:t>
      </w:r>
      <w:r w:rsidRPr="00510FA8">
        <w:rPr>
          <w:color w:val="000000" w:themeColor="text1"/>
        </w:rPr>
        <w:t xml:space="preserve"> </w:t>
      </w:r>
      <w:r w:rsidRPr="00510FA8">
        <w:rPr>
          <w:color w:val="000000" w:themeColor="text1"/>
        </w:rPr>
        <w:tab/>
      </w:r>
      <w:r w:rsidRPr="00510FA8">
        <w:rPr>
          <w:b/>
          <w:color w:val="000000" w:themeColor="text1"/>
        </w:rPr>
        <w:t>download</w:t>
      </w:r>
    </w:p>
    <w:p w14:paraId="6FC4A50D" w14:textId="65FCCC52" w:rsidR="00092754" w:rsidRPr="00510FA8" w:rsidRDefault="00092754" w:rsidP="00DE4CB4">
      <w:pPr>
        <w:pStyle w:val="hangingindent"/>
        <w:ind w:left="360" w:hanging="360"/>
        <w:rPr>
          <w:rFonts w:cs="Helvetica"/>
          <w:b/>
          <w:color w:val="000000" w:themeColor="text1"/>
          <w:szCs w:val="24"/>
          <w:lang w:val="en-US"/>
        </w:rPr>
      </w:pPr>
      <w:r w:rsidRPr="00510FA8">
        <w:rPr>
          <w:color w:val="000000" w:themeColor="text1"/>
        </w:rPr>
        <w:t xml:space="preserve">Giteau, Madeleine 2003:  </w:t>
      </w:r>
      <w:r w:rsidRPr="00510FA8">
        <w:rPr>
          <w:i/>
          <w:color w:val="000000" w:themeColor="text1"/>
        </w:rPr>
        <w:t>Chefs-d’oeuvre de la peinture cambodgienne dans les monastères bouddhiques post-angkoriens / Capolavori della pittura cambogiana nei monasteri buddhisti di epoca post-angkoriana</w:t>
      </w:r>
      <w:r w:rsidRPr="00510FA8">
        <w:rPr>
          <w:color w:val="000000" w:themeColor="text1"/>
        </w:rPr>
        <w:t>, Orientalia 9 (Torino: CESMEO).</w:t>
      </w:r>
      <w:r w:rsidRPr="00510FA8">
        <w:rPr>
          <w:color w:val="000000" w:themeColor="text1"/>
        </w:rPr>
        <w:tab/>
      </w:r>
      <w:r w:rsidRPr="00510FA8">
        <w:rPr>
          <w:b/>
          <w:color w:val="000000" w:themeColor="text1"/>
        </w:rPr>
        <w:t>own copy</w:t>
      </w:r>
    </w:p>
    <w:p w14:paraId="331DDEB1" w14:textId="1BF503B5" w:rsidR="008971F2" w:rsidRPr="00510FA8" w:rsidRDefault="008971F2" w:rsidP="00DE4CB4">
      <w:pPr>
        <w:pStyle w:val="hangingindent"/>
        <w:ind w:left="360" w:hanging="360"/>
        <w:rPr>
          <w:b/>
          <w:color w:val="000000" w:themeColor="text1"/>
        </w:rPr>
      </w:pPr>
      <w:r w:rsidRPr="00510FA8">
        <w:rPr>
          <w:color w:val="000000" w:themeColor="text1"/>
        </w:rPr>
        <w:t xml:space="preserve">Giteau, Madeleine 2004:  “Note sur l’iconographie des peintures murales du monastère de Vat Bho (Siem Reap)”, </w:t>
      </w:r>
      <w:r w:rsidRPr="00510FA8">
        <w:rPr>
          <w:i/>
          <w:color w:val="000000" w:themeColor="text1"/>
        </w:rPr>
        <w:t>Udaya</w:t>
      </w:r>
      <w:r w:rsidRPr="00510FA8">
        <w:rPr>
          <w:color w:val="000000" w:themeColor="text1"/>
        </w:rPr>
        <w:t xml:space="preserve"> 5: 19-32.</w:t>
      </w:r>
      <w:r w:rsidRPr="00510FA8">
        <w:rPr>
          <w:color w:val="000000" w:themeColor="text1"/>
        </w:rPr>
        <w:tab/>
      </w:r>
      <w:r w:rsidRPr="00510FA8">
        <w:rPr>
          <w:b/>
          <w:color w:val="000000" w:themeColor="text1"/>
        </w:rPr>
        <w:t>download</w:t>
      </w:r>
    </w:p>
    <w:p w14:paraId="16D01B18" w14:textId="48AC2DED" w:rsidR="00817287" w:rsidRPr="00510FA8" w:rsidRDefault="00817287" w:rsidP="00DE4CB4">
      <w:pPr>
        <w:pStyle w:val="hangingindent"/>
        <w:ind w:left="360" w:hanging="360"/>
        <w:rPr>
          <w:b/>
          <w:color w:val="000000" w:themeColor="text1"/>
        </w:rPr>
      </w:pPr>
      <w:r w:rsidRPr="00510FA8">
        <w:rPr>
          <w:color w:val="000000" w:themeColor="text1"/>
        </w:rPr>
        <w:t xml:space="preserve">Goss, Frederick B. 2016:  </w:t>
      </w:r>
      <w:r w:rsidRPr="00510FA8">
        <w:rPr>
          <w:i/>
          <w:color w:val="000000" w:themeColor="text1"/>
        </w:rPr>
        <w:t>Literature in Gold: Ramakien as depicted on Thai lacquerware cabinets from the early Rattanakosin period,</w:t>
      </w:r>
      <w:r w:rsidRPr="00510FA8">
        <w:rPr>
          <w:color w:val="000000" w:themeColor="text1"/>
        </w:rPr>
        <w:t xml:space="preserve"> PhD thesis, Chulalongkorn University.</w:t>
      </w:r>
      <w:r w:rsidRPr="00510FA8">
        <w:rPr>
          <w:color w:val="000000" w:themeColor="text1"/>
        </w:rPr>
        <w:tab/>
      </w:r>
      <w:r w:rsidRPr="00510FA8">
        <w:rPr>
          <w:b/>
          <w:color w:val="000000" w:themeColor="text1"/>
        </w:rPr>
        <w:t>download</w:t>
      </w:r>
    </w:p>
    <w:p w14:paraId="5ABED6A3" w14:textId="543078D9" w:rsidR="007A2104" w:rsidRPr="00510FA8" w:rsidRDefault="007A2104" w:rsidP="00DE4CB4">
      <w:pPr>
        <w:pStyle w:val="hangingindent"/>
        <w:tabs>
          <w:tab w:val="clear" w:pos="2880"/>
        </w:tabs>
        <w:ind w:left="360" w:hanging="360"/>
        <w:rPr>
          <w:color w:val="000000" w:themeColor="text1"/>
          <w:szCs w:val="24"/>
        </w:rPr>
      </w:pPr>
      <w:r w:rsidRPr="00510FA8">
        <w:rPr>
          <w:color w:val="000000" w:themeColor="text1"/>
        </w:rPr>
        <w:t>Jacques, Claude 1962:  “Notes sur l’inscription de la stèle de V</w:t>
      </w:r>
      <w:r w:rsidR="00372D81" w:rsidRPr="00510FA8">
        <w:rPr>
          <w:color w:val="000000" w:themeColor="text1"/>
        </w:rPr>
        <w:t>ă</w:t>
      </w:r>
      <w:r w:rsidRPr="00510FA8">
        <w:rPr>
          <w:color w:val="000000" w:themeColor="text1"/>
        </w:rPr>
        <w:t>t Luong K</w:t>
      </w:r>
      <w:r w:rsidR="00372D81" w:rsidRPr="00510FA8">
        <w:rPr>
          <w:color w:val="000000" w:themeColor="text1"/>
        </w:rPr>
        <w:t>ă</w:t>
      </w:r>
      <w:r w:rsidRPr="00510FA8">
        <w:rPr>
          <w:color w:val="000000" w:themeColor="text1"/>
        </w:rPr>
        <w:t xml:space="preserve">u”, </w:t>
      </w:r>
      <w:r w:rsidRPr="00510FA8">
        <w:rPr>
          <w:i/>
          <w:color w:val="000000" w:themeColor="text1"/>
        </w:rPr>
        <w:t>JA</w:t>
      </w:r>
      <w:r w:rsidRPr="00510FA8">
        <w:rPr>
          <w:color w:val="000000" w:themeColor="text1"/>
        </w:rPr>
        <w:t xml:space="preserve"> 250.2: 249-56.</w:t>
      </w:r>
      <w:r w:rsidRPr="00510FA8">
        <w:rPr>
          <w:color w:val="000000" w:themeColor="text1"/>
        </w:rPr>
        <w:tab/>
      </w:r>
      <w:r w:rsidRPr="00510FA8">
        <w:rPr>
          <w:b/>
          <w:color w:val="000000" w:themeColor="text1"/>
        </w:rPr>
        <w:t>Bod.</w:t>
      </w:r>
    </w:p>
    <w:p w14:paraId="1401DDAE" w14:textId="6B217BDA" w:rsidR="005B6D5B" w:rsidRPr="00510FA8" w:rsidRDefault="005B6D5B" w:rsidP="00DE4CB4">
      <w:pPr>
        <w:pStyle w:val="hangingindent"/>
        <w:ind w:left="360" w:hanging="360"/>
        <w:rPr>
          <w:b/>
          <w:color w:val="000000" w:themeColor="text1"/>
          <w:szCs w:val="24"/>
          <w:lang w:bidi="x-none"/>
        </w:rPr>
      </w:pPr>
      <w:r w:rsidRPr="00510FA8">
        <w:rPr>
          <w:color w:val="000000" w:themeColor="text1"/>
          <w:szCs w:val="24"/>
        </w:rPr>
        <w:t xml:space="preserve">Kam, Garrett 2000:  </w:t>
      </w:r>
      <w:r w:rsidRPr="00510FA8">
        <w:rPr>
          <w:i/>
          <w:color w:val="000000" w:themeColor="text1"/>
          <w:szCs w:val="24"/>
        </w:rPr>
        <w:t>Ramayana in the arts of Asia</w:t>
      </w:r>
      <w:r w:rsidRPr="00510FA8">
        <w:rPr>
          <w:color w:val="000000" w:themeColor="text1"/>
          <w:szCs w:val="24"/>
        </w:rPr>
        <w:t xml:space="preserve"> (Singapore: Select Books). [lists c.145 versions in 37 languages, ranging from Persian to Chinese] </w:t>
      </w:r>
      <w:r w:rsidRPr="00510FA8">
        <w:rPr>
          <w:color w:val="000000" w:themeColor="text1"/>
          <w:szCs w:val="24"/>
        </w:rPr>
        <w:tab/>
      </w:r>
      <w:r w:rsidRPr="00510FA8">
        <w:rPr>
          <w:b/>
          <w:color w:val="000000" w:themeColor="text1"/>
          <w:szCs w:val="24"/>
        </w:rPr>
        <w:t>SOAS /</w:t>
      </w:r>
      <w:r w:rsidRPr="00510FA8">
        <w:rPr>
          <w:b/>
          <w:color w:val="000000" w:themeColor="text1"/>
          <w:szCs w:val="24"/>
          <w:lang w:bidi="x-none"/>
        </w:rPr>
        <w:t xml:space="preserve"> Glasgow; checked</w:t>
      </w:r>
    </w:p>
    <w:p w14:paraId="2874EFE5" w14:textId="611F096C" w:rsidR="005B6D5B" w:rsidRPr="00510FA8" w:rsidRDefault="005B6D5B" w:rsidP="00DE4CB4">
      <w:pPr>
        <w:pStyle w:val="hangingindent"/>
        <w:tabs>
          <w:tab w:val="clear" w:pos="2880"/>
        </w:tabs>
        <w:ind w:left="360" w:hanging="360"/>
        <w:rPr>
          <w:b/>
          <w:color w:val="000000" w:themeColor="text1"/>
          <w:szCs w:val="24"/>
        </w:rPr>
      </w:pPr>
      <w:r w:rsidRPr="00510FA8">
        <w:rPr>
          <w:color w:val="000000" w:themeColor="text1"/>
          <w:szCs w:val="24"/>
        </w:rPr>
        <w:t xml:space="preserve">Klokke, Marijke J. (ed.) 2000:  </w:t>
      </w:r>
      <w:r w:rsidRPr="00510FA8">
        <w:rPr>
          <w:i/>
          <w:color w:val="000000" w:themeColor="text1"/>
          <w:szCs w:val="24"/>
        </w:rPr>
        <w:t xml:space="preserve">Narrative sculpture and literary traditions in South and Southeast Asia, </w:t>
      </w:r>
      <w:r w:rsidRPr="00510FA8">
        <w:rPr>
          <w:color w:val="000000" w:themeColor="text1"/>
          <w:szCs w:val="24"/>
        </w:rPr>
        <w:t>Studies in Asian art and archaeology 23 (Leiden / Boston: E.J. Brill).</w:t>
      </w:r>
      <w:r w:rsidRPr="00510FA8">
        <w:rPr>
          <w:color w:val="000000" w:themeColor="text1"/>
          <w:szCs w:val="24"/>
        </w:rPr>
        <w:tab/>
      </w:r>
      <w:r w:rsidRPr="00510FA8">
        <w:rPr>
          <w:b/>
          <w:color w:val="000000" w:themeColor="text1"/>
          <w:szCs w:val="24"/>
        </w:rPr>
        <w:t>Sackler Iwd Klo</w:t>
      </w:r>
    </w:p>
    <w:p w14:paraId="3D283F21" w14:textId="7D35A752" w:rsidR="005B6D5B" w:rsidRPr="00510FA8" w:rsidRDefault="005B6D5B" w:rsidP="00DE4CB4">
      <w:pPr>
        <w:pStyle w:val="hangingindent"/>
        <w:tabs>
          <w:tab w:val="clear" w:pos="2880"/>
        </w:tabs>
        <w:ind w:left="360" w:hanging="360"/>
        <w:rPr>
          <w:color w:val="000000" w:themeColor="text1"/>
        </w:rPr>
      </w:pPr>
      <w:r w:rsidRPr="00510FA8">
        <w:rPr>
          <w:color w:val="000000" w:themeColor="text1"/>
        </w:rPr>
        <w:t xml:space="preserve">Krishnan, Gauri Parimoo 1997:  </w:t>
      </w:r>
      <w:r w:rsidRPr="00510FA8">
        <w:rPr>
          <w:i/>
          <w:color w:val="000000" w:themeColor="text1"/>
        </w:rPr>
        <w:t>Rāmāyaṇa: a living tradition</w:t>
      </w:r>
      <w:r w:rsidRPr="00510FA8">
        <w:rPr>
          <w:color w:val="000000" w:themeColor="text1"/>
        </w:rPr>
        <w:t xml:space="preserve"> (Singapore: National Heritage Board.  [catalogue of inaugural exhibition at Asian Civilisations Museum]</w:t>
      </w:r>
      <w:r w:rsidR="008A2324" w:rsidRPr="00510FA8">
        <w:rPr>
          <w:color w:val="000000" w:themeColor="text1"/>
        </w:rPr>
        <w:br/>
      </w:r>
      <w:r w:rsidRPr="00510FA8">
        <w:rPr>
          <w:color w:val="000000" w:themeColor="text1"/>
        </w:rPr>
        <w:tab/>
      </w:r>
      <w:r w:rsidR="008A2324" w:rsidRPr="00510FA8">
        <w:rPr>
          <w:rFonts w:eastAsia="Gentium Basic"/>
          <w:b/>
          <w:color w:val="000000" w:themeColor="text1"/>
        </w:rPr>
        <w:t>Ind. Inst. 20 D 328 – good but not relevant</w:t>
      </w:r>
    </w:p>
    <w:p w14:paraId="4BFCD29A" w14:textId="17D3CA86" w:rsidR="005B6D5B" w:rsidRPr="00510FA8" w:rsidRDefault="005B6D5B" w:rsidP="00DE4CB4">
      <w:pPr>
        <w:pStyle w:val="hangingindent"/>
        <w:tabs>
          <w:tab w:val="clear" w:pos="2880"/>
        </w:tabs>
        <w:ind w:left="360" w:hanging="360"/>
        <w:rPr>
          <w:b/>
          <w:color w:val="000000" w:themeColor="text1"/>
          <w:szCs w:val="24"/>
        </w:rPr>
      </w:pPr>
      <w:r w:rsidRPr="00510FA8">
        <w:rPr>
          <w:color w:val="000000" w:themeColor="text1"/>
          <w:szCs w:val="24"/>
        </w:rPr>
        <w:lastRenderedPageBreak/>
        <w:t xml:space="preserve">Krishnan, Gauri Parimoo (ed.) 2010: </w:t>
      </w:r>
      <w:r w:rsidRPr="00510FA8">
        <w:rPr>
          <w:i/>
          <w:color w:val="000000" w:themeColor="text1"/>
          <w:szCs w:val="24"/>
        </w:rPr>
        <w:t>Ramayana in focus: visual and performing arts of Asia</w:t>
      </w:r>
      <w:r w:rsidRPr="00510FA8">
        <w:rPr>
          <w:color w:val="000000" w:themeColor="text1"/>
          <w:szCs w:val="24"/>
        </w:rPr>
        <w:t xml:space="preserve"> (Singapore: Asian Civilisations Museum).</w:t>
      </w:r>
      <w:r w:rsidRPr="00510FA8">
        <w:rPr>
          <w:color w:val="000000" w:themeColor="text1"/>
          <w:szCs w:val="24"/>
        </w:rPr>
        <w:tab/>
      </w:r>
      <w:r w:rsidRPr="00510FA8">
        <w:rPr>
          <w:b/>
          <w:color w:val="000000" w:themeColor="text1"/>
          <w:szCs w:val="24"/>
        </w:rPr>
        <w:t>own copy</w:t>
      </w:r>
    </w:p>
    <w:p w14:paraId="330D479A" w14:textId="1295541D" w:rsidR="00FD2B65" w:rsidRPr="00510FA8" w:rsidRDefault="00FD2B65" w:rsidP="00DE4CB4">
      <w:pPr>
        <w:pStyle w:val="hangingindent"/>
        <w:tabs>
          <w:tab w:val="clear" w:pos="2880"/>
        </w:tabs>
        <w:ind w:left="360" w:hanging="360"/>
        <w:rPr>
          <w:b/>
          <w:color w:val="000000" w:themeColor="text1"/>
          <w:szCs w:val="24"/>
        </w:rPr>
      </w:pPr>
      <w:r w:rsidRPr="00510FA8">
        <w:rPr>
          <w:color w:val="000000" w:themeColor="text1"/>
        </w:rPr>
        <w:t>Krishnan, Gauri Parimoo 2021:  “Mighty messenger: adaptation and localization of Hanuman and the Ramayana in Southeast Asia”, in Dhar 2021a: 123-34.</w:t>
      </w:r>
      <w:r w:rsidRPr="00510FA8">
        <w:rPr>
          <w:color w:val="000000" w:themeColor="text1"/>
        </w:rPr>
        <w:tab/>
      </w:r>
      <w:r w:rsidR="00AA76E6" w:rsidRPr="00510FA8">
        <w:rPr>
          <w:rFonts w:cs="Courier New"/>
          <w:b/>
          <w:color w:val="000000" w:themeColor="text1"/>
          <w:lang w:val="en-US"/>
        </w:rPr>
        <w:t>own copy (vol.)</w:t>
      </w:r>
    </w:p>
    <w:p w14:paraId="78D3075C" w14:textId="52CE4497" w:rsidR="00566EC4" w:rsidRPr="00510FA8" w:rsidRDefault="00566EC4" w:rsidP="00DE4CB4">
      <w:pPr>
        <w:pStyle w:val="BodyText"/>
        <w:tabs>
          <w:tab w:val="clear" w:pos="2880"/>
        </w:tabs>
        <w:ind w:hanging="360"/>
        <w:rPr>
          <w:color w:val="000000" w:themeColor="text1"/>
          <w:szCs w:val="24"/>
        </w:rPr>
      </w:pPr>
      <w:r w:rsidRPr="00510FA8">
        <w:rPr>
          <w:rFonts w:eastAsia="Gentium Basic" w:cs="Gentium Basic"/>
          <w:color w:val="000000" w:themeColor="text1"/>
        </w:rPr>
        <w:t xml:space="preserve">McGill, Forrest (ed.) 2016:  </w:t>
      </w:r>
      <w:r w:rsidRPr="00510FA8">
        <w:rPr>
          <w:rFonts w:eastAsia="Gentium Basic" w:cs="Gentium Basic"/>
          <w:i/>
          <w:color w:val="000000" w:themeColor="text1"/>
        </w:rPr>
        <w:t>The Rama Epic: hero, heroine, ally, foe</w:t>
      </w:r>
      <w:r w:rsidRPr="00510FA8">
        <w:rPr>
          <w:rFonts w:eastAsia="Gentium Basic" w:cs="Gentium Basic"/>
          <w:color w:val="000000" w:themeColor="text1"/>
        </w:rPr>
        <w:t xml:space="preserve"> [catalogue of exhibition, </w:t>
      </w:r>
      <w:r w:rsidRPr="00510FA8">
        <w:rPr>
          <w:color w:val="000000" w:themeColor="text1"/>
          <w:szCs w:val="24"/>
        </w:rPr>
        <w:t>21 October 2016 – 15 January 2017]</w:t>
      </w:r>
      <w:r w:rsidRPr="00510FA8">
        <w:rPr>
          <w:color w:val="000000" w:themeColor="text1"/>
        </w:rPr>
        <w:t xml:space="preserve"> (San Francisco: Asian Art Museum).</w:t>
      </w:r>
      <w:r w:rsidRPr="00510FA8">
        <w:rPr>
          <w:color w:val="000000" w:themeColor="text1"/>
        </w:rPr>
        <w:tab/>
      </w:r>
      <w:r w:rsidRPr="00510FA8">
        <w:rPr>
          <w:b/>
          <w:color w:val="000000" w:themeColor="text1"/>
        </w:rPr>
        <w:t>own copy</w:t>
      </w:r>
    </w:p>
    <w:p w14:paraId="4E9C3147" w14:textId="77777777" w:rsidR="0047065A" w:rsidRPr="00510FA8" w:rsidRDefault="0047065A" w:rsidP="00DE4CB4">
      <w:pPr>
        <w:pStyle w:val="BodyText"/>
        <w:tabs>
          <w:tab w:val="clear" w:pos="2880"/>
        </w:tabs>
        <w:ind w:hanging="360"/>
        <w:rPr>
          <w:b/>
          <w:color w:val="000000" w:themeColor="text1"/>
          <w:szCs w:val="24"/>
        </w:rPr>
      </w:pPr>
      <w:r w:rsidRPr="00510FA8">
        <w:rPr>
          <w:color w:val="000000" w:themeColor="text1"/>
          <w:szCs w:val="24"/>
        </w:rPr>
        <w:t xml:space="preserve">Mehta, Julie B. 2004:  “The </w:t>
      </w:r>
      <w:r w:rsidRPr="00510FA8">
        <w:rPr>
          <w:i/>
          <w:color w:val="000000" w:themeColor="text1"/>
          <w:szCs w:val="24"/>
        </w:rPr>
        <w:t>Rāmāyaṇa</w:t>
      </w:r>
      <w:r w:rsidRPr="00510FA8">
        <w:rPr>
          <w:color w:val="000000" w:themeColor="text1"/>
          <w:szCs w:val="24"/>
        </w:rPr>
        <w:t xml:space="preserve"> in the Arts of Thailand and Cambodia”, in Bose 2004: 323-34.</w:t>
      </w:r>
      <w:r w:rsidRPr="00510FA8">
        <w:rPr>
          <w:color w:val="000000" w:themeColor="text1"/>
          <w:szCs w:val="24"/>
        </w:rPr>
        <w:tab/>
      </w:r>
      <w:r w:rsidRPr="00510FA8">
        <w:rPr>
          <w:b/>
          <w:color w:val="000000" w:themeColor="text1"/>
          <w:szCs w:val="24"/>
        </w:rPr>
        <w:t>own copy</w:t>
      </w:r>
    </w:p>
    <w:p w14:paraId="09E22DF5" w14:textId="3CF9BB91" w:rsidR="00426F8A" w:rsidRPr="00510FA8" w:rsidRDefault="00426F8A" w:rsidP="00DE4CB4">
      <w:pPr>
        <w:pStyle w:val="BodyText"/>
        <w:tabs>
          <w:tab w:val="clear" w:pos="2880"/>
        </w:tabs>
        <w:ind w:hanging="360"/>
        <w:rPr>
          <w:rFonts w:eastAsia="Arial Unicode MS" w:cs="Arial Unicode MS"/>
          <w:b/>
          <w:color w:val="000000" w:themeColor="text1"/>
          <w:shd w:val="clear" w:color="auto" w:fill="FFFFFF"/>
        </w:rPr>
      </w:pPr>
      <w:r w:rsidRPr="00510FA8">
        <w:rPr>
          <w:rFonts w:eastAsia="Arial Unicode MS" w:cs="Arial Unicode MS"/>
          <w:color w:val="000000" w:themeColor="text1"/>
          <w:shd w:val="clear" w:color="auto" w:fill="FFFFFF"/>
        </w:rPr>
        <w:t xml:space="preserve">Parmentier, Henri 1922:  </w:t>
      </w:r>
      <w:r w:rsidRPr="00510FA8">
        <w:rPr>
          <w:rFonts w:eastAsia="Arial Unicode MS" w:cs="Arial Unicode MS"/>
          <w:i/>
          <w:color w:val="000000" w:themeColor="text1"/>
          <w:shd w:val="clear" w:color="auto" w:fill="FFFFFF"/>
        </w:rPr>
        <w:t>Les sculptures chames au Musée de Tourane,</w:t>
      </w:r>
      <w:r w:rsidRPr="00510FA8">
        <w:rPr>
          <w:rFonts w:eastAsia="Arial Unicode MS" w:cs="Arial Unicode MS"/>
          <w:color w:val="000000" w:themeColor="text1"/>
          <w:shd w:val="clear" w:color="auto" w:fill="FFFFFF"/>
        </w:rPr>
        <w:t xml:space="preserve"> Ars asiatica 4 (Paris et Bruxelles: G. van Oest).</w:t>
      </w:r>
      <w:r w:rsidRPr="00510FA8">
        <w:rPr>
          <w:rFonts w:eastAsia="Arial Unicode MS" w:cs="Arial Unicode MS"/>
          <w:color w:val="000000" w:themeColor="text1"/>
          <w:shd w:val="clear" w:color="auto" w:fill="FFFFFF"/>
        </w:rPr>
        <w:tab/>
      </w:r>
      <w:r w:rsidRPr="00510FA8">
        <w:rPr>
          <w:rFonts w:eastAsia="Arial Unicode MS" w:cs="Arial Unicode MS"/>
          <w:b/>
          <w:color w:val="000000" w:themeColor="text1"/>
          <w:shd w:val="clear" w:color="auto" w:fill="FFFFFF"/>
        </w:rPr>
        <w:t>Sackler Y 1</w:t>
      </w:r>
    </w:p>
    <w:p w14:paraId="487F6CB7" w14:textId="63B3211F" w:rsidR="00537FAD" w:rsidRPr="00510FA8" w:rsidRDefault="00537FAD" w:rsidP="00DE4CB4">
      <w:pPr>
        <w:pStyle w:val="BodyText"/>
        <w:tabs>
          <w:tab w:val="clear" w:pos="2880"/>
        </w:tabs>
        <w:ind w:hanging="360"/>
        <w:rPr>
          <w:color w:val="000000" w:themeColor="text1"/>
          <w:szCs w:val="24"/>
        </w:rPr>
      </w:pPr>
      <w:r w:rsidRPr="00510FA8">
        <w:rPr>
          <w:rFonts w:eastAsia="Arial Unicode MS" w:cs="Arial Unicode MS"/>
          <w:color w:val="000000" w:themeColor="text1"/>
          <w:shd w:val="clear" w:color="auto" w:fill="FFFFFF"/>
        </w:rPr>
        <w:t xml:space="preserve">Parmentier, Henri 1988:  </w:t>
      </w:r>
      <w:r w:rsidRPr="00510FA8">
        <w:rPr>
          <w:rFonts w:eastAsia="Arial Unicode MS" w:cs="Arial Unicode MS"/>
          <w:i/>
          <w:color w:val="000000" w:themeColor="text1"/>
          <w:shd w:val="clear" w:color="auto" w:fill="FFFFFF"/>
        </w:rPr>
        <w:t>L'art du Laos</w:t>
      </w:r>
      <w:r w:rsidRPr="00510FA8">
        <w:rPr>
          <w:i/>
          <w:color w:val="000000" w:themeColor="text1"/>
        </w:rPr>
        <w:t>,</w:t>
      </w:r>
      <w:r w:rsidRPr="00510FA8">
        <w:rPr>
          <w:color w:val="000000" w:themeColor="text1"/>
        </w:rPr>
        <w:t xml:space="preserve"> </w:t>
      </w:r>
      <w:r w:rsidRPr="00510FA8">
        <w:rPr>
          <w:rFonts w:eastAsia="Arial Unicode MS" w:cs="Arial Unicode MS"/>
          <w:color w:val="000000" w:themeColor="text1"/>
          <w:shd w:val="clear" w:color="auto" w:fill="FFFFFF"/>
        </w:rPr>
        <w:t>éd. rév. par Madeleine Giteau, 2 vols (Paris: École française d'Extrême-Orient</w:t>
      </w:r>
      <w:r w:rsidRPr="00510FA8">
        <w:rPr>
          <w:rFonts w:cs="Arial"/>
          <w:color w:val="000000" w:themeColor="text1"/>
        </w:rPr>
        <w:t>).</w:t>
      </w:r>
      <w:r w:rsidRPr="00510FA8">
        <w:rPr>
          <w:rFonts w:cs="Arial"/>
          <w:color w:val="000000" w:themeColor="text1"/>
        </w:rPr>
        <w:tab/>
      </w:r>
      <w:r w:rsidRPr="00510FA8">
        <w:rPr>
          <w:rFonts w:cs="Arial"/>
          <w:b/>
          <w:color w:val="000000" w:themeColor="text1"/>
        </w:rPr>
        <w:t>Sackler VW Par</w:t>
      </w:r>
      <w:r w:rsidR="00A67800">
        <w:rPr>
          <w:rFonts w:cs="Arial"/>
          <w:b/>
          <w:color w:val="000000" w:themeColor="text1"/>
        </w:rPr>
        <w:t>; notes taken</w:t>
      </w:r>
    </w:p>
    <w:p w14:paraId="2992FC41" w14:textId="77777777" w:rsidR="00DB746C" w:rsidRPr="00510FA8" w:rsidRDefault="00DB746C" w:rsidP="00DE4CB4">
      <w:pPr>
        <w:pStyle w:val="BodyText"/>
        <w:tabs>
          <w:tab w:val="clear" w:pos="2880"/>
        </w:tabs>
        <w:ind w:hanging="360"/>
        <w:rPr>
          <w:color w:val="000000" w:themeColor="text1"/>
          <w:szCs w:val="24"/>
        </w:rPr>
      </w:pPr>
      <w:r w:rsidRPr="00510FA8">
        <w:rPr>
          <w:color w:val="000000" w:themeColor="text1"/>
          <w:szCs w:val="24"/>
        </w:rPr>
        <w:t xml:space="preserve">Roveda, Vittorio 2005:  </w:t>
      </w:r>
      <w:r w:rsidRPr="00510FA8">
        <w:rPr>
          <w:i/>
          <w:color w:val="000000" w:themeColor="text1"/>
          <w:szCs w:val="24"/>
        </w:rPr>
        <w:t>Images of the gods: Khmer mythology in Cambodia, Thailand and Laos</w:t>
      </w:r>
      <w:r w:rsidRPr="00510FA8">
        <w:rPr>
          <w:color w:val="000000" w:themeColor="text1"/>
          <w:szCs w:val="24"/>
        </w:rPr>
        <w:t xml:space="preserve"> (Bangkok: River Books).</w:t>
      </w:r>
      <w:r w:rsidRPr="00510FA8">
        <w:rPr>
          <w:color w:val="000000" w:themeColor="text1"/>
          <w:szCs w:val="24"/>
        </w:rPr>
        <w:tab/>
      </w:r>
      <w:r w:rsidRPr="00510FA8">
        <w:rPr>
          <w:b/>
          <w:color w:val="000000" w:themeColor="text1"/>
          <w:szCs w:val="24"/>
        </w:rPr>
        <w:t>own copy; analysed</w:t>
      </w:r>
      <w:r w:rsidRPr="00510FA8">
        <w:rPr>
          <w:color w:val="000000" w:themeColor="text1"/>
          <w:szCs w:val="24"/>
        </w:rPr>
        <w:t xml:space="preserve"> </w:t>
      </w:r>
    </w:p>
    <w:p w14:paraId="28F93AD3" w14:textId="3CBE97E1" w:rsidR="00DB746C" w:rsidRPr="00510FA8" w:rsidRDefault="00DB746C" w:rsidP="00DE4CB4">
      <w:pPr>
        <w:pStyle w:val="BodyText"/>
        <w:tabs>
          <w:tab w:val="clear" w:pos="2880"/>
        </w:tabs>
        <w:ind w:hanging="360"/>
        <w:rPr>
          <w:color w:val="000000" w:themeColor="text1"/>
          <w:szCs w:val="24"/>
        </w:rPr>
      </w:pPr>
      <w:r w:rsidRPr="00510FA8">
        <w:rPr>
          <w:color w:val="000000" w:themeColor="text1"/>
          <w:szCs w:val="24"/>
        </w:rPr>
        <w:t xml:space="preserve">Roveda, Vittorio 2010a:  “Dundubhi (Torapi) in </w:t>
      </w:r>
      <w:r w:rsidRPr="00510FA8">
        <w:rPr>
          <w:i/>
          <w:color w:val="000000" w:themeColor="text1"/>
          <w:szCs w:val="24"/>
        </w:rPr>
        <w:t>Ramayana</w:t>
      </w:r>
      <w:r w:rsidRPr="00510FA8">
        <w:rPr>
          <w:color w:val="000000" w:themeColor="text1"/>
          <w:szCs w:val="24"/>
        </w:rPr>
        <w:t xml:space="preserve"> narratives of Cambodia and Thailand”, in Krishnan (ed.) 2010: 122-31.</w:t>
      </w:r>
      <w:r w:rsidRPr="00510FA8">
        <w:rPr>
          <w:color w:val="000000" w:themeColor="text1"/>
          <w:szCs w:val="24"/>
        </w:rPr>
        <w:tab/>
      </w:r>
      <w:r w:rsidRPr="00510FA8">
        <w:rPr>
          <w:b/>
          <w:color w:val="000000" w:themeColor="text1"/>
          <w:szCs w:val="24"/>
        </w:rPr>
        <w:t>own copy</w:t>
      </w:r>
      <w:r w:rsidRPr="00510FA8">
        <w:rPr>
          <w:b/>
          <w:color w:val="000000" w:themeColor="text1"/>
          <w:szCs w:val="24"/>
        </w:rPr>
        <w:br/>
      </w:r>
      <w:r w:rsidRPr="00510FA8">
        <w:rPr>
          <w:color w:val="000000" w:themeColor="text1"/>
          <w:szCs w:val="24"/>
        </w:rPr>
        <w:t>[with illustrations of 19th or 20th century paintings at Silver Pagoda (Phnom Penh), Wat Bho (Siem Reap), Emerald Buddha (Bangkok)]</w:t>
      </w:r>
    </w:p>
    <w:p w14:paraId="354F37B3" w14:textId="1D304F71" w:rsidR="000B3E00" w:rsidRDefault="000B3E00" w:rsidP="00DE4CB4">
      <w:pPr>
        <w:pStyle w:val="BodyText"/>
        <w:tabs>
          <w:tab w:val="clear" w:pos="2880"/>
        </w:tabs>
        <w:ind w:hanging="360"/>
        <w:rPr>
          <w:rFonts w:eastAsia="Gentium Basic" w:cs="Gentium Basic"/>
          <w:b/>
          <w:color w:val="000000" w:themeColor="text1"/>
        </w:rPr>
      </w:pPr>
      <w:r w:rsidRPr="00510FA8">
        <w:rPr>
          <w:rFonts w:eastAsia="Gentium Basic" w:cs="Gentium Basic"/>
          <w:color w:val="000000" w:themeColor="text1"/>
        </w:rPr>
        <w:t xml:space="preserve">Roveda, Vittorio 2015:  </w:t>
      </w:r>
      <w:r w:rsidRPr="00510FA8">
        <w:rPr>
          <w:rFonts w:eastAsia="Gentium Basic" w:cs="Gentium Basic"/>
          <w:i/>
          <w:color w:val="000000" w:themeColor="text1"/>
        </w:rPr>
        <w:t>In the Shadow of Rama: murals of the Ramayana in mainland Southeast Asia</w:t>
      </w:r>
      <w:r w:rsidRPr="00510FA8">
        <w:rPr>
          <w:rFonts w:eastAsia="Gentium Basic" w:cs="Gentium Basic"/>
          <w:color w:val="000000" w:themeColor="text1"/>
        </w:rPr>
        <w:t xml:space="preserve"> (Bangkok: River Books).</w:t>
      </w:r>
      <w:r w:rsidRPr="00510FA8">
        <w:rPr>
          <w:rFonts w:eastAsia="Gentium Basic" w:cs="Gentium Basic"/>
          <w:color w:val="000000" w:themeColor="text1"/>
        </w:rPr>
        <w:tab/>
      </w:r>
      <w:r w:rsidRPr="00510FA8">
        <w:rPr>
          <w:rFonts w:eastAsia="Gentium Basic" w:cs="Gentium Basic"/>
          <w:b/>
          <w:color w:val="000000" w:themeColor="text1"/>
        </w:rPr>
        <w:t>own copy</w:t>
      </w:r>
    </w:p>
    <w:p w14:paraId="61645500" w14:textId="611DCE9E" w:rsidR="009777CB" w:rsidRPr="00510FA8" w:rsidRDefault="009777CB" w:rsidP="00DE4CB4">
      <w:pPr>
        <w:pStyle w:val="BodyText"/>
        <w:tabs>
          <w:tab w:val="clear" w:pos="2880"/>
        </w:tabs>
        <w:ind w:hanging="360"/>
        <w:rPr>
          <w:color w:val="000000" w:themeColor="text1"/>
          <w:szCs w:val="24"/>
        </w:rPr>
      </w:pPr>
      <w:r w:rsidRPr="003A391F">
        <w:rPr>
          <w:rFonts w:eastAsia="Gentium Basic" w:cs="Gentium Basic"/>
        </w:rPr>
        <w:t>Tythacott, Louise, and Panggah Ardiyansyah</w:t>
      </w:r>
      <w:r>
        <w:rPr>
          <w:rFonts w:eastAsia="Gentium Basic" w:cs="Gentium Basic"/>
        </w:rPr>
        <w:t xml:space="preserve"> 2021:  </w:t>
      </w:r>
      <w:r>
        <w:rPr>
          <w:rFonts w:eastAsia="Gentium Basic" w:cs="Gentium Basic"/>
          <w:i/>
        </w:rPr>
        <w:t>Returning Southeast Asia’s past: objects; museums, and restitution</w:t>
      </w:r>
      <w:r>
        <w:rPr>
          <w:rFonts w:eastAsia="Gentium Basic" w:cs="Gentium Basic"/>
        </w:rPr>
        <w:t xml:space="preserve"> (Singapore: NUS Press).</w:t>
      </w:r>
      <w:r>
        <w:rPr>
          <w:rFonts w:eastAsia="Gentium Basic" w:cs="Gentium Basic"/>
        </w:rPr>
        <w:tab/>
      </w:r>
      <w:r>
        <w:rPr>
          <w:rFonts w:eastAsia="Gentium Basic" w:cs="Gentium Basic"/>
          <w:b/>
        </w:rPr>
        <w:t>parts downloaded</w:t>
      </w:r>
    </w:p>
    <w:p w14:paraId="6F1609E1" w14:textId="77777777" w:rsidR="005B6D5B" w:rsidRPr="00510FA8" w:rsidRDefault="005B6D5B" w:rsidP="000776CA">
      <w:pPr>
        <w:pStyle w:val="hangingindent"/>
        <w:tabs>
          <w:tab w:val="clear" w:pos="2880"/>
        </w:tabs>
        <w:ind w:left="360" w:hanging="360"/>
        <w:rPr>
          <w:color w:val="000000" w:themeColor="text1"/>
        </w:rPr>
      </w:pPr>
      <w:r w:rsidRPr="00510FA8">
        <w:rPr>
          <w:color w:val="000000" w:themeColor="text1"/>
        </w:rPr>
        <w:t xml:space="preserve">Vatsyayan, K.K. 1975:  </w:t>
      </w:r>
      <w:r w:rsidRPr="00510FA8">
        <w:rPr>
          <w:i/>
          <w:color w:val="000000" w:themeColor="text1"/>
        </w:rPr>
        <w:t>Ramayana in the Arts of Asia</w:t>
      </w:r>
      <w:r w:rsidRPr="00510FA8">
        <w:rPr>
          <w:color w:val="000000" w:themeColor="text1"/>
        </w:rPr>
        <w:t xml:space="preserve"> (Teheran: Asian Cultural Documentation Centre for UNESCO).</w:t>
      </w:r>
      <w:r w:rsidRPr="00510FA8">
        <w:rPr>
          <w:color w:val="000000" w:themeColor="text1"/>
        </w:rPr>
        <w:tab/>
      </w:r>
      <w:r w:rsidRPr="00510FA8">
        <w:rPr>
          <w:b/>
          <w:color w:val="000000" w:themeColor="text1"/>
        </w:rPr>
        <w:t>SOAS  J792.01/387434</w:t>
      </w:r>
    </w:p>
    <w:p w14:paraId="26318764" w14:textId="6331F57D" w:rsidR="00AE6EED" w:rsidRPr="00510FA8" w:rsidRDefault="005B6D5B" w:rsidP="00DE4CB4">
      <w:pPr>
        <w:pStyle w:val="hangingindent"/>
        <w:tabs>
          <w:tab w:val="clear" w:pos="2880"/>
        </w:tabs>
        <w:ind w:left="360" w:hanging="360"/>
        <w:rPr>
          <w:b/>
          <w:color w:val="000000" w:themeColor="text1"/>
          <w:szCs w:val="24"/>
        </w:rPr>
      </w:pPr>
      <w:r w:rsidRPr="00510FA8">
        <w:rPr>
          <w:color w:val="000000" w:themeColor="text1"/>
          <w:szCs w:val="24"/>
        </w:rPr>
        <w:t xml:space="preserve">Vatsyayan, Kapila 2004:  “The </w:t>
      </w:r>
      <w:r w:rsidRPr="00510FA8">
        <w:rPr>
          <w:i/>
          <w:color w:val="000000" w:themeColor="text1"/>
          <w:szCs w:val="24"/>
        </w:rPr>
        <w:t>Rāmāyaṇa</w:t>
      </w:r>
      <w:r w:rsidRPr="00510FA8">
        <w:rPr>
          <w:color w:val="000000" w:themeColor="text1"/>
          <w:szCs w:val="24"/>
        </w:rPr>
        <w:t xml:space="preserve"> theme in the visual arts of South and Southeast Asia”, in Bose 2004: 335-54.</w:t>
      </w:r>
      <w:r w:rsidRPr="00510FA8">
        <w:rPr>
          <w:color w:val="000000" w:themeColor="text1"/>
          <w:szCs w:val="24"/>
        </w:rPr>
        <w:tab/>
      </w:r>
      <w:r w:rsidRPr="00510FA8">
        <w:rPr>
          <w:b/>
          <w:color w:val="000000" w:themeColor="text1"/>
          <w:szCs w:val="24"/>
        </w:rPr>
        <w:t>own copy</w:t>
      </w:r>
    </w:p>
    <w:p w14:paraId="0EA3B473" w14:textId="394E52CE" w:rsidR="00D74CB6" w:rsidRPr="00510FA8" w:rsidRDefault="00D74CB6" w:rsidP="00DE4CB4">
      <w:pPr>
        <w:pStyle w:val="hangingindent"/>
        <w:tabs>
          <w:tab w:val="clear" w:pos="2880"/>
        </w:tabs>
        <w:ind w:left="360" w:hanging="360"/>
        <w:rPr>
          <w:b/>
          <w:color w:val="000000" w:themeColor="text1"/>
          <w:szCs w:val="24"/>
        </w:rPr>
      </w:pPr>
    </w:p>
    <w:p w14:paraId="575E4246" w14:textId="66DC8F25" w:rsidR="006A1CD6" w:rsidRPr="00510FA8" w:rsidRDefault="006A1CD6" w:rsidP="00DE4CB4">
      <w:pPr>
        <w:rPr>
          <w:rFonts w:cs="Gentium Basic"/>
          <w:b/>
          <w:color w:val="000000" w:themeColor="text1"/>
          <w:lang w:val="en-GB"/>
        </w:rPr>
      </w:pPr>
      <w:r w:rsidRPr="00510FA8">
        <w:rPr>
          <w:rFonts w:cs="Gentium Basic"/>
          <w:b/>
          <w:color w:val="000000" w:themeColor="text1"/>
        </w:rPr>
        <w:br w:type="page"/>
      </w:r>
    </w:p>
    <w:p w14:paraId="012EEBFC" w14:textId="6EC359F0" w:rsidR="00BE3143" w:rsidRPr="00510FA8" w:rsidRDefault="00BE3143" w:rsidP="00CE068D">
      <w:pPr>
        <w:pStyle w:val="HangingIndent0"/>
        <w:tabs>
          <w:tab w:val="clear" w:pos="0"/>
        </w:tabs>
        <w:ind w:left="0" w:firstLine="0"/>
        <w:rPr>
          <w:rFonts w:cs="Gentium Basic"/>
          <w:b/>
          <w:color w:val="000000" w:themeColor="text1"/>
          <w:szCs w:val="24"/>
        </w:rPr>
      </w:pPr>
      <w:r w:rsidRPr="00510FA8">
        <w:rPr>
          <w:rFonts w:cs="Gentium Basic"/>
          <w:b/>
          <w:color w:val="000000" w:themeColor="text1"/>
          <w:szCs w:val="24"/>
        </w:rPr>
        <w:lastRenderedPageBreak/>
        <w:t>object (and medium)</w:t>
      </w:r>
      <w:r w:rsidRPr="00510FA8">
        <w:rPr>
          <w:rFonts w:cs="Gentium Basic"/>
          <w:b/>
          <w:color w:val="000000" w:themeColor="text1"/>
          <w:szCs w:val="24"/>
        </w:rPr>
        <w:tab/>
      </w:r>
      <w:r w:rsidRPr="00510FA8">
        <w:rPr>
          <w:rFonts w:cs="Gentium Basic"/>
          <w:color w:val="000000" w:themeColor="text1"/>
          <w:szCs w:val="24"/>
        </w:rPr>
        <w:t>Trà-kiệu pedestal</w:t>
      </w:r>
      <w:r w:rsidR="00EA07B6" w:rsidRPr="00510FA8">
        <w:rPr>
          <w:rFonts w:cs="Gentium Basic"/>
          <w:color w:val="000000" w:themeColor="text1"/>
          <w:szCs w:val="24"/>
        </w:rPr>
        <w:t xml:space="preserve"> and early Cam sculpture</w:t>
      </w:r>
    </w:p>
    <w:p w14:paraId="001FC3F8" w14:textId="5DAD91D1" w:rsidR="00BE3143" w:rsidRPr="00510FA8" w:rsidRDefault="00BE3143" w:rsidP="00CE068D">
      <w:pPr>
        <w:pStyle w:val="HangingIndent0"/>
        <w:tabs>
          <w:tab w:val="clear" w:pos="0"/>
        </w:tabs>
        <w:ind w:left="0" w:firstLine="0"/>
        <w:rPr>
          <w:rFonts w:cs="Gentium Basic"/>
          <w:b/>
          <w:color w:val="000000" w:themeColor="text1"/>
          <w:szCs w:val="24"/>
        </w:rPr>
      </w:pPr>
      <w:r w:rsidRPr="00510FA8">
        <w:rPr>
          <w:rFonts w:cs="Gentium Basic"/>
          <w:b/>
          <w:color w:val="000000" w:themeColor="text1"/>
          <w:szCs w:val="24"/>
        </w:rPr>
        <w:t>location (original/present)</w:t>
      </w:r>
      <w:r w:rsidRPr="00510FA8">
        <w:rPr>
          <w:rFonts w:cs="Gentium Basic"/>
          <w:b/>
          <w:color w:val="000000" w:themeColor="text1"/>
          <w:szCs w:val="24"/>
        </w:rPr>
        <w:tab/>
      </w:r>
      <w:r w:rsidRPr="00510FA8">
        <w:rPr>
          <w:rFonts w:cs="Gentium Basic"/>
          <w:color w:val="000000" w:themeColor="text1"/>
          <w:szCs w:val="24"/>
        </w:rPr>
        <w:t>Trà-kiệu</w:t>
      </w:r>
      <w:r w:rsidR="00EA07B6" w:rsidRPr="00510FA8">
        <w:rPr>
          <w:rFonts w:cs="Gentium Basic"/>
          <w:color w:val="000000" w:themeColor="text1"/>
          <w:szCs w:val="24"/>
        </w:rPr>
        <w:t xml:space="preserve">, </w:t>
      </w:r>
      <w:r w:rsidR="00EA07B6" w:rsidRPr="00510FA8">
        <w:rPr>
          <w:color w:val="000000" w:themeColor="text1"/>
        </w:rPr>
        <w:t xml:space="preserve">Mỹ Sơn, etc. </w:t>
      </w:r>
      <w:r w:rsidRPr="00510FA8">
        <w:rPr>
          <w:rFonts w:cs="Gentium Basic"/>
          <w:color w:val="000000" w:themeColor="text1"/>
          <w:szCs w:val="24"/>
        </w:rPr>
        <w:t xml:space="preserve"> (</w:t>
      </w:r>
      <w:r w:rsidR="00EA07B6" w:rsidRPr="00510FA8">
        <w:rPr>
          <w:rFonts w:cs="Gentium Basic"/>
          <w:color w:val="000000" w:themeColor="text1"/>
          <w:szCs w:val="24"/>
        </w:rPr>
        <w:t xml:space="preserve">southern </w:t>
      </w:r>
      <w:r w:rsidRPr="00510FA8">
        <w:rPr>
          <w:rFonts w:cs="Gentium Basic"/>
          <w:color w:val="000000" w:themeColor="text1"/>
          <w:szCs w:val="24"/>
        </w:rPr>
        <w:t>Vietnam)</w:t>
      </w:r>
    </w:p>
    <w:p w14:paraId="5DADB505" w14:textId="31BFAC91" w:rsidR="00BE3143" w:rsidRPr="00886DCF" w:rsidRDefault="00BE3143" w:rsidP="00CE068D">
      <w:pPr>
        <w:pStyle w:val="HangingIndent0"/>
        <w:tabs>
          <w:tab w:val="clear" w:pos="0"/>
        </w:tabs>
        <w:ind w:left="0" w:firstLine="0"/>
        <w:rPr>
          <w:rFonts w:cs="Gentium Basic"/>
          <w:color w:val="000000" w:themeColor="text1"/>
          <w:szCs w:val="24"/>
        </w:rPr>
      </w:pPr>
      <w:r w:rsidRPr="00510FA8">
        <w:rPr>
          <w:rFonts w:cs="Gentium Basic"/>
          <w:b/>
          <w:color w:val="000000" w:themeColor="text1"/>
          <w:szCs w:val="24"/>
        </w:rPr>
        <w:t xml:space="preserve">date </w:t>
      </w:r>
      <w:r w:rsidRPr="00510FA8">
        <w:rPr>
          <w:rFonts w:cs="Gentium Basic"/>
          <w:b/>
          <w:color w:val="000000" w:themeColor="text1"/>
          <w:szCs w:val="24"/>
        </w:rPr>
        <w:tab/>
      </w:r>
      <w:r w:rsidRPr="00510FA8">
        <w:rPr>
          <w:rFonts w:cs="Gentium Basic"/>
          <w:color w:val="000000" w:themeColor="text1"/>
          <w:szCs w:val="24"/>
        </w:rPr>
        <w:t>7th</w:t>
      </w:r>
      <w:r w:rsidR="00E02C0C" w:rsidRPr="00510FA8">
        <w:rPr>
          <w:rFonts w:cs="Gentium Basic"/>
          <w:color w:val="000000" w:themeColor="text1"/>
          <w:szCs w:val="24"/>
        </w:rPr>
        <w:t xml:space="preserve"> to </w:t>
      </w:r>
      <w:r w:rsidR="00197774">
        <w:rPr>
          <w:rFonts w:cs="Gentium Basic"/>
          <w:color w:val="000000" w:themeColor="text1"/>
          <w:szCs w:val="24"/>
        </w:rPr>
        <w:t>10</w:t>
      </w:r>
      <w:r w:rsidR="00E02C0C" w:rsidRPr="00510FA8">
        <w:rPr>
          <w:rFonts w:cs="Gentium Basic"/>
          <w:color w:val="000000" w:themeColor="text1"/>
          <w:szCs w:val="24"/>
        </w:rPr>
        <w:t>th</w:t>
      </w:r>
      <w:r w:rsidRPr="00510FA8">
        <w:rPr>
          <w:rFonts w:cs="Gentium Basic"/>
          <w:color w:val="000000" w:themeColor="text1"/>
          <w:szCs w:val="24"/>
        </w:rPr>
        <w:t xml:space="preserve"> centur</w:t>
      </w:r>
      <w:r w:rsidR="00E02C0C" w:rsidRPr="00510FA8">
        <w:rPr>
          <w:rFonts w:cs="Gentium Basic"/>
          <w:color w:val="000000" w:themeColor="text1"/>
          <w:szCs w:val="24"/>
        </w:rPr>
        <w:t>ies</w:t>
      </w:r>
    </w:p>
    <w:p w14:paraId="6E990ABC" w14:textId="747E798C" w:rsidR="00394A65" w:rsidRDefault="00BE3143">
      <w:pPr>
        <w:tabs>
          <w:tab w:val="left" w:pos="1440"/>
        </w:tabs>
        <w:spacing w:after="120"/>
        <w:rPr>
          <w:rFonts w:eastAsia="Arial Unicode MS" w:cs="Arial Unicode MS"/>
          <w:b/>
          <w:color w:val="000000" w:themeColor="text1"/>
          <w:shd w:val="clear" w:color="auto" w:fill="FFFFFF"/>
          <w:lang w:val="en-GB"/>
        </w:rPr>
      </w:pPr>
      <w:r w:rsidRPr="00510FA8">
        <w:rPr>
          <w:rFonts w:cs="Gentium Basic"/>
          <w:b/>
          <w:color w:val="000000" w:themeColor="text1"/>
        </w:rPr>
        <w:t>studies</w:t>
      </w:r>
      <w:r w:rsidRPr="00510FA8">
        <w:rPr>
          <w:b/>
          <w:color w:val="000000" w:themeColor="text1"/>
        </w:rPr>
        <w:tab/>
      </w:r>
      <w:r w:rsidRPr="00510FA8">
        <w:rPr>
          <w:b/>
          <w:color w:val="000000" w:themeColor="text1"/>
        </w:rPr>
        <w:tab/>
      </w:r>
      <w:ins w:id="1" w:author="John Brockington" w:date="2019-03-14T11:47:00Z">
        <w:r w:rsidR="00394A65" w:rsidRPr="00510FA8">
          <w:rPr>
            <w:color w:val="000000" w:themeColor="text1"/>
            <w:rPrChange w:id="2" w:author="John Brockington" w:date="2019-03-14T11:51:00Z">
              <w:rPr>
                <w:b/>
                <w:color w:val="000000" w:themeColor="text1"/>
                <w:szCs w:val="20"/>
                <w:lang w:val="en-GB"/>
              </w:rPr>
            </w:rPrChange>
          </w:rPr>
          <w:t>Baptiste,</w:t>
        </w:r>
        <w:r w:rsidR="00394A65" w:rsidRPr="00510FA8">
          <w:rPr>
            <w:color w:val="000000" w:themeColor="text1"/>
          </w:rPr>
          <w:t xml:space="preserve"> Pierre 2008:  </w:t>
        </w:r>
      </w:ins>
      <w:ins w:id="3" w:author="John Brockington" w:date="2019-03-14T11:48:00Z">
        <w:r w:rsidR="00394A65" w:rsidRPr="00510FA8">
          <w:rPr>
            <w:color w:val="000000" w:themeColor="text1"/>
          </w:rPr>
          <w:t xml:space="preserve">“The dancers and musicians of Tra Kieu: pedestal or base?”, in </w:t>
        </w:r>
      </w:ins>
      <w:ins w:id="4" w:author="John Brockington" w:date="2019-03-14T11:49:00Z">
        <w:r w:rsidR="00394A65" w:rsidRPr="00510FA8">
          <w:rPr>
            <w:i/>
            <w:color w:val="000000" w:themeColor="text1"/>
          </w:rPr>
          <w:t xml:space="preserve">Interpreting Southeast Asia’s past: monument, image and text: selected papers from the 10th International Conference of </w:t>
        </w:r>
      </w:ins>
      <w:ins w:id="5" w:author="John Brockington" w:date="2019-03-14T11:50:00Z">
        <w:r w:rsidR="0055649A" w:rsidRPr="00510FA8">
          <w:rPr>
            <w:i/>
            <w:color w:val="000000" w:themeColor="text1"/>
          </w:rPr>
          <w:t xml:space="preserve">EASEAA, </w:t>
        </w:r>
        <w:r w:rsidR="0055649A" w:rsidRPr="00510FA8">
          <w:rPr>
            <w:rFonts w:eastAsia="Arial Unicode MS" w:cs="Arial Unicode MS"/>
            <w:color w:val="000000" w:themeColor="text1"/>
            <w:shd w:val="clear" w:color="auto" w:fill="FFFFFF"/>
            <w:lang w:val="en-GB"/>
            <w:rPrChange w:id="6" w:author="John Brockington" w:date="2019-03-14T11:51:00Z">
              <w:rPr>
                <w:rFonts w:ascii="Arial Unicode MS" w:eastAsia="Arial Unicode MS" w:hAnsi="Arial Unicode MS" w:cs="Arial Unicode MS"/>
                <w:color w:val="32322F"/>
                <w:sz w:val="19"/>
                <w:szCs w:val="19"/>
                <w:shd w:val="clear" w:color="auto" w:fill="FFFFFF"/>
                <w:lang w:val="en-GB"/>
              </w:rPr>
            </w:rPrChange>
          </w:rPr>
          <w:t>ed</w:t>
        </w:r>
      </w:ins>
      <w:ins w:id="7" w:author="John Brockington" w:date="2019-03-14T11:51:00Z">
        <w:r w:rsidR="0055649A" w:rsidRPr="00510FA8">
          <w:rPr>
            <w:rFonts w:eastAsia="Arial Unicode MS" w:cs="Arial Unicode MS"/>
            <w:color w:val="000000" w:themeColor="text1"/>
            <w:shd w:val="clear" w:color="auto" w:fill="FFFFFF"/>
            <w:lang w:val="en-GB"/>
            <w:rPrChange w:id="8" w:author="John Brockington" w:date="2019-03-14T11:51:00Z">
              <w:rPr>
                <w:rFonts w:ascii="Arial Unicode MS" w:eastAsia="Arial Unicode MS" w:hAnsi="Arial Unicode MS" w:cs="Arial Unicode MS"/>
                <w:color w:val="32322F"/>
                <w:sz w:val="19"/>
                <w:szCs w:val="19"/>
                <w:shd w:val="clear" w:color="auto" w:fill="FFFFFF"/>
                <w:lang w:val="en-GB"/>
              </w:rPr>
            </w:rPrChange>
          </w:rPr>
          <w:t>.</w:t>
        </w:r>
      </w:ins>
      <w:ins w:id="9" w:author="John Brockington" w:date="2019-03-14T11:50:00Z">
        <w:r w:rsidR="0055649A" w:rsidRPr="00510FA8">
          <w:rPr>
            <w:rFonts w:eastAsia="Arial Unicode MS" w:cs="Arial Unicode MS"/>
            <w:color w:val="000000" w:themeColor="text1"/>
            <w:shd w:val="clear" w:color="auto" w:fill="FFFFFF"/>
            <w:lang w:val="en-GB"/>
            <w:rPrChange w:id="10" w:author="John Brockington" w:date="2019-03-14T11:51:00Z">
              <w:rPr>
                <w:rFonts w:ascii="Arial Unicode MS" w:eastAsia="Arial Unicode MS" w:hAnsi="Arial Unicode MS" w:cs="Arial Unicode MS"/>
                <w:color w:val="32322F"/>
                <w:sz w:val="19"/>
                <w:szCs w:val="19"/>
                <w:shd w:val="clear" w:color="auto" w:fill="FFFFFF"/>
                <w:lang w:val="en-GB"/>
              </w:rPr>
            </w:rPrChange>
          </w:rPr>
          <w:t xml:space="preserve"> by Elisabeth A. Bacus, Ian C. Glover </w:t>
        </w:r>
      </w:ins>
      <w:ins w:id="11" w:author="John Brockington" w:date="2019-03-14T11:52:00Z">
        <w:r w:rsidR="0055649A" w:rsidRPr="00510FA8">
          <w:rPr>
            <w:rFonts w:eastAsia="Arial Unicode MS" w:cs="Arial Unicode MS"/>
            <w:color w:val="000000" w:themeColor="text1"/>
            <w:shd w:val="clear" w:color="auto" w:fill="FFFFFF"/>
            <w:lang w:val="en-GB"/>
          </w:rPr>
          <w:t>&amp;</w:t>
        </w:r>
      </w:ins>
      <w:ins w:id="12" w:author="John Brockington" w:date="2019-03-14T11:50:00Z">
        <w:r w:rsidR="0055649A" w:rsidRPr="00510FA8">
          <w:rPr>
            <w:rFonts w:eastAsia="Arial Unicode MS" w:cs="Arial Unicode MS"/>
            <w:color w:val="000000" w:themeColor="text1"/>
            <w:shd w:val="clear" w:color="auto" w:fill="FFFFFF"/>
            <w:lang w:val="en-GB"/>
            <w:rPrChange w:id="13" w:author="John Brockington" w:date="2019-03-14T11:51:00Z">
              <w:rPr>
                <w:rFonts w:ascii="Arial Unicode MS" w:eastAsia="Arial Unicode MS" w:hAnsi="Arial Unicode MS" w:cs="Arial Unicode MS"/>
                <w:color w:val="32322F"/>
                <w:sz w:val="19"/>
                <w:szCs w:val="19"/>
                <w:shd w:val="clear" w:color="auto" w:fill="FFFFFF"/>
                <w:lang w:val="en-GB"/>
              </w:rPr>
            </w:rPrChange>
          </w:rPr>
          <w:t xml:space="preserve"> Peter D. Sharrock</w:t>
        </w:r>
      </w:ins>
      <w:ins w:id="14" w:author="John Brockington" w:date="2019-03-14T11:52:00Z">
        <w:r w:rsidR="0055649A" w:rsidRPr="00510FA8">
          <w:rPr>
            <w:rFonts w:eastAsia="Arial Unicode MS" w:cs="Arial Unicode MS"/>
            <w:color w:val="000000" w:themeColor="text1"/>
            <w:shd w:val="clear" w:color="auto" w:fill="FFFFFF"/>
            <w:lang w:val="en-GB"/>
          </w:rPr>
          <w:t xml:space="preserve"> (Singapore: NUS Press): 46</w:t>
        </w:r>
      </w:ins>
      <w:ins w:id="15" w:author="John Brockington" w:date="2019-03-14T11:53:00Z">
        <w:r w:rsidR="0055649A" w:rsidRPr="00510FA8">
          <w:rPr>
            <w:rFonts w:eastAsia="Arial Unicode MS" w:cs="Arial Unicode MS"/>
            <w:color w:val="000000" w:themeColor="text1"/>
            <w:shd w:val="clear" w:color="auto" w:fill="FFFFFF"/>
            <w:lang w:val="en-GB"/>
          </w:rPr>
          <w:t>-54.</w:t>
        </w:r>
        <w:r w:rsidR="0055649A" w:rsidRPr="00510FA8">
          <w:rPr>
            <w:rFonts w:eastAsia="Arial Unicode MS" w:cs="Arial Unicode MS"/>
            <w:color w:val="000000" w:themeColor="text1"/>
            <w:shd w:val="clear" w:color="auto" w:fill="FFFFFF"/>
            <w:lang w:val="en-GB"/>
          </w:rPr>
          <w:tab/>
        </w:r>
        <w:r w:rsidR="0055649A" w:rsidRPr="00510FA8">
          <w:rPr>
            <w:rFonts w:eastAsia="Arial Unicode MS" w:cs="Arial Unicode MS"/>
            <w:b/>
            <w:color w:val="000000" w:themeColor="text1"/>
            <w:shd w:val="clear" w:color="auto" w:fill="FFFFFF"/>
            <w:lang w:val="en-GB"/>
          </w:rPr>
          <w:t>download</w:t>
        </w:r>
      </w:ins>
    </w:p>
    <w:p w14:paraId="3309E606" w14:textId="1DCA38E4" w:rsidR="001A1E6C" w:rsidRPr="00CA0A9C" w:rsidRDefault="001A1E6C" w:rsidP="001A1E6C">
      <w:pPr>
        <w:tabs>
          <w:tab w:val="left" w:pos="1440"/>
        </w:tabs>
        <w:spacing w:after="120"/>
        <w:rPr>
          <w:ins w:id="16" w:author="John Brockington" w:date="2019-03-14T11:47:00Z"/>
          <w:b/>
          <w:color w:val="000000" w:themeColor="text1"/>
        </w:rPr>
      </w:pPr>
      <w:r>
        <w:rPr>
          <w:color w:val="000000"/>
        </w:rPr>
        <w:t>Chau, Mya 2022:  “</w:t>
      </w:r>
      <w:r w:rsidRPr="00917FB5">
        <w:t xml:space="preserve">The </w:t>
      </w:r>
      <w:r>
        <w:t>c</w:t>
      </w:r>
      <w:r w:rsidRPr="00917FB5">
        <w:t xml:space="preserve">olossal Trà Kiệu </w:t>
      </w:r>
      <w:r>
        <w:t>p</w:t>
      </w:r>
      <w:r w:rsidRPr="00917FB5">
        <w:t xml:space="preserve">edestal in Campā and its </w:t>
      </w:r>
      <w:r>
        <w:t>r</w:t>
      </w:r>
      <w:r w:rsidRPr="00917FB5">
        <w:t xml:space="preserve">elationship to </w:t>
      </w:r>
      <w:r>
        <w:t>c</w:t>
      </w:r>
      <w:r w:rsidRPr="00917FB5">
        <w:t xml:space="preserve">ourtly </w:t>
      </w:r>
      <w:r>
        <w:t>c</w:t>
      </w:r>
      <w:r w:rsidRPr="00917FB5">
        <w:t>ulture in Cambodia, East Java, and China</w:t>
      </w:r>
      <w:r>
        <w:t xml:space="preserve">”, in </w:t>
      </w:r>
      <w:r>
        <w:rPr>
          <w:i/>
        </w:rPr>
        <w:t>The Creative South: Buddhist and Hindu Art in Mediaeval Maritime Asia,</w:t>
      </w:r>
      <w:r>
        <w:t xml:space="preserve"> vol. 1, ed. by Andrea Acri and Peter Sharrock (Singapore, ISEAS – Yusof Ishak Institute): 305-33.</w:t>
      </w:r>
      <w:r>
        <w:tab/>
      </w:r>
      <w:r>
        <w:rPr>
          <w:b/>
        </w:rPr>
        <w:t xml:space="preserve"> download</w:t>
      </w:r>
    </w:p>
    <w:p w14:paraId="161B0FD9" w14:textId="5CAF8DEE" w:rsidR="00EA07B6" w:rsidRPr="00510FA8" w:rsidRDefault="00EA07B6" w:rsidP="00501080">
      <w:pPr>
        <w:pStyle w:val="ListIndent"/>
        <w:tabs>
          <w:tab w:val="clear" w:pos="0"/>
          <w:tab w:val="clear" w:pos="2880"/>
          <w:tab w:val="left" w:pos="1440"/>
        </w:tabs>
        <w:ind w:left="360" w:hanging="360"/>
        <w:rPr>
          <w:b/>
          <w:color w:val="000000" w:themeColor="text1"/>
          <w:szCs w:val="24"/>
        </w:rPr>
      </w:pPr>
      <w:r w:rsidRPr="00510FA8">
        <w:rPr>
          <w:color w:val="000000" w:themeColor="text1"/>
        </w:rPr>
        <w:t>Dhar, Parul Pandya 2016:  “The early temples of Campā, Vietnam: shaping an architectural language”, in</w:t>
      </w:r>
      <w:r w:rsidR="00B77D57" w:rsidRPr="00510FA8">
        <w:rPr>
          <w:color w:val="000000" w:themeColor="text1"/>
        </w:rPr>
        <w:t xml:space="preserve"> </w:t>
      </w:r>
      <w:r w:rsidR="00B77D57" w:rsidRPr="00510FA8">
        <w:rPr>
          <w:rFonts w:cs="Courier New"/>
          <w:i/>
          <w:color w:val="000000" w:themeColor="text1"/>
          <w:lang w:val="en-US"/>
        </w:rPr>
        <w:t>Temple architecture and imagery of South and Southeast Asia: Prāsādanidhi: papers presented to Professor M.A. Dhaky,</w:t>
      </w:r>
      <w:r w:rsidRPr="00510FA8">
        <w:rPr>
          <w:color w:val="000000" w:themeColor="text1"/>
        </w:rPr>
        <w:t xml:space="preserve"> </w:t>
      </w:r>
      <w:r w:rsidR="00B77D57" w:rsidRPr="00510FA8">
        <w:rPr>
          <w:color w:val="000000" w:themeColor="text1"/>
        </w:rPr>
        <w:t xml:space="preserve">ed. by Parul Pandya </w:t>
      </w:r>
      <w:r w:rsidRPr="00510FA8">
        <w:rPr>
          <w:color w:val="000000" w:themeColor="text1"/>
        </w:rPr>
        <w:t xml:space="preserve">Dhar and </w:t>
      </w:r>
      <w:r w:rsidR="00B77D57" w:rsidRPr="00510FA8">
        <w:rPr>
          <w:color w:val="000000" w:themeColor="text1"/>
        </w:rPr>
        <w:t xml:space="preserve"> </w:t>
      </w:r>
      <w:r w:rsidR="00B77D57" w:rsidRPr="00510FA8">
        <w:rPr>
          <w:rFonts w:cs="Courier New"/>
          <w:color w:val="000000" w:themeColor="text1"/>
          <w:lang w:val="en-US"/>
        </w:rPr>
        <w:t>Gerd J.R. Mevissen</w:t>
      </w:r>
      <w:r w:rsidRPr="00510FA8">
        <w:rPr>
          <w:color w:val="000000" w:themeColor="text1"/>
        </w:rPr>
        <w:t xml:space="preserve"> </w:t>
      </w:r>
      <w:r w:rsidR="00B77D57" w:rsidRPr="00510FA8">
        <w:rPr>
          <w:rFonts w:cs="Courier New"/>
          <w:color w:val="000000" w:themeColor="text1"/>
          <w:lang w:val="en-US"/>
        </w:rPr>
        <w:t>(New Delhi: Aryan Books International)</w:t>
      </w:r>
      <w:r w:rsidRPr="00510FA8">
        <w:rPr>
          <w:color w:val="000000" w:themeColor="text1"/>
        </w:rPr>
        <w:t>: 30-51.</w:t>
      </w:r>
      <w:r w:rsidR="00490576" w:rsidRPr="00510FA8">
        <w:rPr>
          <w:color w:val="000000" w:themeColor="text1"/>
        </w:rPr>
        <w:t xml:space="preserve">  [for background]</w:t>
      </w:r>
      <w:r w:rsidR="003C60D6" w:rsidRPr="00510FA8">
        <w:rPr>
          <w:color w:val="000000" w:themeColor="text1"/>
        </w:rPr>
        <w:tab/>
      </w:r>
      <w:r w:rsidR="003C60D6" w:rsidRPr="00510FA8">
        <w:rPr>
          <w:b/>
          <w:color w:val="000000" w:themeColor="text1"/>
        </w:rPr>
        <w:t>download</w:t>
      </w:r>
    </w:p>
    <w:p w14:paraId="6C06616F" w14:textId="7FA66A37" w:rsidR="00BE3143" w:rsidRPr="00510FA8" w:rsidRDefault="00BE3143" w:rsidP="00501080">
      <w:pPr>
        <w:pStyle w:val="ListIndent"/>
        <w:tabs>
          <w:tab w:val="clear" w:pos="0"/>
          <w:tab w:val="clear" w:pos="2880"/>
          <w:tab w:val="left" w:pos="1440"/>
        </w:tabs>
        <w:ind w:left="360" w:hanging="360"/>
        <w:rPr>
          <w:color w:val="000000" w:themeColor="text1"/>
          <w:szCs w:val="24"/>
        </w:rPr>
      </w:pPr>
      <w:r w:rsidRPr="00510FA8">
        <w:rPr>
          <w:color w:val="000000" w:themeColor="text1"/>
          <w:szCs w:val="24"/>
        </w:rPr>
        <w:t xml:space="preserve">Filliozat, Jean 1983:  “The Rāmāyaṇa in South-East Asian Sanskrit epigraphy and iconography”, in Srinivasa Iyengar 1983: 192-205. </w:t>
      </w:r>
      <w:r w:rsidRPr="00510FA8">
        <w:rPr>
          <w:color w:val="000000" w:themeColor="text1"/>
          <w:szCs w:val="24"/>
        </w:rPr>
        <w:tab/>
      </w:r>
      <w:r w:rsidRPr="00510FA8">
        <w:rPr>
          <w:b/>
          <w:color w:val="000000" w:themeColor="text1"/>
          <w:szCs w:val="24"/>
        </w:rPr>
        <w:t xml:space="preserve">own copy </w:t>
      </w:r>
      <w:r w:rsidR="00891A4B" w:rsidRPr="00510FA8">
        <w:rPr>
          <w:b/>
          <w:color w:val="000000" w:themeColor="text1"/>
          <w:szCs w:val="24"/>
        </w:rPr>
        <w:br/>
      </w:r>
      <w:r w:rsidRPr="00510FA8">
        <w:rPr>
          <w:color w:val="000000" w:themeColor="text1"/>
          <w:szCs w:val="24"/>
        </w:rPr>
        <w:t xml:space="preserve">[repr. In </w:t>
      </w:r>
      <w:r w:rsidRPr="00510FA8">
        <w:rPr>
          <w:rFonts w:eastAsia="MS Mincho"/>
          <w:color w:val="000000" w:themeColor="text1"/>
          <w:szCs w:val="24"/>
        </w:rPr>
        <w:t>Krishnamoorthy, Mukhopadhyaya and Nath 1991-93</w:t>
      </w:r>
      <w:r w:rsidRPr="00510FA8">
        <w:rPr>
          <w:color w:val="000000" w:themeColor="text1"/>
          <w:szCs w:val="24"/>
        </w:rPr>
        <w:t>: lviii-lxxii]</w:t>
      </w:r>
    </w:p>
    <w:p w14:paraId="4BD4C0E1" w14:textId="51FA15D4" w:rsidR="00BE3143" w:rsidRPr="00510FA8" w:rsidRDefault="00BE3143" w:rsidP="00501080">
      <w:pPr>
        <w:pStyle w:val="HangingIndent0"/>
        <w:tabs>
          <w:tab w:val="clear" w:pos="0"/>
          <w:tab w:val="clear" w:pos="2880"/>
        </w:tabs>
        <w:ind w:hanging="360"/>
        <w:rPr>
          <w:rFonts w:cs="Helvetica"/>
          <w:b/>
          <w:color w:val="000000" w:themeColor="text1"/>
          <w:szCs w:val="24"/>
          <w:lang w:bidi="en-US"/>
        </w:rPr>
      </w:pPr>
      <w:r w:rsidRPr="00510FA8">
        <w:rPr>
          <w:color w:val="000000" w:themeColor="text1"/>
          <w:szCs w:val="24"/>
        </w:rPr>
        <w:t xml:space="preserve">Goloubew, Victor 1930:  “Compte rendu des fouilles en 1927-28 dans le Quang-Nam et dans le Thanh-Hoa (Annam)”, </w:t>
      </w:r>
      <w:r w:rsidRPr="00510FA8">
        <w:rPr>
          <w:rFonts w:cs="Helvetica"/>
          <w:i/>
          <w:color w:val="000000" w:themeColor="text1"/>
          <w:szCs w:val="24"/>
          <w:lang w:bidi="en-US"/>
        </w:rPr>
        <w:t>Comptes-rendus des séances de l'Académie des Inscriptions et Belles-Lettres,</w:t>
      </w:r>
      <w:r w:rsidRPr="00510FA8">
        <w:rPr>
          <w:rFonts w:cs="Helvetica"/>
          <w:color w:val="000000" w:themeColor="text1"/>
          <w:szCs w:val="24"/>
          <w:lang w:bidi="en-US"/>
        </w:rPr>
        <w:t xml:space="preserve"> 74.2: 156-157.</w:t>
      </w:r>
      <w:r w:rsidRPr="00510FA8">
        <w:rPr>
          <w:rFonts w:cs="Helvetica"/>
          <w:color w:val="000000" w:themeColor="text1"/>
          <w:szCs w:val="24"/>
          <w:lang w:bidi="en-US"/>
        </w:rPr>
        <w:tab/>
      </w:r>
      <w:r w:rsidRPr="00510FA8">
        <w:rPr>
          <w:rFonts w:cs="Helvetica"/>
          <w:b/>
          <w:color w:val="000000" w:themeColor="text1"/>
          <w:szCs w:val="24"/>
          <w:lang w:bidi="en-US"/>
        </w:rPr>
        <w:t>download</w:t>
      </w:r>
    </w:p>
    <w:p w14:paraId="2A344347" w14:textId="0AD33E61" w:rsidR="00AB1B0D" w:rsidRPr="00510FA8" w:rsidRDefault="00AB1B0D" w:rsidP="00501080">
      <w:pPr>
        <w:pStyle w:val="HangingIndent0"/>
        <w:tabs>
          <w:tab w:val="clear" w:pos="0"/>
          <w:tab w:val="clear" w:pos="2880"/>
        </w:tabs>
        <w:ind w:hanging="360"/>
        <w:rPr>
          <w:b/>
          <w:color w:val="000000" w:themeColor="text1"/>
        </w:rPr>
      </w:pPr>
      <w:r w:rsidRPr="00510FA8">
        <w:rPr>
          <w:color w:val="000000" w:themeColor="text1"/>
        </w:rPr>
        <w:t xml:space="preserve">Goodall, Dominic, and Arlo Griffiths 2013:  “Études du corpus des inscriptions du Campā. V. The short foundation inscriptions of Prakāśadharman-Vikrāntavarman, king of Campā”, </w:t>
      </w:r>
      <w:r w:rsidRPr="00510FA8">
        <w:rPr>
          <w:i/>
          <w:color w:val="000000" w:themeColor="text1"/>
        </w:rPr>
        <w:t>IIJ</w:t>
      </w:r>
      <w:r w:rsidRPr="00510FA8">
        <w:rPr>
          <w:color w:val="000000" w:themeColor="text1"/>
        </w:rPr>
        <w:t xml:space="preserve"> 56: 419-40.</w:t>
      </w:r>
      <w:r w:rsidRPr="00510FA8">
        <w:rPr>
          <w:color w:val="000000" w:themeColor="text1"/>
        </w:rPr>
        <w:tab/>
      </w:r>
      <w:r w:rsidRPr="00510FA8">
        <w:rPr>
          <w:b/>
          <w:color w:val="000000" w:themeColor="text1"/>
        </w:rPr>
        <w:t>download</w:t>
      </w:r>
    </w:p>
    <w:p w14:paraId="650CCE2E" w14:textId="01A40B73" w:rsidR="0020396B" w:rsidRPr="00510FA8" w:rsidRDefault="0020396B" w:rsidP="00501080">
      <w:pPr>
        <w:pStyle w:val="HangingIndent0"/>
        <w:tabs>
          <w:tab w:val="clear" w:pos="0"/>
          <w:tab w:val="clear" w:pos="2880"/>
        </w:tabs>
        <w:ind w:hanging="360"/>
        <w:rPr>
          <w:color w:val="000000" w:themeColor="text1"/>
          <w:szCs w:val="24"/>
        </w:rPr>
      </w:pPr>
      <w:r w:rsidRPr="00510FA8">
        <w:rPr>
          <w:rFonts w:eastAsia="Gentium Basic"/>
          <w:color w:val="000000" w:themeColor="text1"/>
        </w:rPr>
        <w:t xml:space="preserve">Levin, Cecelia 2008:  “Recasting the sacred heroes: a new discovery of sculptural epic narration from ancient Champa”, in </w:t>
      </w:r>
      <w:r w:rsidRPr="00510FA8">
        <w:rPr>
          <w:rFonts w:eastAsia="Gentium Basic"/>
          <w:i/>
          <w:color w:val="000000" w:themeColor="text1"/>
        </w:rPr>
        <w:t>Interpreting Southeast Asia’s Past: Monument, Image and Text, selected papers from the 10th International EASEAA Conference,</w:t>
      </w:r>
      <w:r w:rsidRPr="00510FA8">
        <w:rPr>
          <w:rFonts w:eastAsia="Gentium Basic"/>
          <w:color w:val="000000" w:themeColor="text1"/>
        </w:rPr>
        <w:t xml:space="preserve"> ed. by Elisabeth A. Bacus and others (Singapore: NUS Press): II, 85-99.</w:t>
      </w:r>
      <w:r w:rsidRPr="00510FA8">
        <w:rPr>
          <w:rFonts w:eastAsia="Arial Unicode MS" w:cs="Arial Unicode MS"/>
          <w:b/>
          <w:color w:val="000000" w:themeColor="text1"/>
        </w:rPr>
        <w:tab/>
        <w:t xml:space="preserve"> download</w:t>
      </w:r>
    </w:p>
    <w:p w14:paraId="3BF864C2" w14:textId="77777777" w:rsidR="00BE3143" w:rsidRPr="00510FA8" w:rsidRDefault="00BE3143" w:rsidP="00501080">
      <w:pPr>
        <w:pStyle w:val="HangingIndent0"/>
        <w:tabs>
          <w:tab w:val="clear" w:pos="0"/>
          <w:tab w:val="clear" w:pos="2880"/>
        </w:tabs>
        <w:ind w:hanging="360"/>
        <w:rPr>
          <w:color w:val="000000" w:themeColor="text1"/>
          <w:szCs w:val="24"/>
        </w:rPr>
      </w:pPr>
      <w:r w:rsidRPr="00510FA8">
        <w:rPr>
          <w:color w:val="000000" w:themeColor="text1"/>
          <w:szCs w:val="24"/>
        </w:rPr>
        <w:t xml:space="preserve">Mus, P. 1928:  “L’inscription à Vālmīki de Prakāśadharma (Trà-kiệu)”, </w:t>
      </w:r>
      <w:r w:rsidRPr="00510FA8">
        <w:rPr>
          <w:i/>
          <w:color w:val="000000" w:themeColor="text1"/>
          <w:szCs w:val="24"/>
        </w:rPr>
        <w:t>BEFEO</w:t>
      </w:r>
      <w:r w:rsidRPr="00510FA8">
        <w:rPr>
          <w:color w:val="000000" w:themeColor="text1"/>
          <w:szCs w:val="24"/>
        </w:rPr>
        <w:t xml:space="preserve"> 28: 147-52. </w:t>
      </w:r>
      <w:r w:rsidRPr="00510FA8">
        <w:rPr>
          <w:color w:val="000000" w:themeColor="text1"/>
          <w:szCs w:val="24"/>
        </w:rPr>
        <w:tab/>
      </w:r>
      <w:r w:rsidRPr="00510FA8">
        <w:rPr>
          <w:color w:val="000000" w:themeColor="text1"/>
          <w:szCs w:val="24"/>
        </w:rPr>
        <w:tab/>
      </w:r>
      <w:r w:rsidRPr="00510FA8">
        <w:rPr>
          <w:b/>
          <w:color w:val="000000" w:themeColor="text1"/>
          <w:szCs w:val="24"/>
        </w:rPr>
        <w:t>download</w:t>
      </w:r>
    </w:p>
    <w:p w14:paraId="433E4B55" w14:textId="389B3731" w:rsidR="00BE3143" w:rsidRPr="00510FA8" w:rsidRDefault="00E22E87" w:rsidP="00501080">
      <w:pPr>
        <w:pStyle w:val="HangingIndent0"/>
        <w:tabs>
          <w:tab w:val="clear" w:pos="0"/>
          <w:tab w:val="clear" w:pos="2880"/>
        </w:tabs>
        <w:ind w:hanging="360"/>
        <w:rPr>
          <w:b/>
          <w:color w:val="000000" w:themeColor="text1"/>
          <w:szCs w:val="24"/>
        </w:rPr>
      </w:pPr>
      <w:r w:rsidRPr="00510FA8">
        <w:rPr>
          <w:color w:val="000000" w:themeColor="text1"/>
          <w:szCs w:val="24"/>
        </w:rPr>
        <w:t>Trần Kỳ Phương</w:t>
      </w:r>
      <w:r w:rsidR="00BE3143" w:rsidRPr="00510FA8">
        <w:rPr>
          <w:color w:val="000000" w:themeColor="text1"/>
          <w:szCs w:val="24"/>
        </w:rPr>
        <w:t xml:space="preserve"> 2000:  “The wedding of Sita: a theme from the Ramayana represented on the Tra Kieu pedestal [a masterpiece of Cham sculpture]”, in Klokke 2000: 51-58. </w:t>
      </w:r>
      <w:r w:rsidR="00BE3143" w:rsidRPr="00510FA8">
        <w:rPr>
          <w:color w:val="000000" w:themeColor="text1"/>
          <w:szCs w:val="24"/>
        </w:rPr>
        <w:tab/>
      </w:r>
      <w:r w:rsidR="00BE3143" w:rsidRPr="00510FA8">
        <w:rPr>
          <w:color w:val="000000" w:themeColor="text1"/>
          <w:szCs w:val="24"/>
        </w:rPr>
        <w:tab/>
      </w:r>
      <w:r w:rsidR="00BE3143" w:rsidRPr="00510FA8">
        <w:rPr>
          <w:b/>
          <w:color w:val="000000" w:themeColor="text1"/>
          <w:szCs w:val="24"/>
        </w:rPr>
        <w:t>scanned; analysed</w:t>
      </w:r>
    </w:p>
    <w:p w14:paraId="47DCC216" w14:textId="4CC37DB2" w:rsidR="00BE3143" w:rsidRDefault="00E22E87" w:rsidP="00501080">
      <w:pPr>
        <w:pStyle w:val="HangingIndent0"/>
        <w:tabs>
          <w:tab w:val="clear" w:pos="0"/>
          <w:tab w:val="clear" w:pos="2880"/>
        </w:tabs>
        <w:ind w:hanging="360"/>
        <w:rPr>
          <w:rFonts w:eastAsia="Arial Unicode MS" w:cs="Arial Unicode MS"/>
          <w:b/>
          <w:color w:val="000000" w:themeColor="text1"/>
        </w:rPr>
      </w:pPr>
      <w:r w:rsidRPr="00510FA8">
        <w:rPr>
          <w:color w:val="000000" w:themeColor="text1"/>
          <w:szCs w:val="24"/>
        </w:rPr>
        <w:t>Trần Kỳ Phương</w:t>
      </w:r>
      <w:r w:rsidR="00FA7E33" w:rsidRPr="00510FA8">
        <w:rPr>
          <w:color w:val="000000" w:themeColor="text1"/>
        </w:rPr>
        <w:t xml:space="preserve"> 2008:  “The relationship between architecture and sculpture in the Cham sacred art of the seventh to the ninth centuries CE”, in </w:t>
      </w:r>
      <w:r w:rsidR="00FA7E33" w:rsidRPr="00510FA8">
        <w:rPr>
          <w:rFonts w:eastAsia="Gentium Basic" w:cs="Gentium Basic"/>
          <w:i/>
          <w:color w:val="000000" w:themeColor="text1"/>
        </w:rPr>
        <w:t>Interpreting Southeast Asia’s Past: Monument, Image and Text, selected papers from the 10th International EASEAA Conference,</w:t>
      </w:r>
      <w:r w:rsidR="00FA7E33" w:rsidRPr="00510FA8">
        <w:rPr>
          <w:rFonts w:eastAsia="Gentium Basic" w:cs="Gentium Basic"/>
          <w:color w:val="000000" w:themeColor="text1"/>
        </w:rPr>
        <w:t xml:space="preserve"> ed. by Elisabeth A. Bacus and others (Singapore: NUS Press)</w:t>
      </w:r>
      <w:r w:rsidR="00FA7E33" w:rsidRPr="00510FA8">
        <w:rPr>
          <w:color w:val="000000" w:themeColor="text1"/>
        </w:rPr>
        <w:t>: 55-72.</w:t>
      </w:r>
      <w:r w:rsidR="00E732B0" w:rsidRPr="00510FA8">
        <w:rPr>
          <w:color w:val="000000" w:themeColor="text1"/>
        </w:rPr>
        <w:br/>
      </w:r>
      <w:r w:rsidR="00E732B0" w:rsidRPr="00510FA8">
        <w:rPr>
          <w:color w:val="000000" w:themeColor="text1"/>
        </w:rPr>
        <w:tab/>
      </w:r>
      <w:r w:rsidR="00E732B0" w:rsidRPr="00510FA8">
        <w:rPr>
          <w:rFonts w:eastAsia="Arial Unicode MS" w:cs="Arial Unicode MS"/>
          <w:b/>
          <w:color w:val="000000" w:themeColor="text1"/>
        </w:rPr>
        <w:t>St Hugh's College Library Folio 959.01 INT</w:t>
      </w:r>
    </w:p>
    <w:p w14:paraId="02B9F161" w14:textId="42B72BE7" w:rsidR="002F31A1" w:rsidRPr="00510FA8" w:rsidRDefault="002F31A1" w:rsidP="00501080">
      <w:pPr>
        <w:pStyle w:val="HangingIndent0"/>
        <w:tabs>
          <w:tab w:val="clear" w:pos="0"/>
          <w:tab w:val="clear" w:pos="2880"/>
        </w:tabs>
        <w:ind w:hanging="360"/>
        <w:rPr>
          <w:b/>
          <w:color w:val="000000" w:themeColor="text1"/>
          <w:szCs w:val="24"/>
        </w:rPr>
      </w:pPr>
      <w:r w:rsidRPr="00415F6A">
        <w:rPr>
          <w:color w:val="000000" w:themeColor="text1"/>
          <w:szCs w:val="24"/>
        </w:rPr>
        <w:t>Tr</w:t>
      </w:r>
      <w:r w:rsidRPr="00415F6A">
        <w:rPr>
          <w:rFonts w:cs="TimesNewRomanPSMT"/>
          <w:color w:val="000000" w:themeColor="text1"/>
          <w:szCs w:val="24"/>
        </w:rPr>
        <w:t>ầ</w:t>
      </w:r>
      <w:r w:rsidRPr="00415F6A">
        <w:rPr>
          <w:color w:val="000000" w:themeColor="text1"/>
          <w:szCs w:val="24"/>
        </w:rPr>
        <w:t>n Kỳ Phương 2018</w:t>
      </w:r>
      <w:r>
        <w:rPr>
          <w:color w:val="000000" w:themeColor="text1"/>
        </w:rPr>
        <w:t xml:space="preserve">: </w:t>
      </w:r>
      <w:r w:rsidRPr="00415F6A">
        <w:rPr>
          <w:color w:val="000000" w:themeColor="text1"/>
          <w:szCs w:val="24"/>
        </w:rPr>
        <w:t xml:space="preserve"> </w:t>
      </w:r>
      <w:r>
        <w:rPr>
          <w:color w:val="000000" w:themeColor="text1"/>
        </w:rPr>
        <w:t>“</w:t>
      </w:r>
      <w:r w:rsidRPr="00415F6A">
        <w:rPr>
          <w:color w:val="000000" w:themeColor="text1"/>
          <w:szCs w:val="24"/>
        </w:rPr>
        <w:t>Lotus Pedestal</w:t>
      </w:r>
      <w:r>
        <w:rPr>
          <w:color w:val="000000" w:themeColor="text1"/>
        </w:rPr>
        <w:t>”</w:t>
      </w:r>
      <w:r w:rsidRPr="00415F6A">
        <w:rPr>
          <w:color w:val="000000" w:themeColor="text1"/>
          <w:szCs w:val="24"/>
        </w:rPr>
        <w:t xml:space="preserve">, in  </w:t>
      </w:r>
      <w:r w:rsidRPr="00415F6A">
        <w:rPr>
          <w:i/>
          <w:iCs/>
          <w:color w:val="000000" w:themeColor="text1"/>
          <w:szCs w:val="24"/>
        </w:rPr>
        <w:t>Vibrancy in Stone: Masterpieces of the Đà Nẵng Museum of Cham Sculpture</w:t>
      </w:r>
      <w:r>
        <w:rPr>
          <w:i/>
          <w:iCs/>
          <w:color w:val="000000" w:themeColor="text1"/>
        </w:rPr>
        <w:t>,</w:t>
      </w:r>
      <w:r w:rsidRPr="00415F6A">
        <w:rPr>
          <w:color w:val="000000" w:themeColor="text1"/>
          <w:szCs w:val="24"/>
        </w:rPr>
        <w:t xml:space="preserve"> </w:t>
      </w:r>
      <w:r>
        <w:rPr>
          <w:color w:val="000000" w:themeColor="text1"/>
        </w:rPr>
        <w:t xml:space="preserve">ed. by </w:t>
      </w:r>
      <w:r w:rsidRPr="00415F6A">
        <w:rPr>
          <w:color w:val="000000" w:themeColor="text1"/>
          <w:szCs w:val="24"/>
        </w:rPr>
        <w:t>Tr</w:t>
      </w:r>
      <w:r w:rsidRPr="00415F6A">
        <w:rPr>
          <w:rFonts w:cs="TimesNewRomanPSMT"/>
          <w:color w:val="000000" w:themeColor="text1"/>
          <w:szCs w:val="24"/>
        </w:rPr>
        <w:t>ầ</w:t>
      </w:r>
      <w:r w:rsidRPr="00415F6A">
        <w:rPr>
          <w:color w:val="000000" w:themeColor="text1"/>
          <w:szCs w:val="24"/>
        </w:rPr>
        <w:t>n Kỳ Phương, Võ Văn Thắng, and Peter D. Sharrock</w:t>
      </w:r>
      <w:r>
        <w:rPr>
          <w:color w:val="000000" w:themeColor="text1"/>
        </w:rPr>
        <w:t xml:space="preserve"> (</w:t>
      </w:r>
      <w:r w:rsidRPr="00415F6A">
        <w:rPr>
          <w:color w:val="000000" w:themeColor="text1"/>
          <w:szCs w:val="24"/>
        </w:rPr>
        <w:t>Bangkok: River Books</w:t>
      </w:r>
      <w:r>
        <w:rPr>
          <w:color w:val="000000" w:themeColor="text1"/>
        </w:rPr>
        <w:t xml:space="preserve">): </w:t>
      </w:r>
      <w:r w:rsidRPr="00415F6A">
        <w:rPr>
          <w:color w:val="000000" w:themeColor="text1"/>
          <w:szCs w:val="24"/>
        </w:rPr>
        <w:t xml:space="preserve">128–129. </w:t>
      </w:r>
      <w:r>
        <w:rPr>
          <w:color w:val="000000" w:themeColor="text1"/>
        </w:rPr>
        <w:tab/>
      </w:r>
      <w:r>
        <w:rPr>
          <w:b/>
          <w:color w:val="000000" w:themeColor="text1"/>
        </w:rPr>
        <w:t>Sackler NB1014.B39 BAO 2018</w:t>
      </w:r>
      <w:r w:rsidR="00F73B75">
        <w:rPr>
          <w:b/>
          <w:color w:val="000000" w:themeColor="text1"/>
        </w:rPr>
        <w:t>; scan</w:t>
      </w:r>
    </w:p>
    <w:p w14:paraId="6CB29D30" w14:textId="77777777" w:rsidR="002F31A1" w:rsidRDefault="002F31A1">
      <w:pPr>
        <w:tabs>
          <w:tab w:val="clear" w:pos="9000"/>
        </w:tabs>
        <w:spacing w:after="0"/>
        <w:ind w:left="0" w:firstLine="0"/>
        <w:rPr>
          <w:rFonts w:cs="Arial"/>
          <w:b/>
          <w:color w:val="000000" w:themeColor="text1"/>
        </w:rPr>
      </w:pPr>
      <w:r>
        <w:rPr>
          <w:b/>
          <w:color w:val="000000" w:themeColor="text1"/>
        </w:rPr>
        <w:br w:type="page"/>
      </w:r>
    </w:p>
    <w:p w14:paraId="4933A0EE" w14:textId="3AC32D6E" w:rsidR="000B6563" w:rsidRPr="00510FA8" w:rsidRDefault="00BE3143" w:rsidP="00FA5A6C">
      <w:pPr>
        <w:pStyle w:val="p1"/>
        <w:spacing w:before="240" w:after="240"/>
        <w:jc w:val="left"/>
        <w:rPr>
          <w:color w:val="000000" w:themeColor="text1"/>
          <w:szCs w:val="24"/>
        </w:rPr>
      </w:pPr>
      <w:r w:rsidRPr="00510FA8">
        <w:rPr>
          <w:rFonts w:ascii="Gentium" w:hAnsi="Gentium"/>
          <w:b/>
          <w:color w:val="000000" w:themeColor="text1"/>
          <w:sz w:val="24"/>
          <w:szCs w:val="24"/>
        </w:rPr>
        <w:lastRenderedPageBreak/>
        <w:t>notes</w:t>
      </w:r>
      <w:r w:rsidRPr="00510FA8">
        <w:rPr>
          <w:rFonts w:ascii="Gentium" w:hAnsi="Gentium"/>
          <w:b/>
          <w:color w:val="000000" w:themeColor="text1"/>
          <w:sz w:val="24"/>
          <w:szCs w:val="24"/>
        </w:rPr>
        <w:tab/>
        <w:t>see</w:t>
      </w:r>
      <w:r w:rsidRPr="00510FA8">
        <w:rPr>
          <w:rFonts w:ascii="Gentium" w:hAnsi="Gentium"/>
          <w:color w:val="000000" w:themeColor="text1"/>
          <w:sz w:val="24"/>
          <w:szCs w:val="24"/>
        </w:rPr>
        <w:t xml:space="preserve"> on </w:t>
      </w:r>
      <w:r w:rsidRPr="00510FA8">
        <w:rPr>
          <w:rFonts w:ascii="Gentium" w:hAnsi="Gentium" w:cs="Gentium Basic"/>
          <w:color w:val="000000" w:themeColor="text1"/>
          <w:sz w:val="24"/>
          <w:szCs w:val="24"/>
        </w:rPr>
        <w:t xml:space="preserve">inscription of Prakāśadharman </w:t>
      </w:r>
      <w:r w:rsidRPr="00510FA8">
        <w:rPr>
          <w:rFonts w:ascii="Gentium" w:hAnsi="Gentium"/>
          <w:color w:val="000000" w:themeColor="text1"/>
          <w:sz w:val="24"/>
          <w:szCs w:val="24"/>
        </w:rPr>
        <w:t>in “</w:t>
      </w:r>
      <w:r w:rsidR="00CA2E47" w:rsidRPr="00510FA8">
        <w:rPr>
          <w:rFonts w:ascii="Gentium" w:hAnsi="Gentium"/>
          <w:color w:val="000000" w:themeColor="text1"/>
          <w:sz w:val="24"/>
          <w:szCs w:val="24"/>
        </w:rPr>
        <w:t>12. Southeast Asia (verbal)</w:t>
      </w:r>
      <w:r w:rsidRPr="00510FA8">
        <w:rPr>
          <w:rFonts w:ascii="Gentium" w:hAnsi="Gentium"/>
          <w:color w:val="000000" w:themeColor="text1"/>
          <w:sz w:val="24"/>
          <w:szCs w:val="24"/>
        </w:rPr>
        <w:t>” document</w:t>
      </w:r>
      <w:r w:rsidR="00224A53" w:rsidRPr="00510FA8">
        <w:rPr>
          <w:rFonts w:ascii="Gentium" w:hAnsi="Gentium"/>
          <w:color w:val="000000" w:themeColor="text1"/>
          <w:sz w:val="24"/>
          <w:szCs w:val="24"/>
        </w:rPr>
        <w:t xml:space="preserve">.  </w:t>
      </w:r>
    </w:p>
    <w:p w14:paraId="40490D9C" w14:textId="28F5E8A0" w:rsidR="00821654" w:rsidRPr="00197774" w:rsidRDefault="00821654" w:rsidP="00197774">
      <w:pPr>
        <w:pStyle w:val="NormalWeb"/>
        <w:spacing w:before="0" w:after="80"/>
        <w:rPr>
          <w:szCs w:val="24"/>
        </w:rPr>
      </w:pPr>
      <w:r w:rsidRPr="00197774">
        <w:rPr>
          <w:b/>
          <w:color w:val="000000" w:themeColor="text1"/>
          <w:szCs w:val="24"/>
        </w:rPr>
        <w:t>Trà-kiệu pedestal</w:t>
      </w:r>
      <w:r w:rsidR="00197774" w:rsidRPr="00197774">
        <w:rPr>
          <w:b/>
          <w:i/>
          <w:color w:val="000000" w:themeColor="text1"/>
          <w:szCs w:val="24"/>
        </w:rPr>
        <w:t xml:space="preserve"> </w:t>
      </w:r>
      <w:r w:rsidR="00197774" w:rsidRPr="00197774">
        <w:rPr>
          <w:color w:val="000000" w:themeColor="text1"/>
          <w:szCs w:val="24"/>
        </w:rPr>
        <w:t>(</w:t>
      </w:r>
      <w:r w:rsidR="00197774" w:rsidRPr="00197774">
        <w:rPr>
          <w:szCs w:val="24"/>
        </w:rPr>
        <w:t>Đà Nẵng Museum of C</w:t>
      </w:r>
      <w:r w:rsidR="00197774">
        <w:rPr>
          <w:szCs w:val="24"/>
        </w:rPr>
        <w:t>h</w:t>
      </w:r>
      <w:r w:rsidR="00197774" w:rsidRPr="00197774">
        <w:rPr>
          <w:szCs w:val="24"/>
        </w:rPr>
        <w:t xml:space="preserve">am Sculpture </w:t>
      </w:r>
      <w:r w:rsidR="00197774" w:rsidRPr="00197774">
        <w:rPr>
          <w:color w:val="000000" w:themeColor="text1"/>
          <w:szCs w:val="24"/>
        </w:rPr>
        <w:t>)</w:t>
      </w:r>
    </w:p>
    <w:p w14:paraId="15DB6D9B" w14:textId="7A686CD6" w:rsidR="00A1253F" w:rsidRPr="00A8080F" w:rsidRDefault="00BE3143" w:rsidP="006C119E">
      <w:pPr>
        <w:pStyle w:val="hangingindent"/>
        <w:ind w:left="360" w:hanging="360"/>
        <w:rPr>
          <w:b/>
          <w:color w:val="000000" w:themeColor="text1"/>
        </w:rPr>
      </w:pPr>
      <w:r w:rsidRPr="00821654">
        <w:rPr>
          <w:color w:val="000000" w:themeColor="text1"/>
        </w:rPr>
        <w:t>Trà-kiệu</w:t>
      </w:r>
      <w:r w:rsidR="00494AF6" w:rsidRPr="00821654">
        <w:rPr>
          <w:color w:val="000000" w:themeColor="text1"/>
        </w:rPr>
        <w:t xml:space="preserve"> </w:t>
      </w:r>
      <w:r w:rsidR="00494AF6" w:rsidRPr="00510FA8">
        <w:rPr>
          <w:color w:val="000000" w:themeColor="text1"/>
        </w:rPr>
        <w:t>extends along the south bank of a tributary of the Thu Bon river, surrounded by a near rectangle of ramparts.</w:t>
      </w:r>
      <w:r w:rsidRPr="00510FA8">
        <w:rPr>
          <w:color w:val="000000" w:themeColor="text1"/>
        </w:rPr>
        <w:t xml:space="preserve"> </w:t>
      </w:r>
      <w:r w:rsidR="00494AF6" w:rsidRPr="00510FA8">
        <w:rPr>
          <w:color w:val="000000" w:themeColor="text1"/>
        </w:rPr>
        <w:t xml:space="preserve">It </w:t>
      </w:r>
      <w:r w:rsidRPr="00510FA8">
        <w:rPr>
          <w:color w:val="000000" w:themeColor="text1"/>
        </w:rPr>
        <w:t>is the ancient Siṃhapura, capital of the minor state of Amarāvatī, and the find-spot both of the Vālmīki inscription of Prakāśadharman (c. 657-687) and of the Trà-kiệu pedestal</w:t>
      </w:r>
      <w:r w:rsidR="00E22E87" w:rsidRPr="00510FA8">
        <w:rPr>
          <w:color w:val="000000" w:themeColor="text1"/>
        </w:rPr>
        <w:t xml:space="preserve"> (Quảng Nam museum inv.no. 22,2)</w:t>
      </w:r>
      <w:r w:rsidRPr="00510FA8">
        <w:rPr>
          <w:color w:val="000000" w:themeColor="text1"/>
        </w:rPr>
        <w:t>.  Th</w:t>
      </w:r>
      <w:r w:rsidR="002B455C">
        <w:rPr>
          <w:color w:val="000000" w:themeColor="text1"/>
        </w:rPr>
        <w:t xml:space="preserve">e pedestal is now but </w:t>
      </w:r>
      <w:r w:rsidR="00496B82">
        <w:rPr>
          <w:color w:val="000000" w:themeColor="text1"/>
        </w:rPr>
        <w:t>may</w:t>
      </w:r>
      <w:r w:rsidR="002B455C">
        <w:rPr>
          <w:color w:val="000000" w:themeColor="text1"/>
        </w:rPr>
        <w:t xml:space="preserve"> not originally</w:t>
      </w:r>
      <w:r w:rsidR="00496B82">
        <w:rPr>
          <w:color w:val="000000" w:themeColor="text1"/>
        </w:rPr>
        <w:t xml:space="preserve"> have been</w:t>
      </w:r>
      <w:r w:rsidRPr="00510FA8">
        <w:rPr>
          <w:color w:val="000000" w:themeColor="text1"/>
        </w:rPr>
        <w:t xml:space="preserve"> the base of a liṅga and yoni</w:t>
      </w:r>
      <w:r w:rsidR="002B455C">
        <w:rPr>
          <w:color w:val="000000" w:themeColor="text1"/>
        </w:rPr>
        <w:t>;</w:t>
      </w:r>
      <w:r w:rsidRPr="00510FA8">
        <w:rPr>
          <w:color w:val="000000" w:themeColor="text1"/>
        </w:rPr>
        <w:t xml:space="preserve"> each side bear</w:t>
      </w:r>
      <w:r w:rsidR="002B455C">
        <w:rPr>
          <w:color w:val="000000" w:themeColor="text1"/>
        </w:rPr>
        <w:t>s</w:t>
      </w:r>
      <w:r w:rsidRPr="00510FA8">
        <w:rPr>
          <w:color w:val="000000" w:themeColor="text1"/>
        </w:rPr>
        <w:t xml:space="preserve"> a relief panel which according to </w:t>
      </w:r>
      <w:r w:rsidR="00E22E87" w:rsidRPr="00510FA8">
        <w:rPr>
          <w:color w:val="000000" w:themeColor="text1"/>
          <w:szCs w:val="24"/>
        </w:rPr>
        <w:t>Trần Kỳ Phương</w:t>
      </w:r>
      <w:r w:rsidRPr="00510FA8">
        <w:rPr>
          <w:color w:val="000000" w:themeColor="text1"/>
        </w:rPr>
        <w:t xml:space="preserve"> 2000 (refuting an earlier interpretation by Coedès) shows a scene from the Bālakāṇḍa; he argues for the pedestal and the inscription being related and so dates the reliefs to the late 7th century.</w:t>
      </w:r>
      <w:r w:rsidR="0025735F">
        <w:rPr>
          <w:color w:val="000000" w:themeColor="text1"/>
        </w:rPr>
        <w:t xml:space="preserve">  </w:t>
      </w:r>
      <w:r w:rsidR="00A8080F">
        <w:rPr>
          <w:color w:val="000000" w:themeColor="text1"/>
          <w:szCs w:val="24"/>
        </w:rPr>
        <w:t>He has also noted a comparable pedestal from Hà Trung, Qu̓ang Trị</w:t>
      </w:r>
      <w:r w:rsidR="00E42604">
        <w:rPr>
          <w:color w:val="000000" w:themeColor="text1"/>
          <w:szCs w:val="24"/>
        </w:rPr>
        <w:t xml:space="preserve"> (</w:t>
      </w:r>
      <w:r w:rsidR="00A8080F" w:rsidRPr="00415F6A">
        <w:rPr>
          <w:color w:val="000000" w:themeColor="text1"/>
          <w:szCs w:val="24"/>
        </w:rPr>
        <w:t>Tr</w:t>
      </w:r>
      <w:r w:rsidR="00A8080F" w:rsidRPr="00415F6A">
        <w:rPr>
          <w:rFonts w:cs="TimesNewRomanPSMT"/>
          <w:color w:val="000000" w:themeColor="text1"/>
          <w:szCs w:val="24"/>
        </w:rPr>
        <w:t>ầ</w:t>
      </w:r>
      <w:r w:rsidR="00A8080F" w:rsidRPr="00415F6A">
        <w:rPr>
          <w:color w:val="000000" w:themeColor="text1"/>
          <w:szCs w:val="24"/>
        </w:rPr>
        <w:t>n Kỳ Phương 2018</w:t>
      </w:r>
      <w:r w:rsidR="00A8080F">
        <w:rPr>
          <w:color w:val="000000" w:themeColor="text1"/>
          <w:szCs w:val="24"/>
        </w:rPr>
        <w:t>).</w:t>
      </w:r>
    </w:p>
    <w:p w14:paraId="2B031325" w14:textId="29B4BDA0" w:rsidR="00BE3143" w:rsidRPr="00510FA8" w:rsidRDefault="00BE3143" w:rsidP="004371D7">
      <w:pPr>
        <w:pStyle w:val="hangingindent"/>
        <w:keepNext/>
        <w:spacing w:after="0"/>
        <w:ind w:left="360" w:hanging="360"/>
        <w:rPr>
          <w:color w:val="000000" w:themeColor="text1"/>
        </w:rPr>
      </w:pPr>
      <w:r w:rsidRPr="00510FA8">
        <w:rPr>
          <w:color w:val="000000" w:themeColor="text1"/>
        </w:rPr>
        <w:t>Reliefs:</w:t>
      </w:r>
    </w:p>
    <w:p w14:paraId="30024730" w14:textId="2EF06B86" w:rsidR="00BE3143" w:rsidRPr="00510FA8" w:rsidRDefault="00F512EA" w:rsidP="00353F54">
      <w:pPr>
        <w:pStyle w:val="hangingindent"/>
        <w:tabs>
          <w:tab w:val="clear" w:pos="2880"/>
          <w:tab w:val="left" w:pos="360"/>
        </w:tabs>
        <w:spacing w:after="0"/>
        <w:rPr>
          <w:color w:val="000000" w:themeColor="text1"/>
        </w:rPr>
      </w:pPr>
      <w:r w:rsidRPr="00510FA8">
        <w:rPr>
          <w:color w:val="000000" w:themeColor="text1"/>
        </w:rPr>
        <w:tab/>
      </w:r>
      <w:r w:rsidR="00BE3143" w:rsidRPr="00510FA8">
        <w:rPr>
          <w:color w:val="000000" w:themeColor="text1"/>
        </w:rPr>
        <w:t>Rāma stringing the bow (in 5 subsections; based on CE 1.64.30, 66.1-11, 12-19, 20-27)</w:t>
      </w:r>
      <w:r w:rsidR="00353F54" w:rsidRPr="00510FA8">
        <w:rPr>
          <w:color w:val="000000" w:themeColor="text1"/>
        </w:rPr>
        <w:t xml:space="preserve"> </w:t>
      </w:r>
      <w:r w:rsidR="00353F54" w:rsidRPr="00510FA8">
        <w:rPr>
          <w:color w:val="000000" w:themeColor="text1"/>
        </w:rPr>
        <w:tab/>
      </w:r>
      <w:r w:rsidR="00353F54" w:rsidRPr="00510FA8">
        <w:rPr>
          <w:color w:val="000000" w:themeColor="text1"/>
        </w:rPr>
        <w:tab/>
        <w:t>Tran 2000: pl.</w:t>
      </w:r>
      <w:r w:rsidR="002B455C">
        <w:rPr>
          <w:color w:val="000000" w:themeColor="text1"/>
        </w:rPr>
        <w:t xml:space="preserve"> </w:t>
      </w:r>
      <w:r w:rsidR="00353F54" w:rsidRPr="00510FA8">
        <w:rPr>
          <w:color w:val="000000" w:themeColor="text1"/>
        </w:rPr>
        <w:t>41</w:t>
      </w:r>
    </w:p>
    <w:p w14:paraId="6271C09F" w14:textId="43B92C3F" w:rsidR="00BE3143" w:rsidRPr="00510FA8" w:rsidRDefault="00F512EA" w:rsidP="00F512EA">
      <w:pPr>
        <w:pStyle w:val="hangingindent"/>
        <w:tabs>
          <w:tab w:val="left" w:pos="360"/>
        </w:tabs>
        <w:spacing w:after="0"/>
        <w:rPr>
          <w:color w:val="000000" w:themeColor="text1"/>
        </w:rPr>
      </w:pPr>
      <w:r w:rsidRPr="00510FA8">
        <w:rPr>
          <w:color w:val="000000" w:themeColor="text1"/>
        </w:rPr>
        <w:tab/>
      </w:r>
      <w:r w:rsidR="00BE3143" w:rsidRPr="00510FA8">
        <w:rPr>
          <w:color w:val="000000" w:themeColor="text1"/>
        </w:rPr>
        <w:t>messengers sent by Janaka to inform Daśaratha (in 2 subsections; 1.67.1-19, 68.1-7),</w:t>
      </w:r>
    </w:p>
    <w:p w14:paraId="40F778D7" w14:textId="31E3357E" w:rsidR="00BE3143" w:rsidRPr="00510FA8" w:rsidRDefault="00F512EA" w:rsidP="00F512EA">
      <w:pPr>
        <w:pStyle w:val="hangingindent"/>
        <w:tabs>
          <w:tab w:val="left" w:pos="360"/>
        </w:tabs>
        <w:spacing w:after="0"/>
        <w:rPr>
          <w:color w:val="000000" w:themeColor="text1"/>
        </w:rPr>
      </w:pPr>
      <w:r w:rsidRPr="00510FA8">
        <w:rPr>
          <w:color w:val="000000" w:themeColor="text1"/>
        </w:rPr>
        <w:tab/>
      </w:r>
      <w:r w:rsidR="00BE3143" w:rsidRPr="00510FA8">
        <w:rPr>
          <w:color w:val="000000" w:themeColor="text1"/>
        </w:rPr>
        <w:t>preparations for the wedding (in 3 subsections; 1.72.1-6, 17-21 and 22-23),</w:t>
      </w:r>
    </w:p>
    <w:p w14:paraId="70E3AB37" w14:textId="7487FCFC" w:rsidR="00BE3143" w:rsidRPr="00510FA8" w:rsidRDefault="00F512EA" w:rsidP="00F512EA">
      <w:pPr>
        <w:pStyle w:val="hangingindent"/>
        <w:tabs>
          <w:tab w:val="left" w:pos="360"/>
        </w:tabs>
        <w:rPr>
          <w:color w:val="000000" w:themeColor="text1"/>
        </w:rPr>
      </w:pPr>
      <w:r w:rsidRPr="00510FA8">
        <w:rPr>
          <w:color w:val="000000" w:themeColor="text1"/>
        </w:rPr>
        <w:tab/>
      </w:r>
      <w:r w:rsidR="00BE3143" w:rsidRPr="00510FA8">
        <w:rPr>
          <w:color w:val="000000" w:themeColor="text1"/>
        </w:rPr>
        <w:t>apsarases and gandharvas dancing and singing in celebration (cf. 1.72.24-27).</w:t>
      </w:r>
    </w:p>
    <w:p w14:paraId="5F3A4A20" w14:textId="0E97AE54" w:rsidR="006F192F" w:rsidRPr="00510FA8" w:rsidRDefault="006F192F" w:rsidP="006F192F">
      <w:pPr>
        <w:pStyle w:val="hangingindent"/>
        <w:ind w:left="360" w:hanging="360"/>
        <w:rPr>
          <w:color w:val="000000" w:themeColor="text1"/>
        </w:rPr>
      </w:pPr>
      <w:r w:rsidRPr="00510FA8">
        <w:rPr>
          <w:color w:val="000000" w:themeColor="text1"/>
        </w:rPr>
        <w:t xml:space="preserve">Tran 2008:  “Such open-air structures would have had pedestals richly carved with motifs.  The Tra Kieu </w:t>
      </w:r>
      <w:r w:rsidRPr="00510FA8">
        <w:rPr>
          <w:i/>
          <w:color w:val="000000" w:themeColor="text1"/>
        </w:rPr>
        <w:t>Rāmāyaṇa</w:t>
      </w:r>
      <w:r w:rsidRPr="00510FA8">
        <w:rPr>
          <w:color w:val="000000" w:themeColor="text1"/>
        </w:rPr>
        <w:t xml:space="preserve"> pedestal is square in plan (190</w:t>
      </w:r>
      <w:r w:rsidR="00226E38" w:rsidRPr="00510FA8">
        <w:rPr>
          <w:color w:val="000000" w:themeColor="text1"/>
        </w:rPr>
        <w:t xml:space="preserve"> × </w:t>
      </w:r>
      <w:r w:rsidRPr="00510FA8">
        <w:rPr>
          <w:color w:val="000000" w:themeColor="text1"/>
        </w:rPr>
        <w:t xml:space="preserve">190 cm in width and 54 cm in height).  Its four sculpted scenes are taken to represent the ‘Wedding of Sītā’ from the </w:t>
      </w:r>
      <w:r w:rsidRPr="00510FA8">
        <w:rPr>
          <w:i/>
          <w:color w:val="000000" w:themeColor="text1"/>
        </w:rPr>
        <w:t>Rāmāyaṇa</w:t>
      </w:r>
      <w:r w:rsidRPr="00510FA8">
        <w:rPr>
          <w:color w:val="000000" w:themeColor="text1"/>
        </w:rPr>
        <w:t xml:space="preserve"> (Figure</w:t>
      </w:r>
      <w:r w:rsidR="00306A46" w:rsidRPr="00510FA8">
        <w:rPr>
          <w:color w:val="000000" w:themeColor="text1"/>
        </w:rPr>
        <w:t xml:space="preserve"> </w:t>
      </w:r>
      <w:r w:rsidRPr="00510FA8">
        <w:rPr>
          <w:color w:val="000000" w:themeColor="text1"/>
        </w:rPr>
        <w:t>5.8), because the inscript</w:t>
      </w:r>
      <w:r w:rsidR="002762F0" w:rsidRPr="00510FA8">
        <w:rPr>
          <w:color w:val="000000" w:themeColor="text1"/>
        </w:rPr>
        <w:t>ion of King Prakasadharma speaks</w:t>
      </w:r>
      <w:r w:rsidRPr="00510FA8">
        <w:rPr>
          <w:color w:val="000000" w:themeColor="text1"/>
        </w:rPr>
        <w:t xml:space="preserve"> of erecting a temple to Vālmīki, the author of the </w:t>
      </w:r>
      <w:r w:rsidRPr="00510FA8">
        <w:rPr>
          <w:i/>
          <w:color w:val="000000" w:themeColor="text1"/>
        </w:rPr>
        <w:t>Rāmāyaṇa.</w:t>
      </w:r>
      <w:r w:rsidRPr="00510FA8">
        <w:rPr>
          <w:color w:val="000000" w:themeColor="text1"/>
        </w:rPr>
        <w:t xml:space="preserve">  I (Tran 2000: 56) have therefore dated the Tra Kieu </w:t>
      </w:r>
      <w:r w:rsidRPr="00510FA8">
        <w:rPr>
          <w:i/>
          <w:color w:val="000000" w:themeColor="text1"/>
        </w:rPr>
        <w:t>Rāmāyaṇa</w:t>
      </w:r>
      <w:r w:rsidRPr="00510FA8">
        <w:rPr>
          <w:color w:val="000000" w:themeColor="text1"/>
        </w:rPr>
        <w:t xml:space="preserve"> pedestal to 657-687 CE.  I have also proposed that because of the smaller dimensions and the light material structure of Point B (it may have been an open-air temple) this is where the Tra Kieu </w:t>
      </w:r>
      <w:r w:rsidRPr="00510FA8">
        <w:rPr>
          <w:i/>
          <w:color w:val="000000" w:themeColor="text1"/>
        </w:rPr>
        <w:t xml:space="preserve">Rāmāyaṇa </w:t>
      </w:r>
      <w:r w:rsidRPr="00510FA8">
        <w:rPr>
          <w:color w:val="000000" w:themeColor="text1"/>
        </w:rPr>
        <w:t>pedestal belonged.”</w:t>
      </w:r>
    </w:p>
    <w:p w14:paraId="0E76B02F" w14:textId="46D8BEF7" w:rsidR="00286F7B" w:rsidRDefault="00286F7B" w:rsidP="006F192F">
      <w:pPr>
        <w:pStyle w:val="hangingindent"/>
        <w:ind w:left="360" w:hanging="360"/>
        <w:rPr>
          <w:rFonts w:eastAsia="Arial Unicode MS" w:cs="Arial Unicode MS"/>
          <w:color w:val="000000" w:themeColor="text1"/>
          <w:shd w:val="clear" w:color="auto" w:fill="FFFFFF"/>
        </w:rPr>
      </w:pPr>
      <w:r w:rsidRPr="00510FA8">
        <w:rPr>
          <w:rFonts w:eastAsia="Arial Unicode MS" w:cs="Arial Unicode MS"/>
          <w:color w:val="000000" w:themeColor="text1"/>
          <w:shd w:val="clear" w:color="auto" w:fill="FFFFFF"/>
        </w:rPr>
        <w:t xml:space="preserve">John Guy in </w:t>
      </w:r>
      <w:r w:rsidRPr="00510FA8">
        <w:rPr>
          <w:color w:val="000000" w:themeColor="text1"/>
        </w:rPr>
        <w:t>Baptiste + Z</w:t>
      </w:r>
      <w:r w:rsidRPr="00510FA8">
        <w:rPr>
          <w:rFonts w:eastAsia="Arial Unicode MS" w:cs="Arial Unicode MS"/>
          <w:color w:val="000000" w:themeColor="text1"/>
          <w:shd w:val="clear" w:color="auto" w:fill="FFFFFF"/>
        </w:rPr>
        <w:t xml:space="preserve">éphir 2005:147 “Le programme iconographiques de la base du grand piédestal à </w:t>
      </w:r>
      <w:r w:rsidRPr="00510FA8">
        <w:rPr>
          <w:rFonts w:eastAsia="Arial Unicode MS" w:cs="Arial Unicode MS"/>
          <w:i/>
          <w:color w:val="000000" w:themeColor="text1"/>
          <w:shd w:val="clear" w:color="auto" w:fill="FFFFFF"/>
        </w:rPr>
        <w:t>liṅga</w:t>
      </w:r>
      <w:r w:rsidRPr="00510FA8">
        <w:rPr>
          <w:rFonts w:eastAsia="Arial Unicode MS" w:cs="Arial Unicode MS"/>
          <w:color w:val="000000" w:themeColor="text1"/>
          <w:shd w:val="clear" w:color="auto" w:fill="FFFFFF"/>
        </w:rPr>
        <w:t xml:space="preserve"> de Trà Kiệu, conservé au musée de </w:t>
      </w:r>
      <w:r w:rsidRPr="00510FA8">
        <w:rPr>
          <w:i/>
          <w:iCs/>
          <w:color w:val="000000" w:themeColor="text1"/>
          <w:szCs w:val="24"/>
        </w:rPr>
        <w:t>Đ</w:t>
      </w:r>
      <w:r w:rsidRPr="00510FA8">
        <w:rPr>
          <w:rFonts w:eastAsia="Arial Unicode MS" w:cs="Arial Unicode MS"/>
          <w:color w:val="000000" w:themeColor="text1"/>
          <w:shd w:val="clear" w:color="auto" w:fill="FFFFFF"/>
        </w:rPr>
        <w:t xml:space="preserve">à Nẵng, présente diverse scènes du marige de Sītā inspirées du </w:t>
      </w:r>
      <w:r w:rsidRPr="00510FA8">
        <w:rPr>
          <w:rFonts w:eastAsia="Arial Unicode MS" w:cs="Arial Unicode MS"/>
          <w:i/>
          <w:color w:val="000000" w:themeColor="text1"/>
          <w:shd w:val="clear" w:color="auto" w:fill="FFFFFF"/>
        </w:rPr>
        <w:t>Rāmāyaṇa</w:t>
      </w:r>
      <w:r w:rsidRPr="00510FA8">
        <w:rPr>
          <w:rFonts w:eastAsia="Arial Unicode MS" w:cs="Arial Unicode MS"/>
          <w:color w:val="000000" w:themeColor="text1"/>
          <w:shd w:val="clear" w:color="auto" w:fill="FFFFFF"/>
        </w:rPr>
        <w:t xml:space="preserve"> de Vālmīki.  La transmission d’une version aussi précise du célèbre épique indien prouve sans équivoque que des recensions écrites étaient en circulation parmi les élites d’Asie du Sud-Est, phénomène égaleme</w:t>
      </w:r>
      <w:r w:rsidR="0050252D" w:rsidRPr="00510FA8">
        <w:rPr>
          <w:rFonts w:eastAsia="Arial Unicode MS" w:cs="Arial Unicode MS"/>
          <w:color w:val="000000" w:themeColor="text1"/>
          <w:shd w:val="clear" w:color="auto" w:fill="FFFFFF"/>
        </w:rPr>
        <w:t>nt attesté à Java”.  [citing Tr</w:t>
      </w:r>
      <w:r w:rsidRPr="00510FA8">
        <w:rPr>
          <w:rFonts w:eastAsia="Arial Unicode MS" w:cs="Arial Unicode MS"/>
          <w:color w:val="000000" w:themeColor="text1"/>
          <w:shd w:val="clear" w:color="auto" w:fill="FFFFFF"/>
        </w:rPr>
        <w:t>àn 2000 in footnote]</w:t>
      </w:r>
    </w:p>
    <w:p w14:paraId="0422DB68" w14:textId="52AD46DC" w:rsidR="00D72169" w:rsidRPr="00510FA8" w:rsidRDefault="00D72169" w:rsidP="006F192F">
      <w:pPr>
        <w:pStyle w:val="hangingindent"/>
        <w:ind w:left="360" w:hanging="360"/>
        <w:rPr>
          <w:color w:val="000000" w:themeColor="text1"/>
        </w:rPr>
      </w:pPr>
      <w:r>
        <w:rPr>
          <w:color w:val="000000" w:themeColor="text1"/>
        </w:rPr>
        <w:t>Chau 2022: 309 – “</w:t>
      </w:r>
      <w:r w:rsidRPr="004F2C2A">
        <w:rPr>
          <w:szCs w:val="24"/>
        </w:rPr>
        <w:t xml:space="preserve">Based on inscriptions and other visual arts related to the </w:t>
      </w:r>
      <w:r w:rsidRPr="004F2C2A">
        <w:rPr>
          <w:i/>
          <w:iCs/>
          <w:szCs w:val="24"/>
        </w:rPr>
        <w:t xml:space="preserve">Rāmāyaṇa </w:t>
      </w:r>
      <w:r w:rsidRPr="004F2C2A">
        <w:rPr>
          <w:szCs w:val="24"/>
        </w:rPr>
        <w:t xml:space="preserve">in Campā, there is sufficient visual evidence that the Trà Kiệu pedestal depicts characters from the </w:t>
      </w:r>
      <w:r w:rsidRPr="004F2C2A">
        <w:rPr>
          <w:i/>
          <w:iCs/>
          <w:szCs w:val="24"/>
        </w:rPr>
        <w:t>Rāmāyaṇa</w:t>
      </w:r>
      <w:r w:rsidRPr="004F2C2A">
        <w:rPr>
          <w:szCs w:val="24"/>
        </w:rPr>
        <w:t>, but which specific stories and scenes from the epic remains subject to debate.</w:t>
      </w:r>
      <w:r>
        <w:rPr>
          <w:szCs w:val="24"/>
        </w:rPr>
        <w:t>”  She also prefers a 10th century date for it.</w:t>
      </w:r>
    </w:p>
    <w:p w14:paraId="6547AE19" w14:textId="1434BDC5" w:rsidR="00BE3143" w:rsidRPr="00510FA8" w:rsidRDefault="00BE3143" w:rsidP="00FA5A6C">
      <w:pPr>
        <w:pStyle w:val="hangingindent"/>
        <w:spacing w:before="240"/>
        <w:ind w:left="360" w:hanging="360"/>
        <w:rPr>
          <w:color w:val="000000" w:themeColor="text1"/>
        </w:rPr>
      </w:pPr>
      <w:r w:rsidRPr="00FA5A6C">
        <w:rPr>
          <w:b/>
          <w:color w:val="000000" w:themeColor="text1"/>
        </w:rPr>
        <w:t>Mỹ Sơn</w:t>
      </w:r>
      <w:r w:rsidRPr="00510FA8">
        <w:rPr>
          <w:color w:val="000000" w:themeColor="text1"/>
        </w:rPr>
        <w:t xml:space="preserve"> is a cluster of abandoned and partially ruined Hindu temples constructed between the 4th and the 14th century A.D. by the kings of Campā (Chiêm Thành in Vietnamese). The temples are dedicated to worship of Śiva under various local names, particularly Bhadreśvara.  Mỹ Sơn is located near the village of Duy Phú, in Duy Xuyên district of Quảng Nam province, Central Vietnam, 69 km SW of Da Nang, and approximately 10 km from the historic town of Trà Ki</w:t>
      </w:r>
      <w:r w:rsidRPr="00510FA8">
        <w:rPr>
          <w:rFonts w:eastAsia="Arial Unicode MS" w:cs="Gentium"/>
          <w:color w:val="000000" w:themeColor="text1"/>
        </w:rPr>
        <w:t>ẹ̆</w:t>
      </w:r>
      <w:r w:rsidRPr="00510FA8">
        <w:rPr>
          <w:color w:val="000000" w:themeColor="text1"/>
        </w:rPr>
        <w:t xml:space="preserve">u (Siṃhapura). The temples are in </w:t>
      </w:r>
      <w:r w:rsidR="00494AF6" w:rsidRPr="00510FA8">
        <w:rPr>
          <w:color w:val="000000" w:themeColor="text1"/>
        </w:rPr>
        <w:t>the</w:t>
      </w:r>
      <w:r w:rsidRPr="00510FA8">
        <w:rPr>
          <w:color w:val="000000" w:themeColor="text1"/>
        </w:rPr>
        <w:t xml:space="preserve"> valley</w:t>
      </w:r>
      <w:r w:rsidR="00494AF6" w:rsidRPr="00510FA8">
        <w:rPr>
          <w:color w:val="000000" w:themeColor="text1"/>
        </w:rPr>
        <w:t xml:space="preserve"> of the Thu Bon river,</w:t>
      </w:r>
      <w:r w:rsidRPr="00510FA8">
        <w:rPr>
          <w:color w:val="000000" w:themeColor="text1"/>
        </w:rPr>
        <w:t xml:space="preserve"> roughly 2 km wide, surrounded by two mountain ranges, which from the 4th to the 13th century AD was a site of religious ceremony for kings of the ruling dynasties of Champā, as well as a burial place for Cham royalty and national heroes.</w:t>
      </w:r>
    </w:p>
    <w:p w14:paraId="29C7226F" w14:textId="0C6EC5BE" w:rsidR="00BE3143" w:rsidRPr="00510FA8" w:rsidRDefault="00E02C0C" w:rsidP="00E832D6">
      <w:pPr>
        <w:pStyle w:val="HangingIndent0"/>
        <w:ind w:left="720" w:hanging="720"/>
        <w:rPr>
          <w:rFonts w:cs="Gentium Basic"/>
          <w:color w:val="000000" w:themeColor="text1"/>
          <w:szCs w:val="24"/>
        </w:rPr>
      </w:pPr>
      <w:r w:rsidRPr="00510FA8">
        <w:rPr>
          <w:rFonts w:cs="Gentium Basic"/>
          <w:color w:val="000000" w:themeColor="text1"/>
          <w:szCs w:val="24"/>
        </w:rPr>
        <w:lastRenderedPageBreak/>
        <w:t xml:space="preserve">stone </w:t>
      </w:r>
      <w:r w:rsidR="00BE3143" w:rsidRPr="00510FA8">
        <w:rPr>
          <w:rFonts w:cs="Gentium Basic"/>
          <w:color w:val="000000" w:themeColor="text1"/>
          <w:szCs w:val="24"/>
        </w:rPr>
        <w:t xml:space="preserve">tympanum </w:t>
      </w:r>
      <w:r w:rsidRPr="00510FA8">
        <w:rPr>
          <w:rFonts w:cs="Gentium Basic"/>
          <w:color w:val="000000" w:themeColor="text1"/>
          <w:szCs w:val="24"/>
        </w:rPr>
        <w:t>showing</w:t>
      </w:r>
      <w:r w:rsidR="00BE3143" w:rsidRPr="00510FA8">
        <w:rPr>
          <w:rFonts w:cs="Gentium Basic"/>
          <w:color w:val="000000" w:themeColor="text1"/>
          <w:szCs w:val="24"/>
        </w:rPr>
        <w:t xml:space="preserve"> Śiva subduing Rāvaṇa found at</w:t>
      </w:r>
      <w:r w:rsidRPr="00510FA8">
        <w:rPr>
          <w:rFonts w:cs="Gentium Basic"/>
          <w:color w:val="000000" w:themeColor="text1"/>
          <w:szCs w:val="24"/>
        </w:rPr>
        <w:t xml:space="preserve"> ruined brick</w:t>
      </w:r>
      <w:r w:rsidR="00BE3143" w:rsidRPr="00510FA8">
        <w:rPr>
          <w:rFonts w:cs="Gentium Basic"/>
          <w:color w:val="000000" w:themeColor="text1"/>
          <w:szCs w:val="24"/>
        </w:rPr>
        <w:t xml:space="preserve"> temple F1, </w:t>
      </w:r>
      <w:r w:rsidR="00892E03" w:rsidRPr="00510FA8">
        <w:rPr>
          <w:color w:val="000000" w:themeColor="text1"/>
        </w:rPr>
        <w:t>Mỹ Sơn</w:t>
      </w:r>
      <w:r w:rsidR="00BE3143" w:rsidRPr="00510FA8">
        <w:rPr>
          <w:rFonts w:cs="Gentium Basic"/>
          <w:color w:val="000000" w:themeColor="text1"/>
          <w:szCs w:val="24"/>
        </w:rPr>
        <w:t xml:space="preserve"> (7th-8th century)</w:t>
      </w:r>
      <w:r w:rsidR="000A3BCE" w:rsidRPr="00510FA8">
        <w:rPr>
          <w:rFonts w:cs="Gentium Basic"/>
          <w:color w:val="000000" w:themeColor="text1"/>
          <w:szCs w:val="24"/>
        </w:rPr>
        <w:t xml:space="preserve"> now</w:t>
      </w:r>
      <w:r w:rsidR="00BE3143" w:rsidRPr="00510FA8">
        <w:rPr>
          <w:rFonts w:cs="Gentium Basic"/>
          <w:color w:val="000000" w:themeColor="text1"/>
          <w:szCs w:val="24"/>
        </w:rPr>
        <w:t xml:space="preserve"> </w:t>
      </w:r>
      <w:r w:rsidR="00A73112" w:rsidRPr="00510FA8">
        <w:rPr>
          <w:rFonts w:cs="Gentium Basic"/>
          <w:color w:val="000000" w:themeColor="text1"/>
          <w:szCs w:val="24"/>
        </w:rPr>
        <w:t xml:space="preserve">in site museum  </w:t>
      </w:r>
      <w:r w:rsidR="00BE3143" w:rsidRPr="00510FA8">
        <w:rPr>
          <w:rFonts w:cs="Gentium Basic"/>
          <w:color w:val="000000" w:themeColor="text1"/>
          <w:szCs w:val="24"/>
        </w:rPr>
        <w:t>[source</w:t>
      </w:r>
      <w:r w:rsidRPr="00510FA8">
        <w:rPr>
          <w:rFonts w:cs="Gentium Basic"/>
          <w:color w:val="000000" w:themeColor="text1"/>
          <w:szCs w:val="24"/>
        </w:rPr>
        <w:t>s</w:t>
      </w:r>
      <w:r w:rsidR="00BE3143" w:rsidRPr="00510FA8">
        <w:rPr>
          <w:rFonts w:cs="Gentium Basic"/>
          <w:color w:val="000000" w:themeColor="text1"/>
          <w:szCs w:val="24"/>
        </w:rPr>
        <w:t xml:space="preserve"> – Guy (ed.) 2014: 72</w:t>
      </w:r>
      <w:r w:rsidRPr="00510FA8">
        <w:rPr>
          <w:rFonts w:cs="Gentium Basic"/>
          <w:color w:val="000000" w:themeColor="text1"/>
          <w:szCs w:val="24"/>
        </w:rPr>
        <w:t xml:space="preserve">; </w:t>
      </w:r>
      <w:r w:rsidRPr="00510FA8">
        <w:rPr>
          <w:color w:val="000000" w:themeColor="text1"/>
        </w:rPr>
        <w:t>Dhar 2016: 39</w:t>
      </w:r>
      <w:r w:rsidR="00C170FE" w:rsidRPr="00510FA8">
        <w:rPr>
          <w:color w:val="000000" w:themeColor="text1"/>
        </w:rPr>
        <w:t>; Dhar 2019b: 365-</w:t>
      </w:r>
      <w:r w:rsidR="0007388C" w:rsidRPr="00510FA8">
        <w:rPr>
          <w:color w:val="000000" w:themeColor="text1"/>
        </w:rPr>
        <w:t>67</w:t>
      </w:r>
      <w:r w:rsidR="00BE3143" w:rsidRPr="00510FA8">
        <w:rPr>
          <w:rFonts w:cs="Gentium Basic"/>
          <w:color w:val="000000" w:themeColor="text1"/>
          <w:szCs w:val="24"/>
        </w:rPr>
        <w:t>]</w:t>
      </w:r>
    </w:p>
    <w:p w14:paraId="667B57BB" w14:textId="204E41D4" w:rsidR="00FB2579" w:rsidRPr="00510FA8" w:rsidRDefault="00FB2579" w:rsidP="00FB2579">
      <w:pPr>
        <w:pStyle w:val="HangingIndent0"/>
        <w:ind w:hanging="360"/>
        <w:rPr>
          <w:color w:val="000000" w:themeColor="text1"/>
        </w:rPr>
      </w:pPr>
      <w:r w:rsidRPr="00510FA8">
        <w:rPr>
          <w:color w:val="000000" w:themeColor="text1"/>
        </w:rPr>
        <w:t>Noppe and Hubert 2003 illustrate on p. 88, fig. 102, a Rāma holding bow within niche, sculpted sandstone in high relief, 7th century, h. 80cm. (private collection) from Campā kingdom;  same piece shown in Hubert 2005 pp. 56-57, figs. 47-48, with details h. 75 cm. Mỹ Sơn E1 style, 7th-8th century</w:t>
      </w:r>
    </w:p>
    <w:p w14:paraId="17B8268A" w14:textId="4A2FA8E4" w:rsidR="0089012C" w:rsidRPr="00510FA8" w:rsidRDefault="00020DFC" w:rsidP="00FB2579">
      <w:pPr>
        <w:pStyle w:val="HangingIndent0"/>
        <w:ind w:hanging="360"/>
        <w:rPr>
          <w:rFonts w:cs="TimesNewRomanPSMT"/>
          <w:color w:val="000000" w:themeColor="text1"/>
          <w:szCs w:val="24"/>
        </w:rPr>
      </w:pPr>
      <w:r w:rsidRPr="00510FA8">
        <w:rPr>
          <w:color w:val="000000" w:themeColor="text1"/>
        </w:rPr>
        <w:t xml:space="preserve">Rāvaṇānugrahamūrti from village of </w:t>
      </w:r>
      <w:r w:rsidRPr="00510FA8">
        <w:rPr>
          <w:rFonts w:cs="TimesNewRomanPSMT"/>
          <w:color w:val="000000" w:themeColor="text1"/>
          <w:szCs w:val="24"/>
        </w:rPr>
        <w:t xml:space="preserve">Thanh Phước, near Huế, </w:t>
      </w:r>
      <w:r w:rsidR="0089012C" w:rsidRPr="00510FA8">
        <w:rPr>
          <w:rFonts w:cs="TimesNewRomanPSMT"/>
          <w:color w:val="000000" w:themeColor="text1"/>
          <w:szCs w:val="24"/>
        </w:rPr>
        <w:t xml:space="preserve">bricked into a pagoda wall, stylistically belonging to 10th century (Dhar 2019b: 367-69, based on image in </w:t>
      </w:r>
      <w:r w:rsidR="0089012C" w:rsidRPr="00510FA8">
        <w:rPr>
          <w:rFonts w:cs="TimesNewRomanPSMT"/>
          <w:i/>
          <w:color w:val="000000" w:themeColor="text1"/>
          <w:szCs w:val="24"/>
        </w:rPr>
        <w:t>BEFEO</w:t>
      </w:r>
      <w:r w:rsidR="0089012C" w:rsidRPr="00510FA8">
        <w:rPr>
          <w:rFonts w:cs="TimesNewRomanPSMT"/>
          <w:color w:val="000000" w:themeColor="text1"/>
          <w:szCs w:val="24"/>
        </w:rPr>
        <w:t xml:space="preserve"> 1914: 85-96)</w:t>
      </w:r>
    </w:p>
    <w:p w14:paraId="62287DDA" w14:textId="2D0B7ED7" w:rsidR="00526721" w:rsidRPr="00510FA8" w:rsidRDefault="00526721" w:rsidP="0067632E">
      <w:pPr>
        <w:pStyle w:val="HangingIndent0"/>
        <w:spacing w:before="240"/>
        <w:ind w:hanging="360"/>
        <w:rPr>
          <w:color w:val="000000" w:themeColor="text1"/>
        </w:rPr>
      </w:pPr>
      <w:r w:rsidRPr="0067632E">
        <w:rPr>
          <w:b/>
          <w:color w:val="000000" w:themeColor="text1"/>
          <w:szCs w:val="24"/>
        </w:rPr>
        <w:t>Khương Mỹ temple</w:t>
      </w:r>
      <w:r w:rsidRPr="00510FA8">
        <w:rPr>
          <w:color w:val="000000" w:themeColor="text1"/>
          <w:szCs w:val="24"/>
        </w:rPr>
        <w:t xml:space="preserve"> (Quảng Nam, Central Vietnam</w:t>
      </w:r>
      <w:r w:rsidR="00501080" w:rsidRPr="00510FA8">
        <w:rPr>
          <w:color w:val="000000" w:themeColor="text1"/>
          <w:szCs w:val="24"/>
        </w:rPr>
        <w:t xml:space="preserve">; 40 km SE of </w:t>
      </w:r>
      <w:r w:rsidR="00501080" w:rsidRPr="00510FA8">
        <w:rPr>
          <w:color w:val="000000" w:themeColor="text1"/>
        </w:rPr>
        <w:t>Mỹ Sơn</w:t>
      </w:r>
      <w:r w:rsidRPr="00510FA8">
        <w:rPr>
          <w:color w:val="000000" w:themeColor="text1"/>
          <w:szCs w:val="24"/>
        </w:rPr>
        <w:t>)</w:t>
      </w:r>
      <w:r w:rsidR="002468A4" w:rsidRPr="00510FA8">
        <w:rPr>
          <w:color w:val="000000" w:themeColor="text1"/>
          <w:szCs w:val="24"/>
        </w:rPr>
        <w:t xml:space="preserve"> </w:t>
      </w:r>
      <w:r w:rsidR="001A5D80" w:rsidRPr="00510FA8">
        <w:rPr>
          <w:color w:val="000000" w:themeColor="text1"/>
          <w:szCs w:val="24"/>
        </w:rPr>
        <w:t xml:space="preserve">of uncertain date but probably between 900 and 975: restoration work in November 2000 uncovered on lower part of S face of S tower a group of narrrative bas-reliefs with Rāmāyaṇa scenes above which are badly preserved </w:t>
      </w:r>
      <w:r w:rsidR="00815637" w:rsidRPr="00510FA8">
        <w:rPr>
          <w:color w:val="000000" w:themeColor="text1"/>
          <w:szCs w:val="24"/>
        </w:rPr>
        <w:t>inscriptions identifying the scenes and characters shown</w:t>
      </w:r>
      <w:r w:rsidR="004371D7" w:rsidRPr="00510FA8">
        <w:rPr>
          <w:color w:val="000000" w:themeColor="text1"/>
          <w:szCs w:val="24"/>
        </w:rPr>
        <w:t xml:space="preserve"> (Levin 2008).</w:t>
      </w:r>
    </w:p>
    <w:p w14:paraId="33ABC653" w14:textId="77777777" w:rsidR="00D64736" w:rsidRPr="00510FA8" w:rsidRDefault="00D64736" w:rsidP="00E832D6">
      <w:pPr>
        <w:pStyle w:val="HangingIndent0"/>
        <w:ind w:left="720" w:hanging="720"/>
        <w:rPr>
          <w:rFonts w:cs="Gentium Basic"/>
          <w:color w:val="000000" w:themeColor="text1"/>
          <w:sz w:val="20"/>
        </w:rPr>
      </w:pPr>
    </w:p>
    <w:p w14:paraId="32EEB2A1" w14:textId="77777777" w:rsidR="00F82327" w:rsidRDefault="00F00E03" w:rsidP="0089012C">
      <w:pPr>
        <w:pStyle w:val="HangingIndent0"/>
        <w:tabs>
          <w:tab w:val="left" w:pos="4320"/>
        </w:tabs>
        <w:ind w:hanging="360"/>
        <w:rPr>
          <w:rFonts w:cs="Gentium Basic"/>
          <w:color w:val="000000" w:themeColor="text1"/>
        </w:rPr>
      </w:pPr>
      <w:r w:rsidRPr="00510FA8">
        <w:rPr>
          <w:rFonts w:cs="Gentium Basic"/>
          <w:color w:val="000000" w:themeColor="text1"/>
          <w:szCs w:val="24"/>
        </w:rPr>
        <w:t>for inscriptional evidence</w:t>
      </w:r>
      <w:r w:rsidRPr="00510FA8">
        <w:rPr>
          <w:rFonts w:cs="Gentium Basic"/>
          <w:b/>
          <w:color w:val="000000" w:themeColor="text1"/>
          <w:szCs w:val="24"/>
        </w:rPr>
        <w:t xml:space="preserve"> see</w:t>
      </w:r>
      <w:r w:rsidRPr="00510FA8">
        <w:rPr>
          <w:rFonts w:cs="Gentium Basic"/>
          <w:color w:val="000000" w:themeColor="text1"/>
          <w:szCs w:val="24"/>
        </w:rPr>
        <w:t xml:space="preserve"> entry on </w:t>
      </w:r>
      <w:r w:rsidRPr="00510FA8">
        <w:rPr>
          <w:rFonts w:cs="Gentium Basic"/>
          <w:color w:val="000000" w:themeColor="text1"/>
        </w:rPr>
        <w:t>Trà Ki</w:t>
      </w:r>
      <w:r w:rsidRPr="00510FA8">
        <w:rPr>
          <w:rFonts w:eastAsia="Arial Unicode MS" w:cs="Gentium Basic"/>
          <w:color w:val="000000" w:themeColor="text1"/>
        </w:rPr>
        <w:t>ẹ̆</w:t>
      </w:r>
      <w:r w:rsidRPr="00510FA8">
        <w:rPr>
          <w:rFonts w:cs="Gentium Basic"/>
          <w:color w:val="000000" w:themeColor="text1"/>
        </w:rPr>
        <w:t>u inscription (C 173) in “12. Southeast Asia (verbal)”, which includes</w:t>
      </w:r>
      <w:r w:rsidR="00CD5A76" w:rsidRPr="00510FA8">
        <w:rPr>
          <w:rFonts w:cs="Gentium Basic"/>
          <w:color w:val="000000" w:themeColor="text1"/>
        </w:rPr>
        <w:t xml:space="preserve"> at the end</w:t>
      </w:r>
      <w:r w:rsidRPr="00510FA8">
        <w:rPr>
          <w:rFonts w:cs="Gentium Basic"/>
          <w:color w:val="000000" w:themeColor="text1"/>
        </w:rPr>
        <w:t xml:space="preserve"> a listing of some other inscriptions</w:t>
      </w:r>
    </w:p>
    <w:p w14:paraId="139F8BD6" w14:textId="3A8F9FB5" w:rsidR="0089012C" w:rsidRPr="00510FA8" w:rsidRDefault="0089012C" w:rsidP="0089012C">
      <w:pPr>
        <w:pStyle w:val="HangingIndent0"/>
        <w:tabs>
          <w:tab w:val="left" w:pos="4320"/>
        </w:tabs>
        <w:ind w:hanging="360"/>
        <w:rPr>
          <w:rFonts w:cs="Gentium Basic"/>
          <w:b/>
          <w:color w:val="000000" w:themeColor="text1"/>
        </w:rPr>
      </w:pPr>
      <w:r w:rsidRPr="00510FA8">
        <w:rPr>
          <w:rFonts w:cs="Gentium Basic"/>
          <w:b/>
          <w:color w:val="000000" w:themeColor="text1"/>
          <w:szCs w:val="24"/>
        </w:rPr>
        <w:br w:type="page"/>
      </w:r>
    </w:p>
    <w:p w14:paraId="5780C3A8" w14:textId="0BC8061F" w:rsidR="00BE3143" w:rsidRPr="00510FA8" w:rsidRDefault="00BE3143" w:rsidP="003F7772">
      <w:pPr>
        <w:pStyle w:val="HangingIndent0"/>
        <w:tabs>
          <w:tab w:val="left" w:pos="4320"/>
        </w:tabs>
        <w:ind w:hanging="360"/>
        <w:jc w:val="both"/>
        <w:rPr>
          <w:rFonts w:cs="Gentium Basic"/>
          <w:color w:val="000000" w:themeColor="text1"/>
          <w:szCs w:val="24"/>
        </w:rPr>
      </w:pPr>
      <w:r w:rsidRPr="00510FA8">
        <w:rPr>
          <w:rFonts w:cs="Gentium Basic"/>
          <w:b/>
          <w:color w:val="000000" w:themeColor="text1"/>
          <w:szCs w:val="24"/>
        </w:rPr>
        <w:lastRenderedPageBreak/>
        <w:t>object (and medium)</w:t>
      </w:r>
      <w:r w:rsidR="00FA71CA" w:rsidRPr="00510FA8">
        <w:rPr>
          <w:rFonts w:cs="Gentium Basic"/>
          <w:b/>
          <w:color w:val="000000" w:themeColor="text1"/>
          <w:szCs w:val="24"/>
        </w:rPr>
        <w:tab/>
      </w:r>
      <w:r w:rsidR="00FA71CA" w:rsidRPr="00510FA8">
        <w:rPr>
          <w:rFonts w:cs="Gentium Basic"/>
          <w:color w:val="000000" w:themeColor="text1"/>
          <w:szCs w:val="24"/>
        </w:rPr>
        <w:t>reliefs and murals</w:t>
      </w:r>
    </w:p>
    <w:p w14:paraId="01DEDAE1" w14:textId="77777777" w:rsidR="00BE3143" w:rsidRPr="00510FA8" w:rsidRDefault="00BE3143" w:rsidP="003F7772">
      <w:pPr>
        <w:pStyle w:val="HangingIndent0"/>
        <w:tabs>
          <w:tab w:val="clear" w:pos="0"/>
        </w:tabs>
        <w:ind w:left="0" w:firstLine="0"/>
        <w:jc w:val="both"/>
        <w:rPr>
          <w:rFonts w:cs="Gentium Basic"/>
          <w:color w:val="000000" w:themeColor="text1"/>
          <w:szCs w:val="24"/>
        </w:rPr>
      </w:pPr>
      <w:r w:rsidRPr="00510FA8">
        <w:rPr>
          <w:rFonts w:cs="Gentium Basic"/>
          <w:b/>
          <w:color w:val="000000" w:themeColor="text1"/>
          <w:szCs w:val="24"/>
        </w:rPr>
        <w:t>location (original/present)</w:t>
      </w:r>
      <w:r w:rsidRPr="00510FA8">
        <w:rPr>
          <w:b/>
          <w:color w:val="000000" w:themeColor="text1"/>
          <w:szCs w:val="24"/>
        </w:rPr>
        <w:tab/>
      </w:r>
      <w:r w:rsidRPr="00510FA8">
        <w:rPr>
          <w:color w:val="000000" w:themeColor="text1"/>
          <w:szCs w:val="24"/>
        </w:rPr>
        <w:t>Cambodia (Angkor and elsewhere)</w:t>
      </w:r>
    </w:p>
    <w:p w14:paraId="5D7F8ADB" w14:textId="5D1A136D" w:rsidR="00BE3143" w:rsidRPr="00510FA8" w:rsidRDefault="00BE3143" w:rsidP="003F7772">
      <w:pPr>
        <w:pStyle w:val="HangingIndent0"/>
        <w:tabs>
          <w:tab w:val="clear" w:pos="0"/>
        </w:tabs>
        <w:ind w:left="0" w:firstLine="0"/>
        <w:jc w:val="both"/>
        <w:rPr>
          <w:rFonts w:cs="Gentium Basic"/>
          <w:b/>
          <w:color w:val="000000" w:themeColor="text1"/>
          <w:szCs w:val="24"/>
        </w:rPr>
      </w:pPr>
      <w:r w:rsidRPr="00510FA8">
        <w:rPr>
          <w:rFonts w:cs="Gentium Basic"/>
          <w:b/>
          <w:color w:val="000000" w:themeColor="text1"/>
          <w:szCs w:val="24"/>
        </w:rPr>
        <w:t>date</w:t>
      </w:r>
      <w:r w:rsidRPr="00510FA8">
        <w:rPr>
          <w:rFonts w:cs="Gentium Basic"/>
          <w:color w:val="000000" w:themeColor="text1"/>
          <w:szCs w:val="24"/>
        </w:rPr>
        <w:tab/>
      </w:r>
      <w:r w:rsidR="002C0129">
        <w:rPr>
          <w:rFonts w:cs="Gentium Basic"/>
          <w:color w:val="000000" w:themeColor="text1"/>
          <w:szCs w:val="24"/>
        </w:rPr>
        <w:t>7</w:t>
      </w:r>
      <w:r w:rsidRPr="00510FA8">
        <w:rPr>
          <w:rFonts w:cs="Gentium Basic"/>
          <w:color w:val="000000" w:themeColor="text1"/>
          <w:szCs w:val="24"/>
        </w:rPr>
        <w:t>th century onwards (including modern)</w:t>
      </w:r>
    </w:p>
    <w:p w14:paraId="3189C215" w14:textId="4D37B4E0" w:rsidR="006710E3" w:rsidRPr="00510FA8" w:rsidRDefault="00BE3143" w:rsidP="00CB12FE">
      <w:pPr>
        <w:pStyle w:val="ListIndent"/>
        <w:tabs>
          <w:tab w:val="clear" w:pos="2880"/>
          <w:tab w:val="left" w:pos="1080"/>
        </w:tabs>
        <w:ind w:left="360" w:hanging="360"/>
        <w:rPr>
          <w:b/>
          <w:color w:val="000000" w:themeColor="text1"/>
        </w:rPr>
      </w:pPr>
      <w:r w:rsidRPr="00510FA8">
        <w:rPr>
          <w:b/>
          <w:color w:val="000000" w:themeColor="text1"/>
        </w:rPr>
        <w:t>studies</w:t>
      </w:r>
      <w:r w:rsidRPr="00510FA8">
        <w:rPr>
          <w:b/>
          <w:color w:val="000000" w:themeColor="text1"/>
        </w:rPr>
        <w:tab/>
      </w:r>
      <w:r w:rsidR="00AD5D3D" w:rsidRPr="00510FA8">
        <w:rPr>
          <w:color w:val="000000" w:themeColor="text1"/>
        </w:rPr>
        <w:t xml:space="preserve">Bhandari, C.M. 1995:  </w:t>
      </w:r>
      <w:r w:rsidR="00AD5D3D" w:rsidRPr="00510FA8">
        <w:rPr>
          <w:i/>
          <w:color w:val="000000" w:themeColor="text1"/>
        </w:rPr>
        <w:t>Saving Angkor</w:t>
      </w:r>
      <w:r w:rsidR="00AD5D3D" w:rsidRPr="00510FA8">
        <w:rPr>
          <w:color w:val="000000" w:themeColor="text1"/>
        </w:rPr>
        <w:t xml:space="preserve"> (Bangkok: White Orchid Press).</w:t>
      </w:r>
      <w:r w:rsidR="00AD5D3D" w:rsidRPr="00510FA8">
        <w:rPr>
          <w:color w:val="000000" w:themeColor="text1"/>
        </w:rPr>
        <w:br/>
      </w:r>
      <w:r w:rsidR="00AD5D3D" w:rsidRPr="00510FA8">
        <w:rPr>
          <w:color w:val="000000" w:themeColor="text1"/>
        </w:rPr>
        <w:tab/>
      </w:r>
      <w:r w:rsidR="00AD5D3D" w:rsidRPr="00510FA8">
        <w:rPr>
          <w:color w:val="000000" w:themeColor="text1"/>
        </w:rPr>
        <w:tab/>
      </w:r>
      <w:r w:rsidR="00AD5D3D" w:rsidRPr="00510FA8">
        <w:rPr>
          <w:b/>
          <w:color w:val="000000" w:themeColor="text1"/>
        </w:rPr>
        <w:t>BL / SOAS; typed notes</w:t>
      </w:r>
    </w:p>
    <w:p w14:paraId="3D3334CC" w14:textId="7A108409" w:rsidR="009425C8" w:rsidRDefault="009425C8" w:rsidP="00226E1F">
      <w:pPr>
        <w:pStyle w:val="ListIndent"/>
        <w:tabs>
          <w:tab w:val="clear" w:pos="2880"/>
        </w:tabs>
        <w:ind w:left="360" w:hanging="360"/>
        <w:rPr>
          <w:rFonts w:eastAsia="Gentium Basic"/>
          <w:b/>
          <w:color w:val="000000" w:themeColor="text1"/>
        </w:rPr>
      </w:pPr>
      <w:r w:rsidRPr="00510FA8">
        <w:rPr>
          <w:rFonts w:eastAsia="Gentium Basic"/>
          <w:color w:val="000000" w:themeColor="text1"/>
        </w:rPr>
        <w:t>Bhattacharya, Kamaleswar 1955:  “Étude sur l’iconographie de Banteay Samrè”,</w:t>
      </w:r>
      <w:r w:rsidRPr="00510FA8">
        <w:rPr>
          <w:rFonts w:eastAsia="Gentium Basic"/>
          <w:i/>
          <w:color w:val="000000" w:themeColor="text1"/>
        </w:rPr>
        <w:t xml:space="preserve"> Arts Asiatiques</w:t>
      </w:r>
      <w:r w:rsidRPr="00510FA8">
        <w:rPr>
          <w:rFonts w:eastAsia="Gentium Basic"/>
          <w:color w:val="000000" w:themeColor="text1"/>
        </w:rPr>
        <w:t xml:space="preserve"> 2.4: 294-308.</w:t>
      </w:r>
      <w:r w:rsidRPr="00510FA8">
        <w:rPr>
          <w:rFonts w:eastAsia="Gentium Basic"/>
          <w:color w:val="000000" w:themeColor="text1"/>
        </w:rPr>
        <w:tab/>
      </w:r>
      <w:r w:rsidRPr="00510FA8">
        <w:rPr>
          <w:rFonts w:eastAsia="Gentium Basic"/>
          <w:b/>
          <w:color w:val="000000" w:themeColor="text1"/>
        </w:rPr>
        <w:t>download</w:t>
      </w:r>
    </w:p>
    <w:p w14:paraId="66A65975" w14:textId="0101C25D" w:rsidR="005B2102" w:rsidRPr="00510FA8" w:rsidRDefault="005B2102" w:rsidP="00226E1F">
      <w:pPr>
        <w:pStyle w:val="ListIndent"/>
        <w:tabs>
          <w:tab w:val="clear" w:pos="2880"/>
        </w:tabs>
        <w:ind w:left="360" w:hanging="360"/>
        <w:rPr>
          <w:b/>
          <w:color w:val="000000" w:themeColor="text1"/>
        </w:rPr>
      </w:pPr>
      <w:r>
        <w:rPr>
          <w:color w:val="000000"/>
        </w:rPr>
        <w:t>Boulbet, J, and B. Dagens:  “Les sites arch</w:t>
      </w:r>
      <w:r w:rsidR="009C505F">
        <w:rPr>
          <w:color w:val="000000"/>
        </w:rPr>
        <w:t>é</w:t>
      </w:r>
      <w:r>
        <w:rPr>
          <w:color w:val="000000"/>
        </w:rPr>
        <w:t>ologiques de la région du Bhnaṃ Gūlen (</w:t>
      </w:r>
      <w:r>
        <w:rPr>
          <w:i/>
          <w:color w:val="000000"/>
        </w:rPr>
        <w:t>Phnom Kulen</w:t>
      </w:r>
      <w:r>
        <w:rPr>
          <w:color w:val="000000"/>
        </w:rPr>
        <w:t xml:space="preserve">)”, </w:t>
      </w:r>
      <w:r>
        <w:rPr>
          <w:i/>
          <w:color w:val="000000"/>
        </w:rPr>
        <w:t>Arts Asiatiques</w:t>
      </w:r>
      <w:r>
        <w:rPr>
          <w:color w:val="000000"/>
        </w:rPr>
        <w:t xml:space="preserve"> 27: 5-131.</w:t>
      </w:r>
      <w:r>
        <w:rPr>
          <w:color w:val="000000"/>
        </w:rPr>
        <w:tab/>
      </w:r>
      <w:r>
        <w:rPr>
          <w:b/>
          <w:color w:val="000000"/>
        </w:rPr>
        <w:t>download</w:t>
      </w:r>
    </w:p>
    <w:p w14:paraId="10C82B98" w14:textId="13607F06" w:rsidR="00C36039" w:rsidRDefault="00C36039" w:rsidP="00226E1F">
      <w:pPr>
        <w:pStyle w:val="ListIndent"/>
        <w:tabs>
          <w:tab w:val="clear" w:pos="0"/>
          <w:tab w:val="clear" w:pos="2880"/>
          <w:tab w:val="left" w:pos="1620"/>
        </w:tabs>
        <w:ind w:left="360" w:hanging="360"/>
        <w:rPr>
          <w:b/>
          <w:color w:val="000000" w:themeColor="text1"/>
          <w:szCs w:val="24"/>
        </w:rPr>
      </w:pPr>
      <w:r w:rsidRPr="00510FA8">
        <w:rPr>
          <w:color w:val="000000" w:themeColor="text1"/>
          <w:szCs w:val="24"/>
        </w:rPr>
        <w:t xml:space="preserve">Bourdonneau, </w:t>
      </w:r>
      <w:r w:rsidR="00C358FC" w:rsidRPr="00510FA8">
        <w:rPr>
          <w:color w:val="000000" w:themeColor="text1"/>
          <w:szCs w:val="24"/>
        </w:rPr>
        <w:t xml:space="preserve">Éric </w:t>
      </w:r>
      <w:r w:rsidR="00CD5F78" w:rsidRPr="00510FA8">
        <w:rPr>
          <w:color w:val="000000" w:themeColor="text1"/>
          <w:szCs w:val="24"/>
        </w:rPr>
        <w:t xml:space="preserve">1999: </w:t>
      </w:r>
      <w:r w:rsidR="00C358FC" w:rsidRPr="00510FA8">
        <w:rPr>
          <w:color w:val="000000" w:themeColor="text1"/>
          <w:szCs w:val="24"/>
        </w:rPr>
        <w:t xml:space="preserve"> “Redéfinir l’originalité de Banteay Srei: relation entre iconographie at architecture”, </w:t>
      </w:r>
      <w:r w:rsidR="00C358FC" w:rsidRPr="00510FA8">
        <w:rPr>
          <w:i/>
          <w:color w:val="000000" w:themeColor="text1"/>
          <w:szCs w:val="24"/>
        </w:rPr>
        <w:t>Aséanie</w:t>
      </w:r>
      <w:r w:rsidR="00C358FC" w:rsidRPr="00510FA8">
        <w:rPr>
          <w:color w:val="000000" w:themeColor="text1"/>
          <w:szCs w:val="24"/>
        </w:rPr>
        <w:t xml:space="preserve"> 3: 27-65.</w:t>
      </w:r>
      <w:r w:rsidR="00C358FC" w:rsidRPr="00510FA8">
        <w:rPr>
          <w:color w:val="000000" w:themeColor="text1"/>
          <w:szCs w:val="24"/>
        </w:rPr>
        <w:tab/>
      </w:r>
      <w:r w:rsidR="00C358FC" w:rsidRPr="00510FA8">
        <w:rPr>
          <w:b/>
          <w:color w:val="000000" w:themeColor="text1"/>
          <w:szCs w:val="24"/>
        </w:rPr>
        <w:t>download</w:t>
      </w:r>
    </w:p>
    <w:p w14:paraId="77F5C2A6" w14:textId="2A39405C" w:rsidR="00D11DD4" w:rsidRPr="00510FA8" w:rsidRDefault="00D11DD4" w:rsidP="00226E1F">
      <w:pPr>
        <w:pStyle w:val="ListIndent"/>
        <w:tabs>
          <w:tab w:val="clear" w:pos="0"/>
          <w:tab w:val="clear" w:pos="2880"/>
          <w:tab w:val="left" w:pos="1620"/>
        </w:tabs>
        <w:ind w:left="360" w:hanging="360"/>
        <w:rPr>
          <w:b/>
          <w:color w:val="000000" w:themeColor="text1"/>
          <w:szCs w:val="24"/>
        </w:rPr>
      </w:pPr>
      <w:r>
        <w:rPr>
          <w:rFonts w:eastAsia="Gentium Basic"/>
        </w:rPr>
        <w:t xml:space="preserve">Cœdès, G. 1911:  “Les bas-relief d’Angkor-Vat”, </w:t>
      </w:r>
      <w:r>
        <w:rPr>
          <w:rFonts w:eastAsia="Gentium Basic"/>
          <w:i/>
        </w:rPr>
        <w:t xml:space="preserve">Bulletin de la Commission Archéologique de l’Indochine, </w:t>
      </w:r>
      <w:r w:rsidRPr="001117B6">
        <w:rPr>
          <w:rFonts w:eastAsia="Gentium Basic"/>
        </w:rPr>
        <w:t>année 1911</w:t>
      </w:r>
      <w:r>
        <w:rPr>
          <w:rFonts w:eastAsia="Gentium Basic"/>
        </w:rPr>
        <w:t>: 170-220 and plates I-XXX.</w:t>
      </w:r>
      <w:r>
        <w:rPr>
          <w:rFonts w:eastAsia="Gentium Basic"/>
        </w:rPr>
        <w:tab/>
      </w:r>
      <w:r>
        <w:rPr>
          <w:rFonts w:eastAsia="Gentium Basic"/>
          <w:b/>
        </w:rPr>
        <w:t>scan (text only)</w:t>
      </w:r>
    </w:p>
    <w:p w14:paraId="6BE0103B" w14:textId="2ED169DC" w:rsidR="00D821C8" w:rsidRPr="00510FA8" w:rsidRDefault="00D821C8" w:rsidP="00226E1F">
      <w:pPr>
        <w:pStyle w:val="ListIndent"/>
        <w:tabs>
          <w:tab w:val="clear" w:pos="0"/>
          <w:tab w:val="clear" w:pos="2880"/>
          <w:tab w:val="left" w:pos="1620"/>
        </w:tabs>
        <w:ind w:left="360" w:hanging="360"/>
        <w:rPr>
          <w:b/>
          <w:color w:val="000000" w:themeColor="text1"/>
        </w:rPr>
      </w:pPr>
      <w:r w:rsidRPr="00510FA8">
        <w:rPr>
          <w:color w:val="000000" w:themeColor="text1"/>
        </w:rPr>
        <w:t>Cœdès, Georges 1933</w:t>
      </w:r>
      <w:r w:rsidR="000B112F" w:rsidRPr="00510FA8">
        <w:rPr>
          <w:color w:val="000000" w:themeColor="text1"/>
        </w:rPr>
        <w:t>:</w:t>
      </w:r>
      <w:r w:rsidRPr="00510FA8">
        <w:rPr>
          <w:color w:val="000000" w:themeColor="text1"/>
        </w:rPr>
        <w:t xml:space="preserve">  “Aṅkor Va̐t, temple ou tombeau?”, </w:t>
      </w:r>
      <w:r w:rsidRPr="00510FA8">
        <w:rPr>
          <w:i/>
          <w:color w:val="000000" w:themeColor="text1"/>
        </w:rPr>
        <w:t xml:space="preserve">BEFEO </w:t>
      </w:r>
      <w:r w:rsidRPr="00510FA8">
        <w:rPr>
          <w:color w:val="000000" w:themeColor="text1"/>
        </w:rPr>
        <w:t xml:space="preserve">33: 303-09. </w:t>
      </w:r>
      <w:r w:rsidRPr="00510FA8">
        <w:rPr>
          <w:color w:val="000000" w:themeColor="text1"/>
        </w:rPr>
        <w:tab/>
      </w:r>
      <w:r w:rsidRPr="00510FA8">
        <w:rPr>
          <w:b/>
          <w:color w:val="000000" w:themeColor="text1"/>
        </w:rPr>
        <w:t>download</w:t>
      </w:r>
    </w:p>
    <w:p w14:paraId="32D6F018" w14:textId="7AC59405" w:rsidR="003558BB" w:rsidRPr="00510FA8" w:rsidRDefault="003558BB" w:rsidP="003558BB">
      <w:pPr>
        <w:pStyle w:val="ListIndent"/>
        <w:tabs>
          <w:tab w:val="clear" w:pos="0"/>
          <w:tab w:val="clear" w:pos="2880"/>
        </w:tabs>
        <w:ind w:left="360" w:hanging="360"/>
        <w:rPr>
          <w:color w:val="000000" w:themeColor="text1"/>
          <w:szCs w:val="24"/>
        </w:rPr>
      </w:pPr>
      <w:r w:rsidRPr="00510FA8">
        <w:rPr>
          <w:color w:val="000000" w:themeColor="text1"/>
        </w:rPr>
        <w:t xml:space="preserve">Cooler, Richard M. 1978:  “Sculpture, kingship, and the triad of Phnom Da”, </w:t>
      </w:r>
      <w:r w:rsidRPr="00510FA8">
        <w:rPr>
          <w:i/>
          <w:color w:val="000000" w:themeColor="text1"/>
        </w:rPr>
        <w:t>AA</w:t>
      </w:r>
      <w:r w:rsidRPr="00510FA8">
        <w:rPr>
          <w:color w:val="000000" w:themeColor="text1"/>
        </w:rPr>
        <w:t xml:space="preserve"> 40: 29-41.</w:t>
      </w:r>
      <w:r w:rsidRPr="00510FA8">
        <w:rPr>
          <w:color w:val="000000" w:themeColor="text1"/>
        </w:rPr>
        <w:tab/>
      </w:r>
      <w:r w:rsidRPr="00510FA8">
        <w:rPr>
          <w:b/>
          <w:color w:val="000000" w:themeColor="text1"/>
        </w:rPr>
        <w:t>download</w:t>
      </w:r>
    </w:p>
    <w:p w14:paraId="00FED858" w14:textId="1A9BF3AE" w:rsidR="00BE3143" w:rsidRPr="00510FA8" w:rsidRDefault="00BE3143" w:rsidP="00226E1F">
      <w:pPr>
        <w:pStyle w:val="ListIndent"/>
        <w:tabs>
          <w:tab w:val="clear" w:pos="0"/>
          <w:tab w:val="clear" w:pos="2880"/>
          <w:tab w:val="left" w:pos="1620"/>
        </w:tabs>
        <w:ind w:left="360" w:hanging="360"/>
        <w:rPr>
          <w:color w:val="000000" w:themeColor="text1"/>
          <w:szCs w:val="24"/>
        </w:rPr>
      </w:pPr>
      <w:r w:rsidRPr="00510FA8">
        <w:rPr>
          <w:color w:val="000000" w:themeColor="text1"/>
          <w:szCs w:val="24"/>
        </w:rPr>
        <w:t xml:space="preserve">Dagens, Bruno 1968:  “Étude iconographique de quelques fondations de l’époque de Sūryavarman 1er”, </w:t>
      </w:r>
      <w:r w:rsidRPr="00510FA8">
        <w:rPr>
          <w:i/>
          <w:color w:val="000000" w:themeColor="text1"/>
          <w:szCs w:val="24"/>
        </w:rPr>
        <w:t>Arts asiatiques</w:t>
      </w:r>
      <w:r w:rsidRPr="00510FA8">
        <w:rPr>
          <w:color w:val="000000" w:themeColor="text1"/>
          <w:szCs w:val="24"/>
        </w:rPr>
        <w:t xml:space="preserve"> 17: 173-208.</w:t>
      </w:r>
      <w:r w:rsidRPr="00510FA8">
        <w:rPr>
          <w:color w:val="000000" w:themeColor="text1"/>
          <w:szCs w:val="24"/>
        </w:rPr>
        <w:tab/>
      </w:r>
      <w:r w:rsidRPr="00510FA8">
        <w:rPr>
          <w:b/>
          <w:color w:val="000000" w:themeColor="text1"/>
          <w:szCs w:val="24"/>
        </w:rPr>
        <w:t>download</w:t>
      </w:r>
    </w:p>
    <w:p w14:paraId="4BBE57D9" w14:textId="0D99BE3D" w:rsidR="00BE3143" w:rsidRPr="00510FA8" w:rsidRDefault="00BE3143" w:rsidP="00226E1F">
      <w:pPr>
        <w:pStyle w:val="HangingIndent0"/>
        <w:tabs>
          <w:tab w:val="clear" w:pos="0"/>
          <w:tab w:val="clear" w:pos="2880"/>
        </w:tabs>
        <w:ind w:hanging="360"/>
        <w:rPr>
          <w:color w:val="000000" w:themeColor="text1"/>
          <w:szCs w:val="24"/>
        </w:rPr>
      </w:pPr>
      <w:r w:rsidRPr="00510FA8">
        <w:rPr>
          <w:color w:val="000000" w:themeColor="text1"/>
          <w:szCs w:val="26"/>
        </w:rPr>
        <w:t xml:space="preserve">Dagens, Bruno 1995:  </w:t>
      </w:r>
      <w:r w:rsidRPr="00510FA8">
        <w:rPr>
          <w:i/>
          <w:color w:val="000000" w:themeColor="text1"/>
          <w:szCs w:val="26"/>
        </w:rPr>
        <w:t xml:space="preserve">Angkor: heart of an Asian Empire </w:t>
      </w:r>
      <w:r w:rsidRPr="00510FA8">
        <w:rPr>
          <w:color w:val="000000" w:themeColor="text1"/>
          <w:szCs w:val="26"/>
        </w:rPr>
        <w:t>[</w:t>
      </w:r>
      <w:r w:rsidRPr="00510FA8">
        <w:rPr>
          <w:i/>
          <w:color w:val="000000" w:themeColor="text1"/>
          <w:szCs w:val="26"/>
        </w:rPr>
        <w:t>Angkor: la forêt de pierre</w:t>
      </w:r>
      <w:r w:rsidRPr="00510FA8">
        <w:rPr>
          <w:color w:val="000000" w:themeColor="text1"/>
          <w:szCs w:val="26"/>
        </w:rPr>
        <w:t xml:space="preserve"> (Gallimard, 1989)], trans. from French by Ruth Sharman (London: Thames and Hudson).</w:t>
      </w:r>
      <w:r w:rsidRPr="00510FA8">
        <w:rPr>
          <w:color w:val="000000" w:themeColor="text1"/>
          <w:szCs w:val="26"/>
        </w:rPr>
        <w:tab/>
      </w:r>
      <w:r w:rsidR="0073133B" w:rsidRPr="00510FA8">
        <w:rPr>
          <w:color w:val="000000" w:themeColor="text1"/>
          <w:szCs w:val="26"/>
        </w:rPr>
        <w:br/>
      </w:r>
      <w:r w:rsidR="0073133B" w:rsidRPr="00510FA8">
        <w:rPr>
          <w:color w:val="000000" w:themeColor="text1"/>
          <w:szCs w:val="26"/>
        </w:rPr>
        <w:tab/>
      </w:r>
      <w:r w:rsidRPr="00510FA8">
        <w:rPr>
          <w:b/>
          <w:color w:val="000000" w:themeColor="text1"/>
          <w:szCs w:val="26"/>
        </w:rPr>
        <w:t>Sackler</w:t>
      </w:r>
      <w:r w:rsidR="0073133B" w:rsidRPr="00510FA8">
        <w:rPr>
          <w:b/>
          <w:color w:val="000000" w:themeColor="text1"/>
          <w:szCs w:val="26"/>
        </w:rPr>
        <w:t xml:space="preserve"> – missing</w:t>
      </w:r>
      <w:r w:rsidR="00010113" w:rsidRPr="00510FA8">
        <w:rPr>
          <w:b/>
          <w:color w:val="000000" w:themeColor="text1"/>
          <w:szCs w:val="26"/>
        </w:rPr>
        <w:t>; Worcester Coll. Lib.</w:t>
      </w:r>
    </w:p>
    <w:p w14:paraId="603CFC4B" w14:textId="090AABC6" w:rsidR="00BE3143" w:rsidRPr="00510FA8" w:rsidRDefault="00BE3143" w:rsidP="00226E1F">
      <w:pPr>
        <w:pStyle w:val="HangingIndent0"/>
        <w:tabs>
          <w:tab w:val="clear" w:pos="0"/>
          <w:tab w:val="clear" w:pos="2880"/>
          <w:tab w:val="left" w:pos="1620"/>
        </w:tabs>
        <w:ind w:hanging="360"/>
        <w:rPr>
          <w:b/>
          <w:color w:val="000000" w:themeColor="text1"/>
          <w:szCs w:val="24"/>
        </w:rPr>
      </w:pPr>
      <w:r w:rsidRPr="00510FA8">
        <w:rPr>
          <w:color w:val="000000" w:themeColor="text1"/>
          <w:szCs w:val="24"/>
        </w:rPr>
        <w:t xml:space="preserve">Dagens, Bruno 2002:  “History of the Angkor Site”, </w:t>
      </w:r>
      <w:r w:rsidRPr="00510FA8">
        <w:rPr>
          <w:i/>
          <w:color w:val="000000" w:themeColor="text1"/>
          <w:szCs w:val="24"/>
        </w:rPr>
        <w:t>Museum International</w:t>
      </w:r>
      <w:r w:rsidRPr="00510FA8">
        <w:rPr>
          <w:color w:val="000000" w:themeColor="text1"/>
          <w:szCs w:val="24"/>
        </w:rPr>
        <w:t xml:space="preserve"> 54: 12-22.</w:t>
      </w:r>
      <w:r w:rsidR="00F963FB" w:rsidRPr="00510FA8">
        <w:rPr>
          <w:color w:val="000000" w:themeColor="text1"/>
          <w:szCs w:val="24"/>
        </w:rPr>
        <w:tab/>
      </w:r>
      <w:r w:rsidRPr="00510FA8">
        <w:rPr>
          <w:b/>
          <w:color w:val="000000" w:themeColor="text1"/>
          <w:szCs w:val="24"/>
        </w:rPr>
        <w:t>download</w:t>
      </w:r>
    </w:p>
    <w:p w14:paraId="09ECA325" w14:textId="298B0E0B" w:rsidR="00527F09" w:rsidRPr="00510FA8" w:rsidRDefault="00884089" w:rsidP="00226E1F">
      <w:pPr>
        <w:pStyle w:val="HangingIndent0"/>
        <w:tabs>
          <w:tab w:val="clear" w:pos="0"/>
          <w:tab w:val="clear" w:pos="2880"/>
          <w:tab w:val="left" w:pos="1620"/>
        </w:tabs>
        <w:ind w:hanging="360"/>
        <w:rPr>
          <w:b/>
          <w:color w:val="000000" w:themeColor="text1"/>
          <w:szCs w:val="24"/>
        </w:rPr>
      </w:pPr>
      <w:r w:rsidRPr="00510FA8">
        <w:rPr>
          <w:color w:val="000000" w:themeColor="text1"/>
          <w:szCs w:val="24"/>
        </w:rPr>
        <w:t>Dalet, Robert 1935:  “Quelques nouvelles sculptures khm</w:t>
      </w:r>
      <w:r w:rsidRPr="00510FA8">
        <w:rPr>
          <w:rFonts w:eastAsia="Gentium Basic"/>
          <w:color w:val="000000" w:themeColor="text1"/>
        </w:rPr>
        <w:t xml:space="preserve">ères”, </w:t>
      </w:r>
      <w:r w:rsidRPr="00510FA8">
        <w:rPr>
          <w:rFonts w:eastAsia="Gentium Basic"/>
          <w:i/>
          <w:color w:val="000000" w:themeColor="text1"/>
        </w:rPr>
        <w:t>BEFEO</w:t>
      </w:r>
      <w:r w:rsidRPr="00510FA8">
        <w:rPr>
          <w:rFonts w:eastAsia="Gentium Basic"/>
          <w:color w:val="000000" w:themeColor="text1"/>
        </w:rPr>
        <w:t xml:space="preserve"> 35: 147-58.</w:t>
      </w:r>
      <w:r w:rsidRPr="00510FA8">
        <w:rPr>
          <w:rFonts w:eastAsia="Gentium Basic"/>
          <w:color w:val="000000" w:themeColor="text1"/>
        </w:rPr>
        <w:tab/>
      </w:r>
      <w:r w:rsidRPr="00510FA8">
        <w:rPr>
          <w:rFonts w:eastAsia="Gentium Basic"/>
          <w:b/>
          <w:color w:val="000000" w:themeColor="text1"/>
        </w:rPr>
        <w:t>download</w:t>
      </w:r>
    </w:p>
    <w:p w14:paraId="1EA7B419" w14:textId="18789E16" w:rsidR="00BE3143" w:rsidRDefault="00BE3143" w:rsidP="00226E1F">
      <w:pPr>
        <w:pStyle w:val="HangingIndent0"/>
        <w:tabs>
          <w:tab w:val="clear" w:pos="0"/>
          <w:tab w:val="clear" w:pos="2880"/>
        </w:tabs>
        <w:ind w:hanging="360"/>
        <w:rPr>
          <w:b/>
          <w:color w:val="000000" w:themeColor="text1"/>
          <w:szCs w:val="24"/>
        </w:rPr>
      </w:pPr>
      <w:r w:rsidRPr="00510FA8">
        <w:rPr>
          <w:color w:val="000000" w:themeColor="text1"/>
          <w:szCs w:val="24"/>
        </w:rPr>
        <w:t xml:space="preserve">Dhani Nivat Kromamun Bidyalabh 1943:  “The Svayamvara of Sita”, </w:t>
      </w:r>
      <w:r w:rsidRPr="00510FA8">
        <w:rPr>
          <w:i/>
          <w:color w:val="000000" w:themeColor="text1"/>
          <w:szCs w:val="24"/>
        </w:rPr>
        <w:t>Journal of the Thailand Research Society</w:t>
      </w:r>
      <w:r w:rsidRPr="00510FA8">
        <w:rPr>
          <w:color w:val="000000" w:themeColor="text1"/>
          <w:szCs w:val="24"/>
        </w:rPr>
        <w:t xml:space="preserve"> 34.1: 69-72.</w:t>
      </w:r>
      <w:r w:rsidR="00614887" w:rsidRPr="00510FA8">
        <w:rPr>
          <w:color w:val="000000" w:themeColor="text1"/>
          <w:szCs w:val="24"/>
        </w:rPr>
        <w:tab/>
      </w:r>
      <w:r w:rsidR="00953F45" w:rsidRPr="00510FA8">
        <w:rPr>
          <w:b/>
          <w:color w:val="000000" w:themeColor="text1"/>
          <w:szCs w:val="24"/>
        </w:rPr>
        <w:t>download</w:t>
      </w:r>
    </w:p>
    <w:p w14:paraId="66557BA5" w14:textId="1F42B30A" w:rsidR="008851C5" w:rsidRPr="00510FA8" w:rsidRDefault="008851C5" w:rsidP="00226E1F">
      <w:pPr>
        <w:pStyle w:val="HangingIndent0"/>
        <w:tabs>
          <w:tab w:val="clear" w:pos="0"/>
          <w:tab w:val="clear" w:pos="2880"/>
        </w:tabs>
        <w:ind w:hanging="360"/>
        <w:rPr>
          <w:b/>
          <w:color w:val="000000" w:themeColor="text1"/>
          <w:szCs w:val="24"/>
        </w:rPr>
      </w:pPr>
      <w:r>
        <w:rPr>
          <w:color w:val="000000"/>
        </w:rPr>
        <w:t xml:space="preserve">Dowling, Nancy H. 1999:  “A new date for the Phom Da images and its implications for early Cambodia”, </w:t>
      </w:r>
      <w:r>
        <w:rPr>
          <w:i/>
          <w:color w:val="000000"/>
        </w:rPr>
        <w:t>Asian Perspectives</w:t>
      </w:r>
      <w:r>
        <w:rPr>
          <w:color w:val="000000"/>
        </w:rPr>
        <w:t xml:space="preserve"> 38.1: 51-61.</w:t>
      </w:r>
      <w:r>
        <w:rPr>
          <w:color w:val="000000"/>
        </w:rPr>
        <w:tab/>
      </w:r>
      <w:r>
        <w:rPr>
          <w:b/>
          <w:color w:val="000000"/>
        </w:rPr>
        <w:t>download</w:t>
      </w:r>
    </w:p>
    <w:p w14:paraId="303225D7" w14:textId="650B749B" w:rsidR="003A2694" w:rsidRPr="007C1EB0" w:rsidRDefault="003A2694" w:rsidP="00226E1F">
      <w:pPr>
        <w:pStyle w:val="HangingIndent0"/>
        <w:tabs>
          <w:tab w:val="clear" w:pos="0"/>
          <w:tab w:val="clear" w:pos="2880"/>
        </w:tabs>
        <w:ind w:hanging="360"/>
        <w:rPr>
          <w:rFonts w:eastAsia="Arial Unicode MS" w:cs="Arial Unicode MS"/>
          <w:b/>
          <w:color w:val="000000" w:themeColor="text1"/>
          <w:shd w:val="clear" w:color="auto" w:fill="FFFFFF"/>
        </w:rPr>
      </w:pPr>
      <w:r w:rsidRPr="00510FA8">
        <w:rPr>
          <w:color w:val="000000" w:themeColor="text1"/>
        </w:rPr>
        <w:t xml:space="preserve">Finot, L. 1910: “Les Bas-reliefs de Bapuon”, </w:t>
      </w:r>
      <w:r w:rsidRPr="00510FA8">
        <w:rPr>
          <w:i/>
          <w:iCs/>
          <w:color w:val="000000" w:themeColor="text1"/>
        </w:rPr>
        <w:t>Bulletin de la Commission Archéologique de l’Indochine</w:t>
      </w:r>
      <w:r w:rsidR="007C1EB0">
        <w:rPr>
          <w:i/>
          <w:iCs/>
          <w:color w:val="000000" w:themeColor="text1"/>
        </w:rPr>
        <w:t>,</w:t>
      </w:r>
      <w:r w:rsidRPr="00510FA8">
        <w:rPr>
          <w:color w:val="000000" w:themeColor="text1"/>
        </w:rPr>
        <w:t xml:space="preserve"> </w:t>
      </w:r>
      <w:r w:rsidR="007C1EB0" w:rsidRPr="001117B6">
        <w:rPr>
          <w:rFonts w:eastAsia="Gentium Basic"/>
        </w:rPr>
        <w:t xml:space="preserve">année </w:t>
      </w:r>
      <w:r w:rsidRPr="00510FA8">
        <w:rPr>
          <w:color w:val="000000" w:themeColor="text1"/>
        </w:rPr>
        <w:t xml:space="preserve">1910: 155–161, pls. XIV–XVIII.  </w:t>
      </w:r>
      <w:r w:rsidRPr="00510FA8">
        <w:rPr>
          <w:color w:val="000000" w:themeColor="text1"/>
        </w:rPr>
        <w:tab/>
      </w:r>
      <w:r w:rsidR="007C1EB0">
        <w:rPr>
          <w:rFonts w:eastAsia="Arial Unicode MS" w:cs="Arial Unicode MS"/>
          <w:b/>
          <w:color w:val="000000" w:themeColor="text1"/>
          <w:shd w:val="clear" w:color="auto" w:fill="FFFFFF"/>
        </w:rPr>
        <w:t>scan</w:t>
      </w:r>
    </w:p>
    <w:p w14:paraId="7074BC2E" w14:textId="7030FC75" w:rsidR="00226E1F" w:rsidRPr="00510FA8" w:rsidRDefault="00226E1F" w:rsidP="00226E1F">
      <w:pPr>
        <w:pStyle w:val="HangingIndent0"/>
        <w:tabs>
          <w:tab w:val="clear" w:pos="0"/>
          <w:tab w:val="clear" w:pos="2880"/>
        </w:tabs>
        <w:ind w:hanging="360"/>
        <w:rPr>
          <w:color w:val="000000" w:themeColor="text1"/>
          <w:szCs w:val="24"/>
        </w:rPr>
      </w:pPr>
      <w:r w:rsidRPr="00510FA8">
        <w:rPr>
          <w:color w:val="000000" w:themeColor="text1"/>
        </w:rPr>
        <w:t xml:space="preserve">Fletcher, Roland, and others 2015:  “Angkor Wat: an introduction”, </w:t>
      </w:r>
      <w:r w:rsidRPr="00510FA8">
        <w:rPr>
          <w:i/>
          <w:color w:val="000000" w:themeColor="text1"/>
        </w:rPr>
        <w:t>Antiquity</w:t>
      </w:r>
      <w:r w:rsidRPr="00510FA8">
        <w:rPr>
          <w:color w:val="000000" w:themeColor="text1"/>
        </w:rPr>
        <w:t xml:space="preserve"> 89: 1388-1401.</w:t>
      </w:r>
      <w:r w:rsidR="00096EF0" w:rsidRPr="00510FA8">
        <w:rPr>
          <w:color w:val="000000" w:themeColor="text1"/>
        </w:rPr>
        <w:t xml:space="preserve">  </w:t>
      </w:r>
      <w:r w:rsidRPr="00510FA8">
        <w:rPr>
          <w:color w:val="000000" w:themeColor="text1"/>
        </w:rPr>
        <w:t>[</w:t>
      </w:r>
      <w:r w:rsidRPr="00510FA8">
        <w:rPr>
          <w:i/>
          <w:color w:val="000000" w:themeColor="text1"/>
        </w:rPr>
        <w:t>e</w:t>
      </w:r>
      <w:r w:rsidR="00096EF0" w:rsidRPr="00510FA8">
        <w:rPr>
          <w:i/>
          <w:color w:val="000000" w:themeColor="text1"/>
        </w:rPr>
        <w:t>x</w:t>
      </w:r>
      <w:r w:rsidRPr="00510FA8">
        <w:rPr>
          <w:i/>
          <w:color w:val="000000" w:themeColor="text1"/>
        </w:rPr>
        <w:t>cellent overview</w:t>
      </w:r>
      <w:r w:rsidRPr="00510FA8">
        <w:rPr>
          <w:color w:val="000000" w:themeColor="text1"/>
        </w:rPr>
        <w:t>]</w:t>
      </w:r>
      <w:r w:rsidRPr="00510FA8">
        <w:rPr>
          <w:color w:val="000000" w:themeColor="text1"/>
        </w:rPr>
        <w:tab/>
      </w:r>
      <w:r w:rsidRPr="00510FA8">
        <w:rPr>
          <w:b/>
          <w:color w:val="000000" w:themeColor="text1"/>
        </w:rPr>
        <w:t>download</w:t>
      </w:r>
    </w:p>
    <w:p w14:paraId="5261A365" w14:textId="740D639A" w:rsidR="005F64AE" w:rsidRPr="00510FA8" w:rsidRDefault="005F64AE" w:rsidP="00226E1F">
      <w:pPr>
        <w:pStyle w:val="HangingIndent0"/>
        <w:tabs>
          <w:tab w:val="clear" w:pos="0"/>
          <w:tab w:val="clear" w:pos="2880"/>
        </w:tabs>
        <w:ind w:hanging="360"/>
        <w:rPr>
          <w:rFonts w:cs="Arial"/>
          <w:b/>
          <w:color w:val="000000" w:themeColor="text1"/>
        </w:rPr>
      </w:pPr>
      <w:r w:rsidRPr="00510FA8">
        <w:rPr>
          <w:rFonts w:cs="Arial"/>
          <w:color w:val="000000" w:themeColor="text1"/>
        </w:rPr>
        <w:t xml:space="preserve">Freeman, Michael and Claude Jacques 1999:  </w:t>
      </w:r>
      <w:r w:rsidRPr="00510FA8">
        <w:rPr>
          <w:rFonts w:cs="Arial"/>
          <w:i/>
          <w:color w:val="000000" w:themeColor="text1"/>
        </w:rPr>
        <w:t>Ancient Angkor</w:t>
      </w:r>
      <w:r w:rsidRPr="00510FA8">
        <w:rPr>
          <w:rFonts w:cs="Arial"/>
          <w:color w:val="000000" w:themeColor="text1"/>
        </w:rPr>
        <w:t xml:space="preserve"> (London: Thames and Hudson).</w:t>
      </w:r>
      <w:r w:rsidRPr="00510FA8">
        <w:rPr>
          <w:rFonts w:cs="Arial"/>
          <w:color w:val="000000" w:themeColor="text1"/>
        </w:rPr>
        <w:tab/>
      </w:r>
      <w:r w:rsidRPr="00510FA8">
        <w:rPr>
          <w:rFonts w:cs="Arial"/>
          <w:b/>
          <w:color w:val="000000" w:themeColor="text1"/>
        </w:rPr>
        <w:t>Sackler VWa Fre</w:t>
      </w:r>
    </w:p>
    <w:p w14:paraId="40B30D79" w14:textId="3018AA02" w:rsidR="007A6B5F" w:rsidRPr="00510FA8" w:rsidRDefault="007A6B5F" w:rsidP="00226E1F">
      <w:pPr>
        <w:pStyle w:val="HangingIndent0"/>
        <w:tabs>
          <w:tab w:val="clear" w:pos="0"/>
          <w:tab w:val="clear" w:pos="2880"/>
        </w:tabs>
        <w:ind w:hanging="360"/>
        <w:rPr>
          <w:color w:val="000000" w:themeColor="text1"/>
          <w:szCs w:val="24"/>
        </w:rPr>
      </w:pPr>
      <w:r w:rsidRPr="00510FA8">
        <w:rPr>
          <w:rFonts w:eastAsia="Gentium Basic" w:cs="Gentium Basic"/>
          <w:color w:val="000000" w:themeColor="text1"/>
        </w:rPr>
        <w:t xml:space="preserve">Gamonet, Marie 2006:  “The Ramayana Paintings in Wat Bo, Siem Reap”, in </w:t>
      </w:r>
      <w:r w:rsidRPr="00510FA8">
        <w:rPr>
          <w:rFonts w:eastAsia="Gentium Basic" w:cs="Gentium Basic"/>
          <w:i/>
          <w:color w:val="000000" w:themeColor="text1"/>
        </w:rPr>
        <w:t>Wooden Architecture of Cambodia,</w:t>
      </w:r>
      <w:r w:rsidRPr="00510FA8">
        <w:rPr>
          <w:rFonts w:eastAsia="Gentium Basic" w:cs="Gentium Basic"/>
          <w:color w:val="000000" w:themeColor="text1"/>
        </w:rPr>
        <w:t xml:space="preserve"> ed. by François Tainturier (Siem Reap: Centre of Khmer Studies): 168-87.</w:t>
      </w:r>
      <w:r w:rsidRPr="00510FA8">
        <w:rPr>
          <w:rFonts w:eastAsia="Gentium Basic" w:cs="Gentium Basic"/>
          <w:b/>
          <w:color w:val="000000" w:themeColor="text1"/>
        </w:rPr>
        <w:tab/>
      </w:r>
      <w:r w:rsidRPr="00510FA8">
        <w:rPr>
          <w:b/>
          <w:color w:val="000000" w:themeColor="text1"/>
        </w:rPr>
        <w:t>Oxford Brookes Univ., PAVOL, 721.044809596 WOO; scan</w:t>
      </w:r>
    </w:p>
    <w:p w14:paraId="0EB4BC55" w14:textId="77777777" w:rsidR="00BE3143" w:rsidRPr="00510FA8" w:rsidRDefault="00BE3143" w:rsidP="00226E1F">
      <w:pPr>
        <w:pStyle w:val="HangingIndent0"/>
        <w:tabs>
          <w:tab w:val="clear" w:pos="0"/>
          <w:tab w:val="clear" w:pos="2880"/>
        </w:tabs>
        <w:ind w:hanging="360"/>
        <w:rPr>
          <w:color w:val="000000" w:themeColor="text1"/>
          <w:szCs w:val="24"/>
        </w:rPr>
      </w:pPr>
      <w:r w:rsidRPr="00510FA8">
        <w:rPr>
          <w:color w:val="000000" w:themeColor="text1"/>
          <w:szCs w:val="24"/>
          <w:lang w:bidi="x-none"/>
        </w:rPr>
        <w:t xml:space="preserve">Giteau, Madeleine 1967-68:  “Two tenth-century bas-reliefs depicting the </w:t>
      </w:r>
      <w:r w:rsidRPr="00510FA8">
        <w:rPr>
          <w:i/>
          <w:color w:val="000000" w:themeColor="text1"/>
          <w:szCs w:val="24"/>
          <w:lang w:bidi="x-none"/>
        </w:rPr>
        <w:t>Rāvaṇānugrahamūrti</w:t>
      </w:r>
      <w:r w:rsidRPr="00510FA8">
        <w:rPr>
          <w:color w:val="000000" w:themeColor="text1"/>
          <w:szCs w:val="24"/>
          <w:lang w:bidi="x-none"/>
        </w:rPr>
        <w:t xml:space="preserve">”, </w:t>
      </w:r>
      <w:r w:rsidRPr="00510FA8">
        <w:rPr>
          <w:i/>
          <w:color w:val="000000" w:themeColor="text1"/>
          <w:szCs w:val="24"/>
          <w:lang w:bidi="x-none"/>
        </w:rPr>
        <w:t>ALB</w:t>
      </w:r>
      <w:r w:rsidRPr="00510FA8">
        <w:rPr>
          <w:color w:val="000000" w:themeColor="text1"/>
          <w:szCs w:val="24"/>
          <w:lang w:bidi="x-none"/>
        </w:rPr>
        <w:t xml:space="preserve"> 31-32: 593-99.</w:t>
      </w:r>
      <w:r w:rsidRPr="00510FA8">
        <w:rPr>
          <w:color w:val="000000" w:themeColor="text1"/>
          <w:szCs w:val="24"/>
          <w:lang w:bidi="x-none"/>
        </w:rPr>
        <w:tab/>
      </w:r>
      <w:r w:rsidRPr="00510FA8">
        <w:rPr>
          <w:b/>
          <w:color w:val="000000" w:themeColor="text1"/>
          <w:szCs w:val="24"/>
        </w:rPr>
        <w:t>photocopy</w:t>
      </w:r>
    </w:p>
    <w:p w14:paraId="46A9B90F" w14:textId="77777777" w:rsidR="00BE3143" w:rsidRPr="00510FA8" w:rsidRDefault="00BE3143" w:rsidP="00226E1F">
      <w:pPr>
        <w:pStyle w:val="HangingIndent0"/>
        <w:tabs>
          <w:tab w:val="clear" w:pos="0"/>
          <w:tab w:val="clear" w:pos="2880"/>
        </w:tabs>
        <w:ind w:hanging="360"/>
        <w:rPr>
          <w:color w:val="000000" w:themeColor="text1"/>
          <w:szCs w:val="24"/>
        </w:rPr>
      </w:pPr>
      <w:r w:rsidRPr="00510FA8">
        <w:rPr>
          <w:color w:val="000000" w:themeColor="text1"/>
          <w:szCs w:val="24"/>
        </w:rPr>
        <w:t xml:space="preserve">Giteau, Madeleine 1975:  </w:t>
      </w:r>
      <w:r w:rsidRPr="00510FA8">
        <w:rPr>
          <w:i/>
          <w:color w:val="000000" w:themeColor="text1"/>
          <w:szCs w:val="24"/>
        </w:rPr>
        <w:t>Iconographie de Cambodge post-Angkorien</w:t>
      </w:r>
      <w:r w:rsidRPr="00510FA8">
        <w:rPr>
          <w:color w:val="000000" w:themeColor="text1"/>
          <w:szCs w:val="24"/>
        </w:rPr>
        <w:t xml:space="preserve"> (Paris: EFEO). </w:t>
      </w:r>
      <w:r w:rsidRPr="00510FA8">
        <w:rPr>
          <w:color w:val="000000" w:themeColor="text1"/>
          <w:szCs w:val="24"/>
        </w:rPr>
        <w:br/>
      </w:r>
      <w:r w:rsidRPr="00510FA8">
        <w:rPr>
          <w:color w:val="000000" w:themeColor="text1"/>
          <w:szCs w:val="24"/>
        </w:rPr>
        <w:tab/>
      </w:r>
      <w:r w:rsidRPr="00510FA8">
        <w:rPr>
          <w:b/>
          <w:color w:val="000000" w:themeColor="text1"/>
          <w:szCs w:val="24"/>
        </w:rPr>
        <w:t>photocopy, notes; analyse?</w:t>
      </w:r>
    </w:p>
    <w:p w14:paraId="782D466B" w14:textId="75A94715" w:rsidR="00BE3143" w:rsidRPr="00510FA8" w:rsidRDefault="00BE3143" w:rsidP="00226E1F">
      <w:pPr>
        <w:pStyle w:val="HangingIndent0"/>
        <w:tabs>
          <w:tab w:val="clear" w:pos="0"/>
          <w:tab w:val="clear" w:pos="2880"/>
        </w:tabs>
        <w:ind w:hanging="360"/>
        <w:rPr>
          <w:color w:val="000000" w:themeColor="text1"/>
          <w:szCs w:val="24"/>
        </w:rPr>
      </w:pPr>
      <w:r w:rsidRPr="00510FA8">
        <w:rPr>
          <w:color w:val="000000" w:themeColor="text1"/>
          <w:szCs w:val="24"/>
        </w:rPr>
        <w:t xml:space="preserve">Giteau, Madeleine 1999:  “Les peintures du </w:t>
      </w:r>
      <w:r w:rsidRPr="00510FA8">
        <w:rPr>
          <w:i/>
          <w:color w:val="000000" w:themeColor="text1"/>
          <w:szCs w:val="24"/>
        </w:rPr>
        <w:t xml:space="preserve">Rāmāyaṇa </w:t>
      </w:r>
      <w:r w:rsidRPr="00510FA8">
        <w:rPr>
          <w:color w:val="000000" w:themeColor="text1"/>
          <w:szCs w:val="24"/>
        </w:rPr>
        <w:t xml:space="preserve">Cambodgien au monastère de Vat Bho (Siem Reap)”, </w:t>
      </w:r>
      <w:r w:rsidRPr="00510FA8">
        <w:rPr>
          <w:i/>
          <w:color w:val="000000" w:themeColor="text1"/>
          <w:szCs w:val="24"/>
        </w:rPr>
        <w:t xml:space="preserve">Indologica Taurinensia </w:t>
      </w:r>
      <w:r w:rsidRPr="00510FA8">
        <w:rPr>
          <w:color w:val="000000" w:themeColor="text1"/>
          <w:szCs w:val="24"/>
        </w:rPr>
        <w:t>25: 179-245.</w:t>
      </w:r>
      <w:r w:rsidRPr="00510FA8">
        <w:rPr>
          <w:color w:val="000000" w:themeColor="text1"/>
          <w:szCs w:val="24"/>
        </w:rPr>
        <w:tab/>
      </w:r>
      <w:r w:rsidRPr="00510FA8">
        <w:rPr>
          <w:b/>
          <w:color w:val="000000" w:themeColor="text1"/>
          <w:szCs w:val="24"/>
        </w:rPr>
        <w:t xml:space="preserve">own copy </w:t>
      </w:r>
      <w:r w:rsidR="00F872C0" w:rsidRPr="00510FA8">
        <w:rPr>
          <w:b/>
          <w:color w:val="000000" w:themeColor="text1"/>
          <w:szCs w:val="24"/>
        </w:rPr>
        <w:br/>
      </w:r>
      <w:r w:rsidRPr="00510FA8">
        <w:rPr>
          <w:color w:val="000000" w:themeColor="text1"/>
          <w:szCs w:val="24"/>
        </w:rPr>
        <w:t>[</w:t>
      </w:r>
      <w:r w:rsidRPr="00510FA8">
        <w:rPr>
          <w:i/>
          <w:color w:val="000000" w:themeColor="text1"/>
          <w:szCs w:val="24"/>
        </w:rPr>
        <w:t>modern paintings, executed between 1920 and 1924 by Ta Peul and his nephew</w:t>
      </w:r>
      <w:r w:rsidRPr="00510FA8">
        <w:rPr>
          <w:b/>
          <w:color w:val="000000" w:themeColor="text1"/>
          <w:szCs w:val="24"/>
        </w:rPr>
        <w:t>]</w:t>
      </w:r>
    </w:p>
    <w:p w14:paraId="7BF36C21" w14:textId="1931EBC4" w:rsidR="00BE3143" w:rsidRPr="00510FA8" w:rsidRDefault="00BE3143" w:rsidP="00226E1F">
      <w:pPr>
        <w:pStyle w:val="HangingIndent0"/>
        <w:tabs>
          <w:tab w:val="clear" w:pos="0"/>
          <w:tab w:val="clear" w:pos="2880"/>
        </w:tabs>
        <w:ind w:hanging="360"/>
        <w:rPr>
          <w:b/>
          <w:color w:val="000000" w:themeColor="text1"/>
          <w:szCs w:val="24"/>
        </w:rPr>
      </w:pPr>
      <w:r w:rsidRPr="00510FA8">
        <w:rPr>
          <w:color w:val="000000" w:themeColor="text1"/>
          <w:szCs w:val="24"/>
        </w:rPr>
        <w:lastRenderedPageBreak/>
        <w:t xml:space="preserve">Giteau, Madeleine 2003:  </w:t>
      </w:r>
      <w:r w:rsidRPr="00510FA8">
        <w:rPr>
          <w:i/>
          <w:color w:val="000000" w:themeColor="text1"/>
          <w:szCs w:val="24"/>
        </w:rPr>
        <w:t>Chefs-d’oeuvre de la peinture cambodgienne dans les monastères bouddhiques post-angkoriens / Capolavori della pittura cambogiana nei monasteri buddhisti di epoca post-angkoriana</w:t>
      </w:r>
      <w:r w:rsidRPr="00510FA8">
        <w:rPr>
          <w:color w:val="000000" w:themeColor="text1"/>
          <w:szCs w:val="24"/>
        </w:rPr>
        <w:t>, Orientalia 9 (Turin: CESMEO).</w:t>
      </w:r>
      <w:r w:rsidRPr="00510FA8">
        <w:rPr>
          <w:color w:val="000000" w:themeColor="text1"/>
          <w:szCs w:val="24"/>
        </w:rPr>
        <w:tab/>
      </w:r>
      <w:r w:rsidRPr="00510FA8">
        <w:rPr>
          <w:b/>
          <w:color w:val="000000" w:themeColor="text1"/>
          <w:szCs w:val="24"/>
        </w:rPr>
        <w:t>own copy</w:t>
      </w:r>
    </w:p>
    <w:p w14:paraId="2B2E902D" w14:textId="345DDD40" w:rsidR="00C56A99" w:rsidRPr="00510FA8" w:rsidRDefault="00C56A99" w:rsidP="00226E1F">
      <w:pPr>
        <w:pStyle w:val="HangingIndent0"/>
        <w:tabs>
          <w:tab w:val="clear" w:pos="0"/>
          <w:tab w:val="clear" w:pos="2880"/>
        </w:tabs>
        <w:ind w:hanging="360"/>
        <w:rPr>
          <w:b/>
          <w:color w:val="000000" w:themeColor="text1"/>
          <w:szCs w:val="24"/>
        </w:rPr>
      </w:pPr>
      <w:r w:rsidRPr="00510FA8">
        <w:rPr>
          <w:color w:val="000000" w:themeColor="text1"/>
        </w:rPr>
        <w:t xml:space="preserve">Giteau, Madeleine 2004:  “Note sur l’iconographie des peintures murales du monastère de Vat Bho (Siem Reap)”, </w:t>
      </w:r>
      <w:r w:rsidRPr="00510FA8">
        <w:rPr>
          <w:i/>
          <w:color w:val="000000" w:themeColor="text1"/>
        </w:rPr>
        <w:t>Udaya</w:t>
      </w:r>
      <w:r w:rsidRPr="00510FA8">
        <w:rPr>
          <w:color w:val="000000" w:themeColor="text1"/>
        </w:rPr>
        <w:t xml:space="preserve"> 5: 19-32.</w:t>
      </w:r>
      <w:r w:rsidRPr="00510FA8">
        <w:rPr>
          <w:color w:val="000000" w:themeColor="text1"/>
        </w:rPr>
        <w:tab/>
      </w:r>
      <w:r w:rsidRPr="00510FA8">
        <w:rPr>
          <w:b/>
          <w:color w:val="000000" w:themeColor="text1"/>
        </w:rPr>
        <w:t>download</w:t>
      </w:r>
    </w:p>
    <w:p w14:paraId="233A2448" w14:textId="088EAAF6" w:rsidR="003A2694" w:rsidRPr="00510FA8" w:rsidRDefault="003A2694" w:rsidP="00226E1F">
      <w:pPr>
        <w:pStyle w:val="HangingIndent0"/>
        <w:tabs>
          <w:tab w:val="clear" w:pos="0"/>
          <w:tab w:val="clear" w:pos="2880"/>
        </w:tabs>
        <w:ind w:hanging="360"/>
        <w:rPr>
          <w:b/>
          <w:color w:val="000000" w:themeColor="text1"/>
          <w:szCs w:val="24"/>
        </w:rPr>
      </w:pPr>
      <w:r w:rsidRPr="00510FA8">
        <w:rPr>
          <w:color w:val="000000" w:themeColor="text1"/>
        </w:rPr>
        <w:t xml:space="preserve">Glaize, Maurice 1963:  </w:t>
      </w:r>
      <w:r w:rsidRPr="00510FA8">
        <w:rPr>
          <w:i/>
          <w:iCs/>
          <w:color w:val="000000" w:themeColor="text1"/>
        </w:rPr>
        <w:t>Les Monuments du groupe d’Angkor</w:t>
      </w:r>
      <w:r w:rsidRPr="00510FA8">
        <w:rPr>
          <w:color w:val="000000" w:themeColor="text1"/>
        </w:rPr>
        <w:t>, 3e éd. (Paris: Adrien-Maisonneuve). [guidebook with plans]</w:t>
      </w:r>
      <w:r w:rsidRPr="00510FA8">
        <w:rPr>
          <w:color w:val="000000" w:themeColor="text1"/>
        </w:rPr>
        <w:tab/>
      </w:r>
      <w:r w:rsidRPr="00510FA8">
        <w:rPr>
          <w:b/>
          <w:color w:val="000000" w:themeColor="text1"/>
        </w:rPr>
        <w:t>Sackler VW Gla</w:t>
      </w:r>
    </w:p>
    <w:p w14:paraId="4A1D4EF4" w14:textId="616AD42F" w:rsidR="0033426D" w:rsidRPr="00510FA8" w:rsidRDefault="0033426D" w:rsidP="00226E1F">
      <w:pPr>
        <w:pStyle w:val="HangingIndent0"/>
        <w:tabs>
          <w:tab w:val="clear" w:pos="0"/>
          <w:tab w:val="clear" w:pos="2880"/>
        </w:tabs>
        <w:ind w:hanging="360"/>
        <w:rPr>
          <w:b/>
          <w:color w:val="000000" w:themeColor="text1"/>
        </w:rPr>
      </w:pPr>
      <w:r w:rsidRPr="00510FA8">
        <w:rPr>
          <w:color w:val="000000" w:themeColor="text1"/>
        </w:rPr>
        <w:t xml:space="preserve">Green, Phillip Scott Ellis 2013:  “Two internal pediment scenes from Banteay Chhmar”, </w:t>
      </w:r>
      <w:r w:rsidRPr="00510FA8">
        <w:rPr>
          <w:i/>
          <w:color w:val="000000" w:themeColor="text1"/>
        </w:rPr>
        <w:t>Udaya</w:t>
      </w:r>
      <w:r w:rsidRPr="00510FA8">
        <w:rPr>
          <w:color w:val="000000" w:themeColor="text1"/>
        </w:rPr>
        <w:t xml:space="preserve"> 11: 99-139.</w:t>
      </w:r>
      <w:r w:rsidRPr="00510FA8">
        <w:rPr>
          <w:color w:val="000000" w:themeColor="text1"/>
        </w:rPr>
        <w:tab/>
      </w:r>
      <w:r w:rsidRPr="00510FA8">
        <w:rPr>
          <w:b/>
          <w:color w:val="000000" w:themeColor="text1"/>
        </w:rPr>
        <w:t>download</w:t>
      </w:r>
    </w:p>
    <w:p w14:paraId="3FCB4C7B" w14:textId="7541D622" w:rsidR="006647F9" w:rsidRPr="00510FA8" w:rsidRDefault="006647F9" w:rsidP="00226E1F">
      <w:pPr>
        <w:pStyle w:val="HangingIndent0"/>
        <w:tabs>
          <w:tab w:val="clear" w:pos="0"/>
          <w:tab w:val="clear" w:pos="2880"/>
        </w:tabs>
        <w:ind w:hanging="360"/>
        <w:rPr>
          <w:b/>
          <w:color w:val="000000" w:themeColor="text1"/>
        </w:rPr>
      </w:pPr>
      <w:r w:rsidRPr="00510FA8">
        <w:rPr>
          <w:color w:val="000000" w:themeColor="text1"/>
        </w:rPr>
        <w:t xml:space="preserve">Jessup, Helen Ibbitson 2004:  </w:t>
      </w:r>
      <w:r w:rsidRPr="00510FA8">
        <w:rPr>
          <w:i/>
          <w:color w:val="000000" w:themeColor="text1"/>
        </w:rPr>
        <w:t>Art &amp; architecture of Cambodia</w:t>
      </w:r>
      <w:r w:rsidRPr="00510FA8">
        <w:rPr>
          <w:color w:val="000000" w:themeColor="text1"/>
        </w:rPr>
        <w:t xml:space="preserve"> (London: Thames &amp; Hudson). [good general survey]</w:t>
      </w:r>
      <w:r w:rsidRPr="00510FA8">
        <w:rPr>
          <w:color w:val="000000" w:themeColor="text1"/>
        </w:rPr>
        <w:tab/>
      </w:r>
      <w:r w:rsidRPr="00510FA8">
        <w:rPr>
          <w:b/>
          <w:color w:val="000000" w:themeColor="text1"/>
        </w:rPr>
        <w:t>Sackler VWa Ibb</w:t>
      </w:r>
    </w:p>
    <w:p w14:paraId="00F4281C" w14:textId="31B378E3" w:rsidR="00E0147D" w:rsidRPr="00510FA8" w:rsidRDefault="00E0147D" w:rsidP="00226E1F">
      <w:pPr>
        <w:pStyle w:val="HangingIndent0"/>
        <w:tabs>
          <w:tab w:val="clear" w:pos="0"/>
          <w:tab w:val="clear" w:pos="2880"/>
        </w:tabs>
        <w:ind w:hanging="360"/>
        <w:rPr>
          <w:b/>
          <w:color w:val="000000" w:themeColor="text1"/>
        </w:rPr>
      </w:pPr>
      <w:r w:rsidRPr="00510FA8">
        <w:rPr>
          <w:color w:val="000000" w:themeColor="text1"/>
          <w:szCs w:val="24"/>
        </w:rPr>
        <w:t xml:space="preserve">Jessup, Helen Ibbitson 2006:  </w:t>
      </w:r>
      <w:r w:rsidRPr="00510FA8">
        <w:rPr>
          <w:i/>
          <w:color w:val="000000" w:themeColor="text1"/>
          <w:szCs w:val="24"/>
        </w:rPr>
        <w:t>Masterpieces of the National Museum of Cambodia: an introduction to the collection / Chefs d'œuvre du Musée national du Cambodge: introduction aux collections</w:t>
      </w:r>
      <w:r w:rsidRPr="00510FA8">
        <w:rPr>
          <w:color w:val="000000" w:themeColor="text1"/>
          <w:szCs w:val="24"/>
        </w:rPr>
        <w:t xml:space="preserve"> (</w:t>
      </w:r>
      <w:r w:rsidRPr="00510FA8">
        <w:rPr>
          <w:rStyle w:val="exldetailsdisplayval"/>
          <w:color w:val="000000" w:themeColor="text1"/>
          <w:szCs w:val="24"/>
        </w:rPr>
        <w:t xml:space="preserve">Norfolk, CT: Friends of Khmer Culture). </w:t>
      </w:r>
      <w:r w:rsidRPr="00510FA8">
        <w:rPr>
          <w:rStyle w:val="exldetailsdisplayval"/>
          <w:color w:val="000000" w:themeColor="text1"/>
          <w:szCs w:val="24"/>
        </w:rPr>
        <w:tab/>
      </w:r>
      <w:r w:rsidRPr="00510FA8">
        <w:rPr>
          <w:rStyle w:val="exldetailsdisplayval"/>
          <w:b/>
          <w:color w:val="000000" w:themeColor="text1"/>
          <w:szCs w:val="24"/>
        </w:rPr>
        <w:t xml:space="preserve">Sackler </w:t>
      </w:r>
      <w:r w:rsidRPr="00510FA8">
        <w:rPr>
          <w:b/>
          <w:color w:val="000000" w:themeColor="text1"/>
          <w:szCs w:val="24"/>
        </w:rPr>
        <w:t>VWc Phn</w:t>
      </w:r>
    </w:p>
    <w:p w14:paraId="2186F081" w14:textId="0F870A86" w:rsidR="00F77275" w:rsidRDefault="00F77275" w:rsidP="00226E1F">
      <w:pPr>
        <w:pStyle w:val="HangingIndent0"/>
        <w:tabs>
          <w:tab w:val="clear" w:pos="0"/>
          <w:tab w:val="clear" w:pos="2880"/>
        </w:tabs>
        <w:ind w:right="-70" w:hanging="360"/>
        <w:rPr>
          <w:b/>
          <w:color w:val="000000" w:themeColor="text1"/>
          <w:szCs w:val="24"/>
        </w:rPr>
      </w:pPr>
      <w:r w:rsidRPr="00510FA8">
        <w:rPr>
          <w:color w:val="000000" w:themeColor="text1"/>
          <w:szCs w:val="24"/>
        </w:rPr>
        <w:t xml:space="preserve">Jessup, Helen Ibbitson, and Thierry Zéphir 1997:  </w:t>
      </w:r>
      <w:r w:rsidRPr="00510FA8">
        <w:rPr>
          <w:i/>
          <w:color w:val="000000" w:themeColor="text1"/>
          <w:szCs w:val="24"/>
        </w:rPr>
        <w:t>Angkor et dix siècles d’art khmer, Galeries nationales du Grand Palais, Paris, 31 janvier-26 mai 1997; National Gallery of Art, Washington, 29 juin–28 septembre 1997</w:t>
      </w:r>
      <w:r w:rsidRPr="00510FA8">
        <w:rPr>
          <w:color w:val="000000" w:themeColor="text1"/>
          <w:szCs w:val="24"/>
        </w:rPr>
        <w:t xml:space="preserve"> (Paris: Réunion des musées nationaux).</w:t>
      </w:r>
      <w:r w:rsidRPr="00510FA8">
        <w:rPr>
          <w:color w:val="000000" w:themeColor="text1"/>
          <w:szCs w:val="24"/>
        </w:rPr>
        <w:tab/>
      </w:r>
      <w:r w:rsidRPr="00510FA8">
        <w:rPr>
          <w:rStyle w:val="exldetailsdisplayval"/>
          <w:b/>
          <w:color w:val="000000" w:themeColor="text1"/>
          <w:szCs w:val="24"/>
        </w:rPr>
        <w:t xml:space="preserve">Sackler </w:t>
      </w:r>
      <w:r w:rsidRPr="00510FA8">
        <w:rPr>
          <w:b/>
          <w:color w:val="000000" w:themeColor="text1"/>
          <w:szCs w:val="24"/>
        </w:rPr>
        <w:t>VWdc Par</w:t>
      </w:r>
    </w:p>
    <w:p w14:paraId="4AAB771E" w14:textId="4FFFC176" w:rsidR="006468D4" w:rsidRPr="00510FA8" w:rsidRDefault="006468D4" w:rsidP="00226E1F">
      <w:pPr>
        <w:pStyle w:val="HangingIndent0"/>
        <w:tabs>
          <w:tab w:val="clear" w:pos="0"/>
          <w:tab w:val="clear" w:pos="2880"/>
        </w:tabs>
        <w:ind w:right="-70" w:hanging="360"/>
        <w:rPr>
          <w:color w:val="000000" w:themeColor="text1"/>
          <w:szCs w:val="24"/>
        </w:rPr>
      </w:pPr>
      <w:r>
        <w:rPr>
          <w:color w:val="000000"/>
        </w:rPr>
        <w:t>Kapoor, Shivani, Swati Chemburkar, Andrea Acri and Olivier Cunin 2022:</w:t>
      </w:r>
      <w:r w:rsidRPr="00A97C86">
        <w:t xml:space="preserve"> </w:t>
      </w:r>
      <w:r>
        <w:t xml:space="preserve">“Libraries or fire shrines: Reinterpreting the function of ‘annex buildings’ in Khmer Śaiva temples from the prism of early Śaivism”, in </w:t>
      </w:r>
      <w:r>
        <w:rPr>
          <w:i/>
        </w:rPr>
        <w:t>The Creative South: Buddhist and Hindu Art in Mediaeval Maritime Asia,</w:t>
      </w:r>
      <w:r>
        <w:t xml:space="preserve"> vol. 1, ed. by Andrea Acri and Peter Sharrock (Singapore, ISEAS – Yusof Ishak Institute): 222-88.</w:t>
      </w:r>
      <w:r>
        <w:tab/>
      </w:r>
      <w:r>
        <w:rPr>
          <w:b/>
        </w:rPr>
        <w:t xml:space="preserve"> download</w:t>
      </w:r>
    </w:p>
    <w:p w14:paraId="44883888" w14:textId="0016E046" w:rsidR="00BE3143" w:rsidRPr="00510FA8" w:rsidRDefault="00BE3143" w:rsidP="00226E1F">
      <w:pPr>
        <w:pStyle w:val="BodyText"/>
        <w:tabs>
          <w:tab w:val="clear" w:pos="2880"/>
        </w:tabs>
        <w:ind w:hanging="360"/>
        <w:rPr>
          <w:i/>
          <w:color w:val="000000" w:themeColor="text1"/>
          <w:szCs w:val="24"/>
        </w:rPr>
      </w:pPr>
      <w:r w:rsidRPr="00510FA8">
        <w:rPr>
          <w:color w:val="000000" w:themeColor="text1"/>
          <w:szCs w:val="24"/>
        </w:rPr>
        <w:t xml:space="preserve">Laur, Jean 2002:  </w:t>
      </w:r>
      <w:r w:rsidRPr="00510FA8">
        <w:rPr>
          <w:i/>
          <w:color w:val="000000" w:themeColor="text1"/>
          <w:szCs w:val="24"/>
        </w:rPr>
        <w:t>Angkor: an illustrated guide to the monuments</w:t>
      </w:r>
      <w:r w:rsidRPr="00510FA8">
        <w:rPr>
          <w:color w:val="000000" w:themeColor="text1"/>
          <w:szCs w:val="24"/>
        </w:rPr>
        <w:t xml:space="preserve"> (Paris: Flammarion).</w:t>
      </w:r>
      <w:r w:rsidRPr="00510FA8">
        <w:rPr>
          <w:color w:val="000000" w:themeColor="text1"/>
          <w:szCs w:val="24"/>
        </w:rPr>
        <w:tab/>
      </w:r>
      <w:r w:rsidR="007C173B" w:rsidRPr="00510FA8">
        <w:rPr>
          <w:color w:val="000000" w:themeColor="text1"/>
          <w:szCs w:val="24"/>
        </w:rPr>
        <w:br/>
      </w:r>
      <w:r w:rsidR="007C173B" w:rsidRPr="00510FA8">
        <w:rPr>
          <w:color w:val="000000" w:themeColor="text1"/>
          <w:szCs w:val="24"/>
        </w:rPr>
        <w:tab/>
      </w:r>
      <w:r w:rsidR="007C173B" w:rsidRPr="00510FA8">
        <w:rPr>
          <w:b/>
          <w:color w:val="000000" w:themeColor="text1"/>
          <w:szCs w:val="24"/>
        </w:rPr>
        <w:t>Sackler VW Lau</w:t>
      </w:r>
      <w:r w:rsidR="007C36B3" w:rsidRPr="00510FA8">
        <w:rPr>
          <w:b/>
          <w:color w:val="000000" w:themeColor="text1"/>
          <w:szCs w:val="24"/>
        </w:rPr>
        <w:t xml:space="preserve">; </w:t>
      </w:r>
      <w:r w:rsidR="007C36B3" w:rsidRPr="00510FA8">
        <w:rPr>
          <w:i/>
          <w:color w:val="000000" w:themeColor="text1"/>
          <w:szCs w:val="24"/>
        </w:rPr>
        <w:t>disregard</w:t>
      </w:r>
    </w:p>
    <w:p w14:paraId="38ED8DB4" w14:textId="62524C93" w:rsidR="00BE3143" w:rsidRPr="00510FA8" w:rsidRDefault="00BE3143" w:rsidP="00226E1F">
      <w:pPr>
        <w:pStyle w:val="BodyText"/>
        <w:tabs>
          <w:tab w:val="clear" w:pos="2880"/>
        </w:tabs>
        <w:ind w:hanging="360"/>
        <w:rPr>
          <w:b/>
          <w:color w:val="000000" w:themeColor="text1"/>
          <w:szCs w:val="24"/>
        </w:rPr>
      </w:pPr>
      <w:r w:rsidRPr="00510FA8">
        <w:rPr>
          <w:color w:val="000000" w:themeColor="text1"/>
          <w:szCs w:val="24"/>
        </w:rPr>
        <w:t>Loizeau, Rachel 2010:  “The Rama Legend at the Baphuon and Angkor Wat Temples”, paper presented at the ACM Singapore conference, July 2010.</w:t>
      </w:r>
      <w:r w:rsidRPr="00510FA8">
        <w:rPr>
          <w:color w:val="000000" w:themeColor="text1"/>
          <w:szCs w:val="24"/>
        </w:rPr>
        <w:tab/>
      </w:r>
      <w:r w:rsidRPr="00510FA8">
        <w:rPr>
          <w:b/>
          <w:color w:val="000000" w:themeColor="text1"/>
          <w:szCs w:val="24"/>
        </w:rPr>
        <w:t>printout</w:t>
      </w:r>
    </w:p>
    <w:p w14:paraId="558C4451" w14:textId="14055E47" w:rsidR="002A1E46" w:rsidRPr="00510FA8" w:rsidRDefault="002A1E46" w:rsidP="00226E1F">
      <w:pPr>
        <w:pStyle w:val="BodyText"/>
        <w:tabs>
          <w:tab w:val="clear" w:pos="2880"/>
        </w:tabs>
        <w:ind w:hanging="360"/>
        <w:rPr>
          <w:rFonts w:eastAsia="Gentium Basic"/>
          <w:b/>
          <w:color w:val="000000" w:themeColor="text1"/>
        </w:rPr>
      </w:pPr>
      <w:r w:rsidRPr="00510FA8">
        <w:rPr>
          <w:rFonts w:eastAsia="Gentium Basic"/>
          <w:color w:val="000000" w:themeColor="text1"/>
        </w:rPr>
        <w:t>Loizeau, Rachel 2016:  “Indi</w:t>
      </w:r>
      <w:r w:rsidR="004F067B">
        <w:rPr>
          <w:rFonts w:eastAsia="Gentium Basic"/>
          <w:color w:val="000000" w:themeColor="text1"/>
        </w:rPr>
        <w:t>c</w:t>
      </w:r>
      <w:r w:rsidRPr="00510FA8">
        <w:rPr>
          <w:rFonts w:eastAsia="Gentium Basic"/>
          <w:color w:val="000000" w:themeColor="text1"/>
        </w:rPr>
        <w:t xml:space="preserve"> epics in Khmer art: narrative reliefs of Baphuon”, in </w:t>
      </w:r>
      <w:r w:rsidRPr="00510FA8">
        <w:rPr>
          <w:rFonts w:eastAsia="Gentium Basic"/>
          <w:i/>
          <w:color w:val="000000" w:themeColor="text1"/>
        </w:rPr>
        <w:t>Art of Cambodia: interactions with India,</w:t>
      </w:r>
      <w:r w:rsidRPr="00510FA8">
        <w:rPr>
          <w:rFonts w:eastAsia="Gentium Basic"/>
          <w:color w:val="000000" w:themeColor="text1"/>
        </w:rPr>
        <w:t xml:space="preserve"> ed. by Swati Chemburkar (Mumbai: Marg Publications) = </w:t>
      </w:r>
      <w:r w:rsidRPr="00510FA8">
        <w:rPr>
          <w:rFonts w:eastAsia="Gentium Basic"/>
          <w:i/>
          <w:color w:val="000000" w:themeColor="text1"/>
        </w:rPr>
        <w:t xml:space="preserve">Marg </w:t>
      </w:r>
      <w:r w:rsidRPr="00510FA8">
        <w:rPr>
          <w:rFonts w:eastAsia="Gentium Basic"/>
          <w:color w:val="000000" w:themeColor="text1"/>
        </w:rPr>
        <w:t>67.2: 32-41.</w:t>
      </w:r>
      <w:r w:rsidR="004F067B">
        <w:rPr>
          <w:rFonts w:eastAsia="Gentium Basic"/>
          <w:color w:val="000000"/>
        </w:rPr>
        <w:t xml:space="preserve">  [repr. </w:t>
      </w:r>
      <w:r w:rsidR="004F067B">
        <w:rPr>
          <w:rFonts w:eastAsia="Gentium Basic"/>
          <w:i/>
          <w:color w:val="000000"/>
        </w:rPr>
        <w:t xml:space="preserve">MARG </w:t>
      </w:r>
      <w:r w:rsidR="004F067B">
        <w:rPr>
          <w:rFonts w:eastAsia="Gentium Basic"/>
          <w:color w:val="000000"/>
        </w:rPr>
        <w:t>73.2-3: 214-23]</w:t>
      </w:r>
      <w:r w:rsidR="004F067B" w:rsidRPr="00256BDC">
        <w:rPr>
          <w:rFonts w:eastAsia="Gentium Basic"/>
          <w:color w:val="000000"/>
        </w:rPr>
        <w:tab/>
      </w:r>
      <w:r w:rsidR="004F067B" w:rsidRPr="00256BDC">
        <w:rPr>
          <w:rFonts w:eastAsia="Gentium Basic"/>
          <w:b/>
          <w:color w:val="000000"/>
        </w:rPr>
        <w:t>download</w:t>
      </w:r>
      <w:r w:rsidR="004F067B">
        <w:rPr>
          <w:rFonts w:eastAsia="Gentium Basic"/>
          <w:b/>
          <w:color w:val="000000"/>
        </w:rPr>
        <w:t xml:space="preserve"> (both)</w:t>
      </w:r>
    </w:p>
    <w:p w14:paraId="48815047" w14:textId="7B1B6B51" w:rsidR="00D065E4" w:rsidRPr="00510FA8" w:rsidRDefault="00D065E4" w:rsidP="00D065E4">
      <w:pPr>
        <w:rPr>
          <w:b/>
          <w:color w:val="000000" w:themeColor="text1"/>
        </w:rPr>
      </w:pPr>
      <w:r w:rsidRPr="00510FA8">
        <w:rPr>
          <w:color w:val="000000" w:themeColor="text1"/>
        </w:rPr>
        <w:t>Loizeau, Rachel 2021:  “Rāmāyaṇa in Khmer sculpture with special reference to the Yuddhakāṇḍa, 10th-12th centuries” in Dhar 2021a: 85-102.</w:t>
      </w:r>
      <w:r w:rsidRPr="00510FA8">
        <w:rPr>
          <w:color w:val="000000" w:themeColor="text1"/>
        </w:rPr>
        <w:tab/>
      </w:r>
      <w:r w:rsidR="00AA76E6" w:rsidRPr="00510FA8">
        <w:rPr>
          <w:rFonts w:cs="Courier New"/>
          <w:b/>
          <w:color w:val="000000" w:themeColor="text1"/>
        </w:rPr>
        <w:t>own copy (vol.)</w:t>
      </w:r>
    </w:p>
    <w:p w14:paraId="0C0099BF" w14:textId="0E16F2CE" w:rsidR="001B0D20" w:rsidRPr="00510FA8" w:rsidRDefault="001B0D20" w:rsidP="00226E1F">
      <w:pPr>
        <w:pStyle w:val="BodyText"/>
        <w:tabs>
          <w:tab w:val="clear" w:pos="2880"/>
        </w:tabs>
        <w:ind w:hanging="360"/>
        <w:rPr>
          <w:rFonts w:eastAsia="Gentium"/>
          <w:color w:val="000000" w:themeColor="text1"/>
          <w:szCs w:val="24"/>
        </w:rPr>
      </w:pPr>
      <w:r w:rsidRPr="00510FA8">
        <w:rPr>
          <w:rFonts w:eastAsia="Arial Unicode MS" w:cs="Arial Unicode MS"/>
          <w:color w:val="000000" w:themeColor="text1"/>
        </w:rPr>
        <w:t xml:space="preserve">Ly, Boreth 2005:  “Picture-perfect pairing: the politics and poetics of avisual narrative program at Banteay Srei”, </w:t>
      </w:r>
      <w:r w:rsidRPr="00510FA8">
        <w:rPr>
          <w:rFonts w:eastAsia="Arial Unicode MS" w:cs="Arial Unicode MS"/>
          <w:i/>
          <w:color w:val="000000" w:themeColor="text1"/>
        </w:rPr>
        <w:t>Udaya</w:t>
      </w:r>
      <w:r w:rsidRPr="00510FA8">
        <w:rPr>
          <w:rFonts w:eastAsia="Arial Unicode MS" w:cs="Arial Unicode MS"/>
          <w:color w:val="000000" w:themeColor="text1"/>
        </w:rPr>
        <w:t xml:space="preserve"> 6: 151-85.</w:t>
      </w:r>
      <w:r w:rsidRPr="00510FA8">
        <w:rPr>
          <w:rFonts w:eastAsia="Arial Unicode MS" w:cs="Arial Unicode MS"/>
          <w:color w:val="000000" w:themeColor="text1"/>
        </w:rPr>
        <w:tab/>
      </w:r>
      <w:r w:rsidRPr="00510FA8">
        <w:rPr>
          <w:rFonts w:eastAsia="Arial Unicode MS" w:cs="Arial Unicode MS"/>
          <w:b/>
          <w:color w:val="000000" w:themeColor="text1"/>
        </w:rPr>
        <w:t>download</w:t>
      </w:r>
    </w:p>
    <w:p w14:paraId="0C61F322" w14:textId="1BBF111F" w:rsidR="00BE3143" w:rsidRPr="00510FA8" w:rsidRDefault="00BE3143" w:rsidP="00226E1F">
      <w:pPr>
        <w:pStyle w:val="BodyText"/>
        <w:tabs>
          <w:tab w:val="clear" w:pos="2880"/>
        </w:tabs>
        <w:ind w:hanging="360"/>
        <w:rPr>
          <w:color w:val="000000" w:themeColor="text1"/>
          <w:szCs w:val="24"/>
          <w:lang w:bidi="x-none"/>
        </w:rPr>
      </w:pPr>
      <w:r w:rsidRPr="00510FA8">
        <w:rPr>
          <w:color w:val="000000" w:themeColor="text1"/>
          <w:szCs w:val="24"/>
        </w:rPr>
        <w:t>Mannikka, Eleanor 1994:  “The Battle of Lanka at Angkor Wat: a visual metaphor”, in Dehejia (ed.) 1994: 127-38.</w:t>
      </w:r>
      <w:r w:rsidRPr="00510FA8">
        <w:rPr>
          <w:color w:val="000000" w:themeColor="text1"/>
          <w:szCs w:val="24"/>
        </w:rPr>
        <w:tab/>
      </w:r>
      <w:r w:rsidRPr="00510FA8">
        <w:rPr>
          <w:b/>
          <w:color w:val="000000" w:themeColor="text1"/>
          <w:szCs w:val="24"/>
        </w:rPr>
        <w:t>own copy</w:t>
      </w:r>
    </w:p>
    <w:p w14:paraId="24B9106E" w14:textId="77777777" w:rsidR="00BE3143" w:rsidRPr="00510FA8" w:rsidRDefault="00BE3143" w:rsidP="00226E1F">
      <w:pPr>
        <w:pStyle w:val="BodyText"/>
        <w:tabs>
          <w:tab w:val="clear" w:pos="2880"/>
        </w:tabs>
        <w:ind w:hanging="360"/>
        <w:rPr>
          <w:color w:val="000000" w:themeColor="text1"/>
          <w:szCs w:val="24"/>
        </w:rPr>
      </w:pPr>
      <w:r w:rsidRPr="00510FA8">
        <w:rPr>
          <w:color w:val="000000" w:themeColor="text1"/>
          <w:szCs w:val="24"/>
          <w:lang w:bidi="x-none"/>
        </w:rPr>
        <w:t xml:space="preserve">Maxwell, Thomas S. 2006: </w:t>
      </w:r>
      <w:r w:rsidRPr="00510FA8">
        <w:rPr>
          <w:i/>
          <w:color w:val="000000" w:themeColor="text1"/>
          <w:szCs w:val="24"/>
          <w:lang w:bidi="x-none"/>
        </w:rPr>
        <w:t>Of gods, kings, and men: the reliefs of Angkor Wat</w:t>
      </w:r>
      <w:r w:rsidRPr="00510FA8">
        <w:rPr>
          <w:color w:val="000000" w:themeColor="text1"/>
          <w:szCs w:val="24"/>
          <w:lang w:bidi="x-none"/>
        </w:rPr>
        <w:t>, photographs, Jaroslav Poncar; text, T.S.M. (Chiang Mai, Thailand: Silkworm Books).</w:t>
      </w:r>
      <w:r w:rsidRPr="00510FA8">
        <w:rPr>
          <w:color w:val="000000" w:themeColor="text1"/>
          <w:szCs w:val="24"/>
          <w:lang w:bidi="x-none"/>
        </w:rPr>
        <w:br/>
      </w:r>
      <w:r w:rsidRPr="00510FA8">
        <w:rPr>
          <w:color w:val="000000" w:themeColor="text1"/>
          <w:szCs w:val="24"/>
          <w:lang w:bidi="x-none"/>
        </w:rPr>
        <w:tab/>
      </w:r>
      <w:r w:rsidRPr="00510FA8">
        <w:rPr>
          <w:b/>
          <w:color w:val="000000" w:themeColor="text1"/>
          <w:szCs w:val="24"/>
        </w:rPr>
        <w:t>SOAS  FND.L /994325</w:t>
      </w:r>
      <w:r w:rsidRPr="00510FA8">
        <w:rPr>
          <w:b/>
          <w:color w:val="000000" w:themeColor="text1"/>
          <w:szCs w:val="24"/>
        </w:rPr>
        <w:br/>
      </w:r>
      <w:r w:rsidRPr="00510FA8">
        <w:rPr>
          <w:color w:val="000000" w:themeColor="text1"/>
          <w:szCs w:val="24"/>
        </w:rPr>
        <w:t xml:space="preserve">[The Battle of Lanka: Rama and Ravana, pp. 87-107 (the text just outlines the narrative but there are good photos, with pp 94-106 entirely photos)] </w:t>
      </w:r>
    </w:p>
    <w:p w14:paraId="50841039" w14:textId="04BDE9EB" w:rsidR="0020651C" w:rsidRPr="00510FA8" w:rsidRDefault="0020651C" w:rsidP="00226E1F">
      <w:pPr>
        <w:pStyle w:val="BodyText"/>
        <w:tabs>
          <w:tab w:val="clear" w:pos="2880"/>
        </w:tabs>
        <w:ind w:hanging="360"/>
        <w:rPr>
          <w:rFonts w:eastAsia="Gentium Basic" w:cs="Gentium Basic"/>
          <w:b/>
          <w:color w:val="000000" w:themeColor="text1"/>
          <w:lang w:bidi="x-none"/>
        </w:rPr>
      </w:pPr>
      <w:r w:rsidRPr="00510FA8">
        <w:rPr>
          <w:rFonts w:eastAsia="Gentium Basic" w:cs="Gentium Basic"/>
          <w:color w:val="000000" w:themeColor="text1"/>
          <w:lang w:bidi="x-none"/>
        </w:rPr>
        <w:t xml:space="preserve">Maxwell, Thomas S. 2007:  “The Stele inscription of Preah Khan, Angkor: text with translation and commentary”, </w:t>
      </w:r>
      <w:r w:rsidRPr="00510FA8">
        <w:rPr>
          <w:rFonts w:eastAsia="Gentium Basic" w:cs="Gentium Basic"/>
          <w:i/>
          <w:color w:val="000000" w:themeColor="text1"/>
          <w:lang w:bidi="x-none"/>
        </w:rPr>
        <w:t>Udaya</w:t>
      </w:r>
      <w:r w:rsidR="00692054" w:rsidRPr="00510FA8">
        <w:rPr>
          <w:rFonts w:eastAsia="Gentium Basic" w:cs="Gentium Basic"/>
          <w:color w:val="000000" w:themeColor="text1"/>
          <w:lang w:bidi="x-none"/>
        </w:rPr>
        <w:t xml:space="preserve"> 8: 1-113</w:t>
      </w:r>
      <w:r w:rsidRPr="00510FA8">
        <w:rPr>
          <w:rFonts w:eastAsia="Gentium Basic" w:cs="Gentium Basic"/>
          <w:color w:val="000000" w:themeColor="text1"/>
          <w:lang w:bidi="x-none"/>
        </w:rPr>
        <w:t>.</w:t>
      </w:r>
      <w:r w:rsidRPr="00510FA8">
        <w:rPr>
          <w:rFonts w:eastAsia="Gentium Basic" w:cs="Gentium Basic"/>
          <w:color w:val="000000" w:themeColor="text1"/>
          <w:lang w:bidi="x-none"/>
        </w:rPr>
        <w:tab/>
      </w:r>
      <w:r w:rsidRPr="00510FA8">
        <w:rPr>
          <w:rFonts w:eastAsia="Gentium Basic" w:cs="Gentium Basic"/>
          <w:b/>
          <w:color w:val="000000" w:themeColor="text1"/>
          <w:lang w:bidi="x-none"/>
        </w:rPr>
        <w:t>download</w:t>
      </w:r>
    </w:p>
    <w:p w14:paraId="7BF3FFF4" w14:textId="00AB5A0B" w:rsidR="00F607E0" w:rsidRDefault="00F607E0" w:rsidP="00226E1F">
      <w:pPr>
        <w:pStyle w:val="BodyText"/>
        <w:tabs>
          <w:tab w:val="clear" w:pos="2880"/>
        </w:tabs>
        <w:ind w:hanging="360"/>
        <w:rPr>
          <w:rFonts w:eastAsia="Gentium Basic" w:cs="Gentium Basic"/>
          <w:b/>
          <w:color w:val="000000" w:themeColor="text1"/>
          <w:lang w:bidi="x-none"/>
        </w:rPr>
      </w:pPr>
      <w:r w:rsidRPr="00510FA8">
        <w:rPr>
          <w:rFonts w:eastAsia="Gentium Basic" w:cs="Gentium Basic"/>
          <w:color w:val="000000" w:themeColor="text1"/>
          <w:lang w:bidi="x-none"/>
        </w:rPr>
        <w:t xml:space="preserve">Maxwell, Thomas S. 2009:  “A new Khmer and Sanskrit inscription at Banteay Chmar”, </w:t>
      </w:r>
      <w:r w:rsidRPr="00510FA8">
        <w:rPr>
          <w:rFonts w:eastAsia="Gentium Basic" w:cs="Gentium Basic"/>
          <w:i/>
          <w:color w:val="000000" w:themeColor="text1"/>
          <w:lang w:bidi="x-none"/>
        </w:rPr>
        <w:t>Udaya</w:t>
      </w:r>
      <w:r w:rsidRPr="00510FA8">
        <w:rPr>
          <w:rFonts w:eastAsia="Gentium Basic" w:cs="Gentium Basic"/>
          <w:color w:val="000000" w:themeColor="text1"/>
          <w:lang w:bidi="x-none"/>
        </w:rPr>
        <w:t xml:space="preserve"> 10: 135-201.</w:t>
      </w:r>
      <w:r w:rsidRPr="00510FA8">
        <w:rPr>
          <w:rFonts w:eastAsia="Gentium Basic" w:cs="Gentium Basic"/>
          <w:color w:val="000000" w:themeColor="text1"/>
          <w:lang w:bidi="x-none"/>
        </w:rPr>
        <w:tab/>
      </w:r>
      <w:r w:rsidRPr="00510FA8">
        <w:rPr>
          <w:rFonts w:eastAsia="Gentium Basic" w:cs="Gentium Basic"/>
          <w:b/>
          <w:color w:val="000000" w:themeColor="text1"/>
          <w:lang w:bidi="x-none"/>
        </w:rPr>
        <w:t>download</w:t>
      </w:r>
    </w:p>
    <w:p w14:paraId="48AA0C12" w14:textId="3E9DF199" w:rsidR="00C34FC0" w:rsidRPr="00510FA8" w:rsidRDefault="00C34FC0" w:rsidP="00226E1F">
      <w:pPr>
        <w:pStyle w:val="BodyText"/>
        <w:tabs>
          <w:tab w:val="clear" w:pos="2880"/>
        </w:tabs>
        <w:ind w:hanging="360"/>
        <w:rPr>
          <w:color w:val="000000" w:themeColor="text1"/>
          <w:szCs w:val="24"/>
        </w:rPr>
      </w:pPr>
      <w:r>
        <w:lastRenderedPageBreak/>
        <w:t xml:space="preserve">Nafilyan, Guy 1969:  </w:t>
      </w:r>
      <w:r>
        <w:rPr>
          <w:i/>
        </w:rPr>
        <w:t xml:space="preserve">Angkor Vat: description graphique du temple, </w:t>
      </w:r>
      <w:r>
        <w:t>Publications de l’École Française d’Extrême-Orient, Mémoire Archéologique IV (Paris: EFEO).</w:t>
      </w:r>
      <w:r>
        <w:tab/>
      </w:r>
      <w:r>
        <w:rPr>
          <w:b/>
        </w:rPr>
        <w:t>Bod. M90.L00002</w:t>
      </w:r>
      <w:r>
        <w:br/>
        <w:t>[extremely detailed plans and elevations of entire monument]</w:t>
      </w:r>
    </w:p>
    <w:p w14:paraId="35699CD4" w14:textId="77777777" w:rsidR="00BE3143" w:rsidRPr="00510FA8" w:rsidRDefault="00BE3143" w:rsidP="00226E1F">
      <w:pPr>
        <w:pStyle w:val="BodyText"/>
        <w:tabs>
          <w:tab w:val="clear" w:pos="2880"/>
        </w:tabs>
        <w:ind w:hanging="360"/>
        <w:rPr>
          <w:color w:val="000000" w:themeColor="text1"/>
          <w:szCs w:val="24"/>
        </w:rPr>
      </w:pPr>
      <w:r w:rsidRPr="00510FA8">
        <w:rPr>
          <w:color w:val="000000" w:themeColor="text1"/>
          <w:szCs w:val="24"/>
        </w:rPr>
        <w:t xml:space="preserve">Nafilyan, Jacqueline and Guy 1997:  </w:t>
      </w:r>
      <w:r w:rsidRPr="00510FA8">
        <w:rPr>
          <w:i/>
          <w:color w:val="000000" w:themeColor="text1"/>
          <w:szCs w:val="24"/>
        </w:rPr>
        <w:t>Peintures murales des monastères bouddhiques au Cambodge</w:t>
      </w:r>
      <w:r w:rsidRPr="00510FA8">
        <w:rPr>
          <w:color w:val="000000" w:themeColor="text1"/>
          <w:szCs w:val="24"/>
        </w:rPr>
        <w:t xml:space="preserve"> (Paris: Maisonneuve et Larose).</w:t>
      </w:r>
      <w:r w:rsidRPr="00510FA8">
        <w:rPr>
          <w:color w:val="000000" w:themeColor="text1"/>
          <w:szCs w:val="24"/>
        </w:rPr>
        <w:tab/>
      </w:r>
      <w:r w:rsidRPr="00510FA8">
        <w:rPr>
          <w:b/>
          <w:color w:val="000000" w:themeColor="text1"/>
          <w:szCs w:val="24"/>
        </w:rPr>
        <w:t>Sackler, 3rd floor Vwg Naf;  notes</w:t>
      </w:r>
      <w:r w:rsidRPr="00510FA8">
        <w:rPr>
          <w:color w:val="000000" w:themeColor="text1"/>
          <w:szCs w:val="24"/>
        </w:rPr>
        <w:t xml:space="preserve"> </w:t>
      </w:r>
    </w:p>
    <w:p w14:paraId="2FB23341" w14:textId="77777777" w:rsidR="00BE3143" w:rsidRPr="00510FA8" w:rsidRDefault="00BE3143" w:rsidP="00226E1F">
      <w:pPr>
        <w:pStyle w:val="BodyText"/>
        <w:tabs>
          <w:tab w:val="clear" w:pos="2880"/>
        </w:tabs>
        <w:ind w:hanging="360"/>
        <w:rPr>
          <w:color w:val="000000" w:themeColor="text1"/>
          <w:szCs w:val="24"/>
        </w:rPr>
      </w:pPr>
      <w:r w:rsidRPr="00510FA8">
        <w:rPr>
          <w:color w:val="000000" w:themeColor="text1"/>
          <w:szCs w:val="24"/>
        </w:rPr>
        <w:t xml:space="preserve">Narayanan, Vasudha 2013:  “Who is the strong-armed monkey who churns the ocean of milk?”, </w:t>
      </w:r>
      <w:r w:rsidRPr="00510FA8">
        <w:rPr>
          <w:i/>
          <w:color w:val="000000" w:themeColor="text1"/>
          <w:szCs w:val="24"/>
        </w:rPr>
        <w:t>Udaya: Journal of Khmer Studies</w:t>
      </w:r>
      <w:r w:rsidRPr="00510FA8">
        <w:rPr>
          <w:color w:val="000000" w:themeColor="text1"/>
          <w:szCs w:val="24"/>
        </w:rPr>
        <w:t xml:space="preserve"> 11:  3-28.</w:t>
      </w:r>
      <w:r w:rsidRPr="00510FA8">
        <w:rPr>
          <w:color w:val="000000" w:themeColor="text1"/>
          <w:szCs w:val="24"/>
        </w:rPr>
        <w:tab/>
      </w:r>
      <w:r w:rsidRPr="00510FA8">
        <w:rPr>
          <w:b/>
          <w:color w:val="000000" w:themeColor="text1"/>
          <w:szCs w:val="24"/>
        </w:rPr>
        <w:t>download</w:t>
      </w:r>
    </w:p>
    <w:p w14:paraId="62650DF7" w14:textId="77777777" w:rsidR="00BE3143" w:rsidRPr="00510FA8" w:rsidRDefault="00BE3143" w:rsidP="00226E1F">
      <w:pPr>
        <w:pStyle w:val="BodyText"/>
        <w:tabs>
          <w:tab w:val="clear" w:pos="2880"/>
        </w:tabs>
        <w:ind w:hanging="360"/>
        <w:rPr>
          <w:b/>
          <w:color w:val="000000" w:themeColor="text1"/>
          <w:szCs w:val="24"/>
        </w:rPr>
      </w:pPr>
      <w:r w:rsidRPr="00510FA8">
        <w:rPr>
          <w:color w:val="000000" w:themeColor="text1"/>
          <w:szCs w:val="24"/>
        </w:rPr>
        <w:t xml:space="preserve">Parmentier, Henri, 1912:  “Catalogue du Musé khmèr de Phnom Péñ”, </w:t>
      </w:r>
      <w:r w:rsidRPr="00510FA8">
        <w:rPr>
          <w:i/>
          <w:color w:val="000000" w:themeColor="text1"/>
          <w:szCs w:val="24"/>
        </w:rPr>
        <w:t>BEFEO</w:t>
      </w:r>
      <w:r w:rsidRPr="00510FA8">
        <w:rPr>
          <w:color w:val="000000" w:themeColor="text1"/>
          <w:szCs w:val="24"/>
        </w:rPr>
        <w:t xml:space="preserve"> 12: 1-60.</w:t>
      </w:r>
      <w:r w:rsidRPr="00510FA8">
        <w:rPr>
          <w:color w:val="000000" w:themeColor="text1"/>
          <w:szCs w:val="24"/>
        </w:rPr>
        <w:tab/>
      </w:r>
      <w:r w:rsidRPr="00510FA8">
        <w:rPr>
          <w:b/>
          <w:color w:val="000000" w:themeColor="text1"/>
          <w:szCs w:val="24"/>
        </w:rPr>
        <w:t>download</w:t>
      </w:r>
    </w:p>
    <w:p w14:paraId="3DC395CD" w14:textId="276DC710" w:rsidR="00407690" w:rsidRPr="00510FA8" w:rsidRDefault="00407690" w:rsidP="00226E1F">
      <w:pPr>
        <w:pStyle w:val="BodyText"/>
        <w:tabs>
          <w:tab w:val="clear" w:pos="2880"/>
        </w:tabs>
        <w:ind w:hanging="360"/>
        <w:rPr>
          <w:color w:val="000000" w:themeColor="text1"/>
        </w:rPr>
      </w:pPr>
      <w:r w:rsidRPr="00510FA8">
        <w:rPr>
          <w:rFonts w:eastAsia="Gentium Basic"/>
          <w:color w:val="000000" w:themeColor="text1"/>
        </w:rPr>
        <w:t xml:space="preserve">Przyłuski, J. </w:t>
      </w:r>
      <w:r w:rsidRPr="00510FA8">
        <w:rPr>
          <w:rFonts w:cs="Garamond"/>
          <w:color w:val="000000" w:themeColor="text1"/>
          <w:lang w:val="en-US"/>
        </w:rPr>
        <w:t xml:space="preserve">1921-23, “La légende de Rama dans les bas-reliefs d’Angkor Vat”, </w:t>
      </w:r>
      <w:r w:rsidRPr="00510FA8">
        <w:rPr>
          <w:rFonts w:cs="Garamond"/>
          <w:i/>
          <w:color w:val="000000" w:themeColor="text1"/>
          <w:lang w:val="en-US"/>
        </w:rPr>
        <w:t>Arts et Archéologie Khmère</w:t>
      </w:r>
      <w:r w:rsidRPr="00510FA8">
        <w:rPr>
          <w:rFonts w:cs="Garamond"/>
          <w:color w:val="000000" w:themeColor="text1"/>
          <w:lang w:val="en-US"/>
        </w:rPr>
        <w:t xml:space="preserve"> I: 319-330</w:t>
      </w:r>
      <w:r w:rsidR="00254786" w:rsidRPr="00510FA8">
        <w:rPr>
          <w:rFonts w:cs="Garamond"/>
          <w:color w:val="000000" w:themeColor="text1"/>
          <w:lang w:val="en-US"/>
        </w:rPr>
        <w:t xml:space="preserve"> including pll. 19-22</w:t>
      </w:r>
      <w:r w:rsidRPr="00510FA8">
        <w:rPr>
          <w:rFonts w:cs="Garamond"/>
          <w:color w:val="000000" w:themeColor="text1"/>
          <w:lang w:val="en-US"/>
        </w:rPr>
        <w:t>.</w:t>
      </w:r>
      <w:r w:rsidRPr="00510FA8">
        <w:rPr>
          <w:rFonts w:cs="Garamond"/>
          <w:color w:val="000000" w:themeColor="text1"/>
          <w:lang w:val="en-US"/>
        </w:rPr>
        <w:tab/>
      </w:r>
      <w:r w:rsidRPr="00510FA8">
        <w:rPr>
          <w:rFonts w:cs="Garamond"/>
          <w:b/>
          <w:color w:val="000000" w:themeColor="text1"/>
          <w:lang w:val="en-US"/>
        </w:rPr>
        <w:t>Per. 247189 c.2</w:t>
      </w:r>
      <w:r w:rsidR="0003688A" w:rsidRPr="00510FA8">
        <w:rPr>
          <w:rFonts w:cs="Garamond"/>
          <w:b/>
          <w:color w:val="000000" w:themeColor="text1"/>
          <w:lang w:val="en-US"/>
        </w:rPr>
        <w:br/>
      </w:r>
      <w:r w:rsidR="0003688A" w:rsidRPr="00510FA8">
        <w:rPr>
          <w:color w:val="000000" w:themeColor="text1"/>
          <w:szCs w:val="24"/>
        </w:rPr>
        <w:t>[</w:t>
      </w:r>
      <w:r w:rsidR="0003688A" w:rsidRPr="00510FA8">
        <w:rPr>
          <w:color w:val="000000" w:themeColor="text1"/>
        </w:rPr>
        <w:t xml:space="preserve">comments on: Viṣṇu consenting to descend as Rāma, Sītā’s </w:t>
      </w:r>
      <w:r w:rsidR="0003688A" w:rsidRPr="00510FA8">
        <w:rPr>
          <w:i/>
          <w:color w:val="000000" w:themeColor="text1"/>
        </w:rPr>
        <w:t>svayaṃvara,</w:t>
      </w:r>
      <w:r w:rsidR="0003688A" w:rsidRPr="00510FA8">
        <w:rPr>
          <w:color w:val="000000" w:themeColor="text1"/>
        </w:rPr>
        <w:t xml:space="preserve"> death of Virādha, death of Kabandha, alliance of Rāma and Sugrīva, duel between Vālin and Sugrīva, Rāvaṇa quelled by Śiva (no locations noted)]</w:t>
      </w:r>
    </w:p>
    <w:p w14:paraId="6FA3356A" w14:textId="21E446DC" w:rsidR="00256092" w:rsidRPr="00CE1E94" w:rsidRDefault="00256092" w:rsidP="00256092">
      <w:pPr>
        <w:numPr>
          <w:ilvl w:val="0"/>
          <w:numId w:val="1"/>
        </w:numPr>
        <w:spacing w:before="80"/>
        <w:ind w:left="360" w:hanging="360"/>
      </w:pPr>
      <w:r w:rsidRPr="00450D07">
        <w:rPr>
          <w:rFonts w:cs="Arial"/>
        </w:rPr>
        <w:t>Rooney, Dawn F.</w:t>
      </w:r>
      <w:r>
        <w:rPr>
          <w:rFonts w:cs="Arial"/>
        </w:rPr>
        <w:t xml:space="preserve"> 2006:  </w:t>
      </w:r>
      <w:r>
        <w:rPr>
          <w:rFonts w:cs="Arial"/>
          <w:i/>
        </w:rPr>
        <w:t xml:space="preserve">Angkor: Cambodia’s wondrous Khmer temples </w:t>
      </w:r>
      <w:r>
        <w:rPr>
          <w:rFonts w:cs="Arial"/>
        </w:rPr>
        <w:t>(Hong Kong: Odyssey).</w:t>
      </w:r>
      <w:r>
        <w:rPr>
          <w:rFonts w:cs="Arial"/>
        </w:rPr>
        <w:tab/>
      </w:r>
      <w:r>
        <w:rPr>
          <w:rFonts w:cs="Arial"/>
          <w:b/>
        </w:rPr>
        <w:t>Bod. (stack)</w:t>
      </w:r>
      <w:r w:rsidR="008D19FF">
        <w:rPr>
          <w:rFonts w:cs="Arial"/>
          <w:b/>
        </w:rPr>
        <w:t>; various temple plans scanned</w:t>
      </w:r>
    </w:p>
    <w:p w14:paraId="397A6E1B" w14:textId="28DECB9D" w:rsidR="004A61A8" w:rsidRPr="00510FA8" w:rsidRDefault="004A61A8" w:rsidP="00226E1F">
      <w:pPr>
        <w:pStyle w:val="BodyText"/>
        <w:tabs>
          <w:tab w:val="clear" w:pos="2880"/>
        </w:tabs>
        <w:ind w:hanging="360"/>
        <w:rPr>
          <w:color w:val="000000" w:themeColor="text1"/>
          <w:szCs w:val="24"/>
        </w:rPr>
      </w:pPr>
      <w:r w:rsidRPr="00510FA8">
        <w:rPr>
          <w:rFonts w:eastAsia="Gentium Basic" w:cs="Gentium Basic"/>
          <w:color w:val="000000" w:themeColor="text1"/>
        </w:rPr>
        <w:t xml:space="preserve">Roveda, Vittorio 1999:  </w:t>
      </w:r>
      <w:r w:rsidRPr="00510FA8">
        <w:rPr>
          <w:rFonts w:eastAsia="Gentium Basic" w:cs="Gentium Basic"/>
          <w:i/>
          <w:color w:val="000000" w:themeColor="text1"/>
        </w:rPr>
        <w:t>Narrative reliefs from the SW &amp; NW corner pavilions of Angkor Wat</w:t>
      </w:r>
      <w:r w:rsidRPr="00510FA8">
        <w:rPr>
          <w:rFonts w:eastAsia="Gentium Basic" w:cs="Gentium Basic"/>
          <w:color w:val="000000" w:themeColor="text1"/>
        </w:rPr>
        <w:t xml:space="preserve"> (London: SOAS [doctoral thesis]).</w:t>
      </w:r>
      <w:r w:rsidRPr="00510FA8">
        <w:rPr>
          <w:rFonts w:eastAsia="Gentium Basic" w:cs="Gentium Basic"/>
          <w:color w:val="000000" w:themeColor="text1"/>
        </w:rPr>
        <w:tab/>
      </w:r>
      <w:r w:rsidRPr="00510FA8">
        <w:rPr>
          <w:rFonts w:eastAsia="Gentium Basic" w:cs="Gentium Basic"/>
          <w:b/>
          <w:color w:val="000000" w:themeColor="text1"/>
        </w:rPr>
        <w:t>download</w:t>
      </w:r>
    </w:p>
    <w:p w14:paraId="59D5B643" w14:textId="77777777" w:rsidR="00BE3143" w:rsidRPr="00510FA8" w:rsidRDefault="00BE3143" w:rsidP="00226E1F">
      <w:pPr>
        <w:pStyle w:val="BodyText"/>
        <w:tabs>
          <w:tab w:val="clear" w:pos="2880"/>
        </w:tabs>
        <w:ind w:hanging="360"/>
        <w:rPr>
          <w:color w:val="000000" w:themeColor="text1"/>
          <w:szCs w:val="24"/>
        </w:rPr>
      </w:pPr>
      <w:r w:rsidRPr="00510FA8">
        <w:rPr>
          <w:color w:val="000000" w:themeColor="text1"/>
          <w:szCs w:val="24"/>
        </w:rPr>
        <w:t xml:space="preserve">Roveda, Vittorio 2002a:  </w:t>
      </w:r>
      <w:r w:rsidRPr="00510FA8">
        <w:rPr>
          <w:i/>
          <w:color w:val="000000" w:themeColor="text1"/>
          <w:szCs w:val="24"/>
        </w:rPr>
        <w:t>Sacred Angkor: the Carved Reliefs of Angkor Wat,</w:t>
      </w:r>
      <w:r w:rsidRPr="00510FA8">
        <w:rPr>
          <w:color w:val="000000" w:themeColor="text1"/>
          <w:szCs w:val="24"/>
        </w:rPr>
        <w:t xml:space="preserve"> photography by Jaro Poncar (Bangkok: River Books).</w:t>
      </w:r>
      <w:r w:rsidRPr="00510FA8">
        <w:rPr>
          <w:color w:val="000000" w:themeColor="text1"/>
          <w:szCs w:val="24"/>
        </w:rPr>
        <w:tab/>
      </w:r>
      <w:r w:rsidRPr="00510FA8">
        <w:rPr>
          <w:b/>
          <w:color w:val="000000" w:themeColor="text1"/>
          <w:szCs w:val="24"/>
        </w:rPr>
        <w:t>own copy; analysed</w:t>
      </w:r>
    </w:p>
    <w:p w14:paraId="76BE1A01" w14:textId="77777777" w:rsidR="00BE3143" w:rsidRPr="00510FA8" w:rsidRDefault="00BE3143" w:rsidP="00226E1F">
      <w:pPr>
        <w:pStyle w:val="BodyText"/>
        <w:tabs>
          <w:tab w:val="clear" w:pos="2880"/>
        </w:tabs>
        <w:ind w:hanging="360"/>
        <w:rPr>
          <w:color w:val="000000" w:themeColor="text1"/>
          <w:szCs w:val="24"/>
        </w:rPr>
      </w:pPr>
      <w:r w:rsidRPr="00510FA8">
        <w:rPr>
          <w:color w:val="000000" w:themeColor="text1"/>
          <w:szCs w:val="24"/>
        </w:rPr>
        <w:t xml:space="preserve">Roveda, Vittorio 2002b:  “Khmer Visual Narrative”, </w:t>
      </w:r>
      <w:r w:rsidRPr="00510FA8">
        <w:rPr>
          <w:i/>
          <w:color w:val="000000" w:themeColor="text1"/>
          <w:szCs w:val="24"/>
        </w:rPr>
        <w:t>Museum International</w:t>
      </w:r>
      <w:r w:rsidRPr="00510FA8">
        <w:rPr>
          <w:color w:val="000000" w:themeColor="text1"/>
          <w:szCs w:val="24"/>
        </w:rPr>
        <w:t xml:space="preserve"> 54: 44-49.</w:t>
      </w:r>
      <w:r w:rsidRPr="00510FA8">
        <w:rPr>
          <w:color w:val="000000" w:themeColor="text1"/>
          <w:szCs w:val="24"/>
        </w:rPr>
        <w:tab/>
      </w:r>
      <w:r w:rsidRPr="00510FA8">
        <w:rPr>
          <w:b/>
          <w:color w:val="000000" w:themeColor="text1"/>
          <w:szCs w:val="24"/>
        </w:rPr>
        <w:t>download</w:t>
      </w:r>
      <w:r w:rsidRPr="00510FA8">
        <w:rPr>
          <w:color w:val="000000" w:themeColor="text1"/>
          <w:szCs w:val="24"/>
        </w:rPr>
        <w:t xml:space="preserve"> </w:t>
      </w:r>
    </w:p>
    <w:p w14:paraId="4B52A459" w14:textId="1B68762A" w:rsidR="004735A7" w:rsidRPr="00510FA8" w:rsidRDefault="006D4A94" w:rsidP="00226E1F">
      <w:pPr>
        <w:pStyle w:val="BodyText"/>
        <w:tabs>
          <w:tab w:val="clear" w:pos="2880"/>
        </w:tabs>
        <w:ind w:hanging="360"/>
        <w:rPr>
          <w:rFonts w:eastAsia="Gentium Basic" w:cs="Gentium Basic"/>
          <w:b/>
          <w:color w:val="000000" w:themeColor="text1"/>
        </w:rPr>
      </w:pPr>
      <w:r w:rsidRPr="00510FA8">
        <w:rPr>
          <w:rFonts w:eastAsia="Gentium Basic" w:cs="Gentium Basic"/>
          <w:color w:val="000000" w:themeColor="text1"/>
        </w:rPr>
        <w:t xml:space="preserve">Roveda, Vittorio 2003:  “The Rāmāyaṇa and Khmer Reliefs”, </w:t>
      </w:r>
      <w:r w:rsidRPr="00510FA8">
        <w:rPr>
          <w:rFonts w:eastAsia="Gentium Basic" w:cs="Gentium Basic"/>
          <w:i/>
          <w:color w:val="000000" w:themeColor="text1"/>
        </w:rPr>
        <w:t>Udaya</w:t>
      </w:r>
      <w:r w:rsidRPr="00510FA8">
        <w:rPr>
          <w:rFonts w:eastAsia="Gentium Basic" w:cs="Gentium Basic"/>
          <w:color w:val="000000" w:themeColor="text1"/>
        </w:rPr>
        <w:t xml:space="preserve"> 4: 53-57.</w:t>
      </w:r>
      <w:r w:rsidRPr="00510FA8">
        <w:rPr>
          <w:rFonts w:eastAsia="Gentium Basic" w:cs="Gentium Basic"/>
          <w:color w:val="000000" w:themeColor="text1"/>
        </w:rPr>
        <w:tab/>
      </w:r>
      <w:r w:rsidRPr="00510FA8">
        <w:rPr>
          <w:rFonts w:eastAsia="Gentium Basic" w:cs="Gentium Basic"/>
          <w:b/>
          <w:color w:val="000000" w:themeColor="text1"/>
        </w:rPr>
        <w:t>download</w:t>
      </w:r>
    </w:p>
    <w:p w14:paraId="1189D9D1" w14:textId="7075CF03" w:rsidR="00853C41" w:rsidRPr="00510FA8" w:rsidRDefault="00853C41" w:rsidP="00226E1F">
      <w:pPr>
        <w:pStyle w:val="BodyText"/>
        <w:tabs>
          <w:tab w:val="clear" w:pos="2880"/>
        </w:tabs>
        <w:ind w:hanging="360"/>
        <w:rPr>
          <w:rFonts w:eastAsia="Gentium Basic" w:cs="Gentium Basic"/>
          <w:b/>
          <w:color w:val="000000" w:themeColor="text1"/>
        </w:rPr>
      </w:pPr>
      <w:r w:rsidRPr="00510FA8">
        <w:rPr>
          <w:rFonts w:eastAsia="Gentium Basic"/>
          <w:color w:val="000000" w:themeColor="text1"/>
        </w:rPr>
        <w:t xml:space="preserve">Roveda, Vittorio 2004:  “The archaeology of Khmer images”, </w:t>
      </w:r>
      <w:r w:rsidRPr="00510FA8">
        <w:rPr>
          <w:rFonts w:eastAsia="Gentium Basic"/>
          <w:i/>
          <w:color w:val="000000" w:themeColor="text1"/>
        </w:rPr>
        <w:t>Aséanie</w:t>
      </w:r>
      <w:r w:rsidRPr="00510FA8">
        <w:rPr>
          <w:rFonts w:eastAsia="Gentium Basic"/>
          <w:color w:val="000000" w:themeColor="text1"/>
        </w:rPr>
        <w:t xml:space="preserve"> 13: 11-47.</w:t>
      </w:r>
      <w:r w:rsidRPr="00510FA8">
        <w:rPr>
          <w:rFonts w:eastAsia="Gentium Basic"/>
          <w:color w:val="000000" w:themeColor="text1"/>
        </w:rPr>
        <w:tab/>
      </w:r>
      <w:r w:rsidRPr="00510FA8">
        <w:rPr>
          <w:rFonts w:eastAsia="Gentium Basic"/>
          <w:b/>
          <w:color w:val="000000" w:themeColor="text1"/>
        </w:rPr>
        <w:t>download</w:t>
      </w:r>
    </w:p>
    <w:p w14:paraId="56573D32" w14:textId="6F2CDC25" w:rsidR="00AA500A" w:rsidRPr="00510FA8" w:rsidRDefault="00AA500A" w:rsidP="00226E1F">
      <w:pPr>
        <w:pStyle w:val="BodyText"/>
        <w:tabs>
          <w:tab w:val="clear" w:pos="2880"/>
        </w:tabs>
        <w:ind w:hanging="360"/>
        <w:rPr>
          <w:rFonts w:eastAsia="Gentium Basic" w:cs="Gentium Basic"/>
          <w:b/>
          <w:color w:val="000000" w:themeColor="text1"/>
        </w:rPr>
      </w:pPr>
      <w:r w:rsidRPr="00510FA8">
        <w:rPr>
          <w:rFonts w:eastAsia="Gentium Basic" w:cs="Gentium Basic"/>
          <w:color w:val="000000" w:themeColor="text1"/>
        </w:rPr>
        <w:t>Sharrock, Peter 2015</w:t>
      </w:r>
      <w:r w:rsidR="00E8590B" w:rsidRPr="00510FA8">
        <w:rPr>
          <w:rFonts w:eastAsia="Gentium Basic" w:cs="Gentium Basic"/>
          <w:color w:val="000000" w:themeColor="text1"/>
        </w:rPr>
        <w:t>a</w:t>
      </w:r>
      <w:r w:rsidRPr="00510FA8">
        <w:rPr>
          <w:rFonts w:eastAsia="Gentium Basic" w:cs="Gentium Basic"/>
          <w:color w:val="000000" w:themeColor="text1"/>
        </w:rPr>
        <w:t>:  “Smilin</w:t>
      </w:r>
      <w:r w:rsidR="003C7A26" w:rsidRPr="00510FA8">
        <w:rPr>
          <w:rFonts w:eastAsia="Gentium Basic" w:cs="Gentium Basic"/>
          <w:color w:val="000000" w:themeColor="text1"/>
        </w:rPr>
        <w:t>g</w:t>
      </w:r>
      <w:r w:rsidRPr="00510FA8">
        <w:rPr>
          <w:rFonts w:eastAsia="Gentium Basic" w:cs="Gentium Basic"/>
          <w:color w:val="000000" w:themeColor="text1"/>
        </w:rPr>
        <w:t xml:space="preserve"> Hevajra or frowning Rāvaṇa in Banteay Chhmar’s ‘hall with dancers’?”, </w:t>
      </w:r>
      <w:r w:rsidRPr="00510FA8">
        <w:rPr>
          <w:rFonts w:eastAsia="Gentium Basic" w:cs="Gentium Basic"/>
          <w:i/>
          <w:color w:val="000000" w:themeColor="text1"/>
        </w:rPr>
        <w:t>Udaya</w:t>
      </w:r>
      <w:r w:rsidRPr="00510FA8">
        <w:rPr>
          <w:rFonts w:eastAsia="Gentium Basic" w:cs="Gentium Basic"/>
          <w:color w:val="000000" w:themeColor="text1"/>
        </w:rPr>
        <w:t xml:space="preserve"> 13: 97-107.</w:t>
      </w:r>
      <w:r w:rsidRPr="00510FA8">
        <w:rPr>
          <w:rFonts w:eastAsia="Gentium Basic" w:cs="Gentium Basic"/>
          <w:color w:val="000000" w:themeColor="text1"/>
        </w:rPr>
        <w:tab/>
      </w:r>
      <w:r w:rsidRPr="00510FA8">
        <w:rPr>
          <w:rFonts w:eastAsia="Gentium Basic" w:cs="Gentium Basic"/>
          <w:b/>
          <w:color w:val="000000" w:themeColor="text1"/>
        </w:rPr>
        <w:t>download</w:t>
      </w:r>
    </w:p>
    <w:p w14:paraId="27066510" w14:textId="2970B60C" w:rsidR="00E8590B" w:rsidRPr="00510FA8" w:rsidRDefault="00E8590B" w:rsidP="00226E1F">
      <w:pPr>
        <w:pStyle w:val="BodyText"/>
        <w:tabs>
          <w:tab w:val="clear" w:pos="2880"/>
        </w:tabs>
        <w:ind w:hanging="360"/>
        <w:rPr>
          <w:rFonts w:cs="Arial"/>
          <w:b/>
          <w:color w:val="000000" w:themeColor="text1"/>
        </w:rPr>
      </w:pPr>
      <w:r w:rsidRPr="00510FA8">
        <w:rPr>
          <w:rFonts w:cs="Arial"/>
          <w:color w:val="000000" w:themeColor="text1"/>
        </w:rPr>
        <w:t>Sharrock, Peter D. 2015</w:t>
      </w:r>
      <w:r w:rsidR="00555AAF" w:rsidRPr="00510FA8">
        <w:rPr>
          <w:rFonts w:cs="Arial"/>
          <w:color w:val="000000" w:themeColor="text1"/>
        </w:rPr>
        <w:t>b</w:t>
      </w:r>
      <w:r w:rsidRPr="00510FA8">
        <w:rPr>
          <w:rFonts w:cs="Arial"/>
          <w:color w:val="000000" w:themeColor="text1"/>
        </w:rPr>
        <w:t xml:space="preserve">:  </w:t>
      </w:r>
      <w:r w:rsidRPr="00510FA8">
        <w:rPr>
          <w:rFonts w:cs="Arial"/>
          <w:i/>
          <w:color w:val="000000" w:themeColor="text1"/>
        </w:rPr>
        <w:t>Banteay Chhmar: garrison-temple of the Khmer empire</w:t>
      </w:r>
      <w:r w:rsidRPr="00510FA8">
        <w:rPr>
          <w:rFonts w:cs="Arial"/>
          <w:color w:val="000000" w:themeColor="text1"/>
        </w:rPr>
        <w:t xml:space="preserve"> (Bangkok: River Books).</w:t>
      </w:r>
      <w:r w:rsidRPr="00510FA8">
        <w:rPr>
          <w:rFonts w:cs="Arial"/>
          <w:color w:val="000000" w:themeColor="text1"/>
        </w:rPr>
        <w:tab/>
      </w:r>
      <w:r w:rsidR="00E66239">
        <w:rPr>
          <w:rFonts w:cs="Arial"/>
          <w:b/>
        </w:rPr>
        <w:t>extracts scanned</w:t>
      </w:r>
    </w:p>
    <w:p w14:paraId="12069991" w14:textId="5C414AB2" w:rsidR="003466E4" w:rsidRPr="00510FA8" w:rsidRDefault="003466E4" w:rsidP="00226E1F">
      <w:pPr>
        <w:rPr>
          <w:rFonts w:eastAsia="Gentium Basic"/>
          <w:color w:val="000000" w:themeColor="text1"/>
        </w:rPr>
      </w:pPr>
      <w:r w:rsidRPr="00510FA8">
        <w:rPr>
          <w:rFonts w:eastAsia="Gentium Basic" w:cs="Gentium Basic"/>
          <w:color w:val="000000" w:themeColor="text1"/>
        </w:rPr>
        <w:t>Siyonn, Sophearith</w:t>
      </w:r>
      <w:r w:rsidRPr="00510FA8">
        <w:rPr>
          <w:rFonts w:eastAsia="Gentium Basic"/>
          <w:color w:val="000000" w:themeColor="text1"/>
        </w:rPr>
        <w:t xml:space="preserve"> 2005:  “The life of the Rāmāyaṇa in ancient Cambodia: a story of the political, religious and ethical roles of an epic tale in real time (I)”, </w:t>
      </w:r>
      <w:r w:rsidRPr="00510FA8">
        <w:rPr>
          <w:rFonts w:eastAsia="Gentium Basic"/>
          <w:i/>
          <w:color w:val="000000" w:themeColor="text1"/>
        </w:rPr>
        <w:t>Udaya, Journal of Khmer Studies</w:t>
      </w:r>
      <w:r w:rsidRPr="00510FA8">
        <w:rPr>
          <w:rFonts w:eastAsia="Gentium Basic"/>
          <w:color w:val="000000" w:themeColor="text1"/>
        </w:rPr>
        <w:t xml:space="preserve"> 6: 93-149.</w:t>
      </w:r>
      <w:r w:rsidRPr="00510FA8">
        <w:rPr>
          <w:rFonts w:eastAsia="Gentium Basic"/>
          <w:color w:val="000000" w:themeColor="text1"/>
        </w:rPr>
        <w:tab/>
      </w:r>
      <w:r w:rsidRPr="00510FA8">
        <w:rPr>
          <w:rFonts w:eastAsia="Gentium Basic"/>
          <w:b/>
          <w:color w:val="000000" w:themeColor="text1"/>
        </w:rPr>
        <w:t>download</w:t>
      </w:r>
      <w:del w:id="17" w:author="John Brockington" w:date="2019-07-30T15:31:00Z">
        <w:r w:rsidRPr="00510FA8" w:rsidDel="00C02718">
          <w:rPr>
            <w:rFonts w:eastAsia="Gentium Basic"/>
            <w:b/>
            <w:color w:val="000000" w:themeColor="text1"/>
          </w:rPr>
          <w:delText xml:space="preserve"> + photocopy</w:delText>
        </w:r>
      </w:del>
    </w:p>
    <w:p w14:paraId="223DF97D" w14:textId="4FDB6F8C" w:rsidR="003466E4" w:rsidRPr="00510FA8" w:rsidRDefault="003466E4" w:rsidP="00226E1F">
      <w:pPr>
        <w:rPr>
          <w:rFonts w:eastAsia="Gentium Basic"/>
          <w:color w:val="000000" w:themeColor="text1"/>
        </w:rPr>
      </w:pPr>
      <w:r w:rsidRPr="00510FA8">
        <w:rPr>
          <w:rFonts w:eastAsia="Gentium Basic" w:cs="Gentium Basic"/>
          <w:color w:val="000000" w:themeColor="text1"/>
        </w:rPr>
        <w:t>Siyonn, Sophearith</w:t>
      </w:r>
      <w:r w:rsidRPr="00510FA8">
        <w:rPr>
          <w:rFonts w:eastAsia="Gentium Basic"/>
          <w:color w:val="000000" w:themeColor="text1"/>
        </w:rPr>
        <w:t xml:space="preserve"> 2006a:  “The life of the Rāmāyaṇa in ancient Cambodia: a story of the political, religious and ethical roles of an epic tale in real time (II)”, </w:t>
      </w:r>
      <w:r w:rsidRPr="00510FA8">
        <w:rPr>
          <w:rFonts w:eastAsia="Gentium Basic"/>
          <w:i/>
          <w:color w:val="000000" w:themeColor="text1"/>
        </w:rPr>
        <w:t>Udaya, Journal of Khmer Studies</w:t>
      </w:r>
      <w:r w:rsidRPr="00510FA8">
        <w:rPr>
          <w:rFonts w:eastAsia="Gentium Basic"/>
          <w:color w:val="000000" w:themeColor="text1"/>
        </w:rPr>
        <w:t xml:space="preserve"> 7: 45-72.</w:t>
      </w:r>
      <w:r w:rsidRPr="00510FA8">
        <w:rPr>
          <w:rFonts w:eastAsia="Gentium Basic"/>
          <w:color w:val="000000" w:themeColor="text1"/>
        </w:rPr>
        <w:tab/>
      </w:r>
      <w:r w:rsidRPr="00510FA8">
        <w:rPr>
          <w:rFonts w:eastAsia="Gentium Basic"/>
          <w:b/>
          <w:color w:val="000000" w:themeColor="text1"/>
        </w:rPr>
        <w:t>download</w:t>
      </w:r>
      <w:del w:id="18" w:author="John Brockington" w:date="2019-07-30T15:31:00Z">
        <w:r w:rsidRPr="00510FA8" w:rsidDel="00C02718">
          <w:rPr>
            <w:rFonts w:eastAsia="Gentium Basic"/>
            <w:b/>
            <w:color w:val="000000" w:themeColor="text1"/>
          </w:rPr>
          <w:delText xml:space="preserve"> + photocopy</w:delText>
        </w:r>
      </w:del>
    </w:p>
    <w:p w14:paraId="37A8A2EA" w14:textId="4B9CAD82" w:rsidR="00681AC8" w:rsidRPr="00510FA8" w:rsidRDefault="00681AC8" w:rsidP="00226E1F">
      <w:pPr>
        <w:pStyle w:val="BodyText"/>
        <w:tabs>
          <w:tab w:val="clear" w:pos="2880"/>
        </w:tabs>
        <w:ind w:hanging="360"/>
        <w:rPr>
          <w:b/>
          <w:color w:val="000000" w:themeColor="text1"/>
        </w:rPr>
      </w:pPr>
      <w:r w:rsidRPr="00510FA8">
        <w:rPr>
          <w:rFonts w:eastAsia="Gentium Basic"/>
          <w:color w:val="000000" w:themeColor="text1"/>
        </w:rPr>
        <w:t xml:space="preserve">Soutif, Dominique 2010:  “Le pendentif inscrit du musée national du Cambodge: une </w:t>
      </w:r>
      <w:r w:rsidRPr="00510FA8">
        <w:rPr>
          <w:color w:val="000000" w:themeColor="text1"/>
        </w:rPr>
        <w:t xml:space="preserve">«bague de Rāma» datant du règne de Jayavarman VII (K. 1277)?”, </w:t>
      </w:r>
      <w:r w:rsidRPr="00510FA8">
        <w:rPr>
          <w:i/>
          <w:color w:val="000000" w:themeColor="text1"/>
        </w:rPr>
        <w:t>Arts Asiatiques</w:t>
      </w:r>
      <w:r w:rsidRPr="00510FA8">
        <w:rPr>
          <w:color w:val="000000" w:themeColor="text1"/>
        </w:rPr>
        <w:t xml:space="preserve"> 65: 121-32. [</w:t>
      </w:r>
      <w:r w:rsidR="000D28F4" w:rsidRPr="00510FA8">
        <w:rPr>
          <w:color w:val="000000" w:themeColor="text1"/>
        </w:rPr>
        <w:t xml:space="preserve">also </w:t>
      </w:r>
      <w:r w:rsidRPr="00510FA8">
        <w:rPr>
          <w:color w:val="000000" w:themeColor="text1"/>
        </w:rPr>
        <w:t>discusses re</w:t>
      </w:r>
      <w:r w:rsidR="000D28F4" w:rsidRPr="00510FA8">
        <w:rPr>
          <w:color w:val="000000" w:themeColor="text1"/>
        </w:rPr>
        <w:t>lief</w:t>
      </w:r>
      <w:r w:rsidRPr="00510FA8">
        <w:rPr>
          <w:color w:val="000000" w:themeColor="text1"/>
        </w:rPr>
        <w:t>s of Hanumān giving/receiving ring to/from Sītā]</w:t>
      </w:r>
      <w:r w:rsidRPr="00510FA8">
        <w:rPr>
          <w:color w:val="000000" w:themeColor="text1"/>
        </w:rPr>
        <w:tab/>
      </w:r>
      <w:r w:rsidRPr="00510FA8">
        <w:rPr>
          <w:b/>
          <w:color w:val="000000" w:themeColor="text1"/>
        </w:rPr>
        <w:t>download</w:t>
      </w:r>
    </w:p>
    <w:p w14:paraId="54B93F86" w14:textId="42E16A1B" w:rsidR="007418F7" w:rsidRPr="00510FA8" w:rsidRDefault="007418F7" w:rsidP="00226E1F">
      <w:pPr>
        <w:pStyle w:val="BodyText"/>
        <w:tabs>
          <w:tab w:val="clear" w:pos="2880"/>
        </w:tabs>
        <w:ind w:hanging="360"/>
        <w:rPr>
          <w:b/>
          <w:color w:val="000000" w:themeColor="text1"/>
          <w:szCs w:val="24"/>
        </w:rPr>
      </w:pPr>
      <w:r w:rsidRPr="00510FA8">
        <w:rPr>
          <w:rFonts w:eastAsia="Gentium Basic" w:cs="Gentium Basic"/>
          <w:color w:val="000000" w:themeColor="text1"/>
        </w:rPr>
        <w:t xml:space="preserve">Srivastava, K.M. 1986:  “The temple of Banteay Srei in Kampuchea”, </w:t>
      </w:r>
      <w:r w:rsidRPr="00510FA8">
        <w:rPr>
          <w:rFonts w:eastAsia="Gentium Basic" w:cs="Gentium Basic"/>
          <w:i/>
          <w:color w:val="000000" w:themeColor="text1"/>
        </w:rPr>
        <w:t>Arts of Asia</w:t>
      </w:r>
      <w:r w:rsidRPr="00510FA8">
        <w:rPr>
          <w:rFonts w:eastAsia="Gentium Basic" w:cs="Gentium Basic"/>
          <w:color w:val="000000" w:themeColor="text1"/>
        </w:rPr>
        <w:t xml:space="preserve"> 16.6: 138-45.</w:t>
      </w:r>
      <w:r w:rsidR="00147FD7" w:rsidRPr="00510FA8">
        <w:rPr>
          <w:rFonts w:eastAsia="Gentium Basic" w:cs="Gentium Basic"/>
          <w:color w:val="000000" w:themeColor="text1"/>
        </w:rPr>
        <w:tab/>
      </w:r>
      <w:r w:rsidR="00147FD7" w:rsidRPr="00510FA8">
        <w:rPr>
          <w:rFonts w:eastAsia="Gentium Basic" w:cs="Gentium Basic"/>
          <w:b/>
          <w:color w:val="000000" w:themeColor="text1"/>
        </w:rPr>
        <w:t>scan</w:t>
      </w:r>
    </w:p>
    <w:p w14:paraId="62BAB160" w14:textId="52A4962A" w:rsidR="00A55C7A" w:rsidRDefault="00A55C7A" w:rsidP="00226E1F">
      <w:pPr>
        <w:pStyle w:val="BodyText"/>
        <w:tabs>
          <w:tab w:val="clear" w:pos="2880"/>
        </w:tabs>
        <w:ind w:hanging="360"/>
        <w:rPr>
          <w:b/>
          <w:color w:val="000000" w:themeColor="text1"/>
          <w:szCs w:val="24"/>
        </w:rPr>
      </w:pPr>
      <w:r w:rsidRPr="00510FA8">
        <w:rPr>
          <w:color w:val="000000" w:themeColor="text1"/>
          <w:szCs w:val="24"/>
        </w:rPr>
        <w:t>Sunnary, Lan 1972:  “</w:t>
      </w:r>
      <w:r w:rsidR="003A1DD3" w:rsidRPr="00510FA8">
        <w:rPr>
          <w:color w:val="000000" w:themeColor="text1"/>
          <w:szCs w:val="24"/>
        </w:rPr>
        <w:t>É</w:t>
      </w:r>
      <w:r w:rsidRPr="00510FA8">
        <w:rPr>
          <w:color w:val="000000" w:themeColor="text1"/>
          <w:szCs w:val="24"/>
        </w:rPr>
        <w:t xml:space="preserve">tude iconographique du temple khmer de Thommanon (Dhammānanda)”. </w:t>
      </w:r>
      <w:r w:rsidRPr="00510FA8">
        <w:rPr>
          <w:i/>
          <w:color w:val="000000" w:themeColor="text1"/>
          <w:szCs w:val="24"/>
        </w:rPr>
        <w:t>Arts Asiatiques</w:t>
      </w:r>
      <w:r w:rsidRPr="00510FA8">
        <w:rPr>
          <w:color w:val="000000" w:themeColor="text1"/>
          <w:szCs w:val="24"/>
        </w:rPr>
        <w:t xml:space="preserve"> 25: 155-98.</w:t>
      </w:r>
      <w:r w:rsidRPr="00510FA8">
        <w:rPr>
          <w:color w:val="000000" w:themeColor="text1"/>
          <w:szCs w:val="24"/>
        </w:rPr>
        <w:tab/>
      </w:r>
      <w:r w:rsidRPr="00510FA8">
        <w:rPr>
          <w:b/>
          <w:color w:val="000000" w:themeColor="text1"/>
          <w:szCs w:val="24"/>
        </w:rPr>
        <w:t>download</w:t>
      </w:r>
    </w:p>
    <w:p w14:paraId="0F21A101" w14:textId="07C4B72B" w:rsidR="00206FDF" w:rsidRPr="00510FA8" w:rsidRDefault="00206FDF" w:rsidP="00226E1F">
      <w:pPr>
        <w:pStyle w:val="BodyText"/>
        <w:tabs>
          <w:tab w:val="clear" w:pos="2880"/>
        </w:tabs>
        <w:ind w:hanging="360"/>
        <w:rPr>
          <w:b/>
          <w:color w:val="000000" w:themeColor="text1"/>
          <w:szCs w:val="24"/>
        </w:rPr>
      </w:pPr>
      <w:r w:rsidRPr="003A391F">
        <w:rPr>
          <w:rFonts w:eastAsia="Gentium Basic" w:cs="Gentium Basic"/>
        </w:rPr>
        <w:t>Tythacott, Louise, and Panggah Ardiyansyah</w:t>
      </w:r>
      <w:r>
        <w:rPr>
          <w:rFonts w:eastAsia="Gentium Basic" w:cs="Gentium Basic"/>
        </w:rPr>
        <w:t xml:space="preserve"> 2021:  </w:t>
      </w:r>
      <w:r>
        <w:rPr>
          <w:rFonts w:eastAsia="Gentium Basic" w:cs="Gentium Basic"/>
          <w:i/>
        </w:rPr>
        <w:t>Returning Southeast Asia’s past: objects; museums, and restitution</w:t>
      </w:r>
      <w:r>
        <w:rPr>
          <w:rFonts w:eastAsia="Gentium Basic" w:cs="Gentium Basic"/>
        </w:rPr>
        <w:t xml:space="preserve"> (Singapore: NUS Press).</w:t>
      </w:r>
      <w:r>
        <w:rPr>
          <w:rFonts w:eastAsia="Gentium Basic" w:cs="Gentium Basic"/>
        </w:rPr>
        <w:tab/>
      </w:r>
      <w:r>
        <w:rPr>
          <w:rFonts w:eastAsia="Gentium Basic" w:cs="Gentium Basic"/>
          <w:b/>
        </w:rPr>
        <w:t>parts downloaded</w:t>
      </w:r>
    </w:p>
    <w:p w14:paraId="0F4A13DD" w14:textId="77777777" w:rsidR="00FB2022" w:rsidRPr="00510FA8" w:rsidRDefault="00BE3143" w:rsidP="00226E1F">
      <w:pPr>
        <w:pStyle w:val="BodyText"/>
        <w:tabs>
          <w:tab w:val="clear" w:pos="2880"/>
        </w:tabs>
        <w:ind w:hanging="360"/>
        <w:rPr>
          <w:b/>
          <w:color w:val="000000" w:themeColor="text1"/>
          <w:szCs w:val="24"/>
        </w:rPr>
      </w:pPr>
      <w:r w:rsidRPr="00510FA8">
        <w:rPr>
          <w:color w:val="000000" w:themeColor="text1"/>
          <w:szCs w:val="24"/>
        </w:rPr>
        <w:t xml:space="preserve">Zéphir, Thierry 1996:  “The Progress of Rama: the </w:t>
      </w:r>
      <w:r w:rsidRPr="00510FA8">
        <w:rPr>
          <w:i/>
          <w:color w:val="000000" w:themeColor="text1"/>
          <w:szCs w:val="24"/>
        </w:rPr>
        <w:t>Ramayana</w:t>
      </w:r>
      <w:r w:rsidRPr="00510FA8">
        <w:rPr>
          <w:color w:val="000000" w:themeColor="text1"/>
          <w:szCs w:val="24"/>
        </w:rPr>
        <w:t xml:space="preserve"> in Khmer bas-reliefs of the Ankgor period” in </w:t>
      </w:r>
      <w:r w:rsidRPr="00510FA8">
        <w:rPr>
          <w:i/>
          <w:color w:val="000000" w:themeColor="text1"/>
          <w:szCs w:val="24"/>
        </w:rPr>
        <w:t>Silk &amp; Stone: the art of Asia,</w:t>
      </w:r>
      <w:r w:rsidR="004F0246" w:rsidRPr="00510FA8">
        <w:rPr>
          <w:color w:val="000000" w:themeColor="text1"/>
          <w:szCs w:val="24"/>
        </w:rPr>
        <w:t xml:space="preserve"> ed. b</w:t>
      </w:r>
      <w:r w:rsidRPr="00510FA8">
        <w:rPr>
          <w:color w:val="000000" w:themeColor="text1"/>
          <w:szCs w:val="24"/>
        </w:rPr>
        <w:t>y Jill Tilden (London: Hali Publications): 80-89 + 189-90.</w:t>
      </w:r>
      <w:r w:rsidRPr="00510FA8">
        <w:rPr>
          <w:color w:val="000000" w:themeColor="text1"/>
          <w:szCs w:val="24"/>
        </w:rPr>
        <w:tab/>
      </w:r>
      <w:r w:rsidRPr="00510FA8">
        <w:rPr>
          <w:b/>
          <w:color w:val="000000" w:themeColor="text1"/>
          <w:szCs w:val="24"/>
        </w:rPr>
        <w:t>Sackler AW Til; photocopy</w:t>
      </w:r>
    </w:p>
    <w:p w14:paraId="1755B6DE" w14:textId="685549BF" w:rsidR="00244B2A" w:rsidRPr="00510FA8" w:rsidRDefault="00EC0379" w:rsidP="005E3072">
      <w:pPr>
        <w:pStyle w:val="HangingIndent0"/>
        <w:tabs>
          <w:tab w:val="clear" w:pos="0"/>
          <w:tab w:val="clear" w:pos="2880"/>
          <w:tab w:val="left" w:pos="1800"/>
        </w:tabs>
        <w:spacing w:before="240"/>
        <w:ind w:hanging="360"/>
        <w:rPr>
          <w:rFonts w:cs="Gentium Basic"/>
          <w:color w:val="000000" w:themeColor="text1"/>
          <w:szCs w:val="24"/>
        </w:rPr>
      </w:pPr>
      <w:r w:rsidRPr="00510FA8">
        <w:rPr>
          <w:rFonts w:cs="Gentium Basic"/>
          <w:b/>
          <w:color w:val="000000" w:themeColor="text1"/>
          <w:szCs w:val="24"/>
        </w:rPr>
        <w:lastRenderedPageBreak/>
        <w:t xml:space="preserve">general </w:t>
      </w:r>
      <w:r w:rsidR="00BE3143" w:rsidRPr="00510FA8">
        <w:rPr>
          <w:rFonts w:cs="Gentium Basic"/>
          <w:b/>
          <w:color w:val="000000" w:themeColor="text1"/>
          <w:szCs w:val="24"/>
        </w:rPr>
        <w:t>notes</w:t>
      </w:r>
      <w:r w:rsidR="00BA4CCF" w:rsidRPr="00510FA8">
        <w:rPr>
          <w:rFonts w:cs="Gentium Basic"/>
          <w:b/>
          <w:color w:val="000000" w:themeColor="text1"/>
          <w:szCs w:val="24"/>
        </w:rPr>
        <w:tab/>
      </w:r>
      <w:r w:rsidR="00CD7489">
        <w:rPr>
          <w:rFonts w:cs="Gentium"/>
          <w:color w:val="000000"/>
          <w:lang w:bidi="en-US"/>
        </w:rPr>
        <w:t>Angkor</w:t>
      </w:r>
      <w:r w:rsidR="00CD7489" w:rsidRPr="003B775A">
        <w:rPr>
          <w:rFonts w:cs="Gentium"/>
          <w:color w:val="000000"/>
        </w:rPr>
        <w:t xml:space="preserve"> (ancient Yaśodharapura)</w:t>
      </w:r>
      <w:r w:rsidR="00CD7489">
        <w:rPr>
          <w:rFonts w:cs="Gentium"/>
          <w:color w:val="000000"/>
          <w:lang w:bidi="en-US"/>
        </w:rPr>
        <w:t xml:space="preserve"> was the sprawling capital of the Khmer empire from the 9th to the 15th century</w:t>
      </w:r>
      <w:r w:rsidR="00C923EF">
        <w:rPr>
          <w:rFonts w:cs="Gentium"/>
          <w:color w:val="000000"/>
          <w:lang w:bidi="en-US"/>
        </w:rPr>
        <w:t xml:space="preserve"> </w:t>
      </w:r>
      <w:r w:rsidR="00F937E4">
        <w:rPr>
          <w:rFonts w:cs="Gentium"/>
          <w:color w:val="000000"/>
          <w:lang w:bidi="en-US"/>
        </w:rPr>
        <w:t>with an elaborate water management network</w:t>
      </w:r>
      <w:r w:rsidR="00CD7489">
        <w:rPr>
          <w:rFonts w:cs="Gentium"/>
          <w:color w:val="000000"/>
          <w:lang w:bidi="en-US"/>
        </w:rPr>
        <w:t xml:space="preserve">.  </w:t>
      </w:r>
      <w:r w:rsidR="00BA4CCF" w:rsidRPr="00510FA8">
        <w:rPr>
          <w:rFonts w:cs="Gentium Basic"/>
          <w:color w:val="000000" w:themeColor="text1"/>
          <w:szCs w:val="24"/>
        </w:rPr>
        <w:t>Angkor</w:t>
      </w:r>
      <w:r w:rsidR="00CD7489">
        <w:rPr>
          <w:rFonts w:cs="Gentium Basic"/>
          <w:color w:val="000000" w:themeColor="text1"/>
          <w:szCs w:val="24"/>
        </w:rPr>
        <w:t xml:space="preserve"> was</w:t>
      </w:r>
      <w:r w:rsidR="00BA4CCF" w:rsidRPr="00510FA8">
        <w:rPr>
          <w:rFonts w:cs="Gentium Basic"/>
          <w:color w:val="000000" w:themeColor="text1"/>
          <w:szCs w:val="24"/>
        </w:rPr>
        <w:t xml:space="preserve"> inscribed on the World Heritage List in 1992.</w:t>
      </w:r>
    </w:p>
    <w:p w14:paraId="6537C3A2" w14:textId="12CB3DC5" w:rsidR="00BE3143" w:rsidRPr="00510FA8" w:rsidRDefault="00BE3143" w:rsidP="001E1B19">
      <w:pPr>
        <w:pStyle w:val="HangingIndent0"/>
        <w:tabs>
          <w:tab w:val="clear" w:pos="0"/>
          <w:tab w:val="clear" w:pos="2880"/>
          <w:tab w:val="left" w:pos="1080"/>
        </w:tabs>
        <w:ind w:hanging="360"/>
        <w:rPr>
          <w:color w:val="000000" w:themeColor="text1"/>
          <w:szCs w:val="24"/>
        </w:rPr>
      </w:pPr>
      <w:r w:rsidRPr="00510FA8">
        <w:rPr>
          <w:color w:val="000000" w:themeColor="text1"/>
          <w:szCs w:val="24"/>
        </w:rPr>
        <w:t xml:space="preserve">Dhani Nivat 1943 is a note in support of Martini 1938 dealing with a bas-relief on the walls of Aṅkor Vat, identifying it as Rāma </w:t>
      </w:r>
      <w:r w:rsidRPr="00510FA8">
        <w:rPr>
          <w:b/>
          <w:color w:val="000000" w:themeColor="text1"/>
          <w:szCs w:val="24"/>
        </w:rPr>
        <w:t>shooting</w:t>
      </w:r>
      <w:r w:rsidRPr="00510FA8">
        <w:rPr>
          <w:color w:val="000000" w:themeColor="text1"/>
          <w:szCs w:val="24"/>
        </w:rPr>
        <w:t xml:space="preserve"> from the bow at Sītā’s </w:t>
      </w:r>
      <w:r w:rsidRPr="00510FA8">
        <w:rPr>
          <w:i/>
          <w:color w:val="000000" w:themeColor="text1"/>
          <w:szCs w:val="24"/>
        </w:rPr>
        <w:t>svayaṃvara</w:t>
      </w:r>
      <w:r w:rsidRPr="00510FA8">
        <w:rPr>
          <w:color w:val="000000" w:themeColor="text1"/>
          <w:szCs w:val="24"/>
        </w:rPr>
        <w:t xml:space="preserve"> (</w:t>
      </w:r>
      <w:r w:rsidRPr="00510FA8">
        <w:rPr>
          <w:b/>
          <w:color w:val="000000" w:themeColor="text1"/>
          <w:szCs w:val="24"/>
        </w:rPr>
        <w:t>not</w:t>
      </w:r>
      <w:r w:rsidRPr="00510FA8">
        <w:rPr>
          <w:color w:val="000000" w:themeColor="text1"/>
          <w:szCs w:val="24"/>
        </w:rPr>
        <w:t xml:space="preserve"> as Arjuna at Draupadī’s) </w:t>
      </w:r>
    </w:p>
    <w:p w14:paraId="1A0D5B4D" w14:textId="5AED13B3" w:rsidR="00EC0379" w:rsidRPr="00510FA8" w:rsidRDefault="00EC0379" w:rsidP="001E1B19">
      <w:pPr>
        <w:pStyle w:val="HangingIndent0"/>
        <w:tabs>
          <w:tab w:val="clear" w:pos="0"/>
          <w:tab w:val="clear" w:pos="2880"/>
          <w:tab w:val="left" w:pos="1080"/>
        </w:tabs>
        <w:ind w:hanging="360"/>
        <w:rPr>
          <w:rFonts w:cs="Gentium Basic"/>
          <w:i/>
          <w:color w:val="000000" w:themeColor="text1"/>
          <w:szCs w:val="24"/>
        </w:rPr>
      </w:pPr>
      <w:r w:rsidRPr="00510FA8">
        <w:rPr>
          <w:rFonts w:cs="Gentium Basic"/>
          <w:color w:val="000000" w:themeColor="text1"/>
          <w:szCs w:val="24"/>
        </w:rPr>
        <w:t xml:space="preserve">for </w:t>
      </w:r>
      <w:r w:rsidRPr="00510FA8">
        <w:rPr>
          <w:i/>
          <w:color w:val="000000" w:themeColor="text1"/>
        </w:rPr>
        <w:t>Lpoek aṅgar vatt</w:t>
      </w:r>
      <w:r w:rsidRPr="00510FA8">
        <w:rPr>
          <w:color w:val="000000" w:themeColor="text1"/>
        </w:rPr>
        <w:t xml:space="preserve"> </w:t>
      </w:r>
      <w:r w:rsidRPr="00510FA8">
        <w:rPr>
          <w:b/>
          <w:color w:val="000000" w:themeColor="text1"/>
        </w:rPr>
        <w:t>see</w:t>
      </w:r>
      <w:r w:rsidRPr="00510FA8">
        <w:rPr>
          <w:color w:val="000000" w:themeColor="text1"/>
        </w:rPr>
        <w:t xml:space="preserve"> entry in “SE Asia (verbal + general)” within entry for </w:t>
      </w:r>
      <w:r w:rsidRPr="00510FA8">
        <w:rPr>
          <w:i/>
          <w:color w:val="000000" w:themeColor="text1"/>
        </w:rPr>
        <w:t xml:space="preserve">Rāmakerti I </w:t>
      </w:r>
      <w:r w:rsidR="00C51AA3">
        <w:rPr>
          <w:i/>
          <w:color w:val="000000" w:themeColor="text1"/>
        </w:rPr>
        <w:t>+</w:t>
      </w:r>
      <w:r w:rsidRPr="00510FA8">
        <w:rPr>
          <w:i/>
          <w:color w:val="000000" w:themeColor="text1"/>
        </w:rPr>
        <w:t xml:space="preserve"> II</w:t>
      </w:r>
    </w:p>
    <w:p w14:paraId="27590F98" w14:textId="38EBA012" w:rsidR="00BE3143" w:rsidRPr="00510FA8" w:rsidRDefault="00BE3143" w:rsidP="006C119E">
      <w:pPr>
        <w:pStyle w:val="BodyTextIndent"/>
        <w:tabs>
          <w:tab w:val="clear" w:pos="2880"/>
          <w:tab w:val="left" w:pos="360"/>
        </w:tabs>
        <w:spacing w:line="240" w:lineRule="auto"/>
        <w:ind w:left="360" w:hanging="360"/>
        <w:rPr>
          <w:rFonts w:ascii="Gentium" w:hAnsi="Gentium"/>
          <w:color w:val="000000" w:themeColor="text1"/>
          <w:sz w:val="24"/>
          <w:szCs w:val="24"/>
        </w:rPr>
      </w:pPr>
      <w:r w:rsidRPr="00510FA8">
        <w:rPr>
          <w:rFonts w:ascii="Gentium" w:hAnsi="Gentium"/>
          <w:color w:val="000000" w:themeColor="text1"/>
          <w:sz w:val="24"/>
          <w:szCs w:val="24"/>
        </w:rPr>
        <w:t>mural painting of Rāmakien panels at Wat Bho, Siem Reap, at Krishnan 2010: 50 (own photo)</w:t>
      </w:r>
      <w:r w:rsidR="00412C48" w:rsidRPr="00510FA8">
        <w:rPr>
          <w:rFonts w:ascii="Gentium" w:hAnsi="Gentium"/>
          <w:color w:val="000000" w:themeColor="text1"/>
          <w:sz w:val="24"/>
          <w:szCs w:val="24"/>
        </w:rPr>
        <w:t>; extensive illustration in Roveda 2015: 83-147</w:t>
      </w:r>
    </w:p>
    <w:p w14:paraId="38DF29C2" w14:textId="0222CA2D" w:rsidR="00BE3143" w:rsidRPr="00510FA8" w:rsidRDefault="00BE3143" w:rsidP="0082327A">
      <w:pPr>
        <w:tabs>
          <w:tab w:val="left" w:pos="360"/>
        </w:tabs>
        <w:ind w:left="720" w:hanging="720"/>
        <w:rPr>
          <w:color w:val="000000" w:themeColor="text1"/>
        </w:rPr>
      </w:pPr>
    </w:p>
    <w:p w14:paraId="60BB6F8C" w14:textId="77777777" w:rsidR="006A6A68" w:rsidRDefault="006A6A68" w:rsidP="001C7178">
      <w:pPr>
        <w:rPr>
          <w:rFonts w:cs="Gentium"/>
          <w:color w:val="000000" w:themeColor="text1"/>
          <w:lang w:bidi="en-US"/>
        </w:rPr>
      </w:pPr>
    </w:p>
    <w:p w14:paraId="67105057" w14:textId="4655B2DC" w:rsidR="001C7178" w:rsidRPr="00510FA8" w:rsidRDefault="001C7178" w:rsidP="001C7178">
      <w:pPr>
        <w:rPr>
          <w:rFonts w:cs="Gentium"/>
          <w:color w:val="000000" w:themeColor="text1"/>
          <w:lang w:bidi="en-US"/>
        </w:rPr>
      </w:pPr>
      <w:r w:rsidRPr="00510FA8">
        <w:rPr>
          <w:rFonts w:cs="Gentium"/>
          <w:color w:val="000000" w:themeColor="text1"/>
          <w:lang w:bidi="en-US"/>
        </w:rPr>
        <w:t>Rachel Loizeau’s Singapore conference abstract:</w:t>
      </w:r>
    </w:p>
    <w:p w14:paraId="77E711A1" w14:textId="77777777" w:rsidR="001C7178" w:rsidRPr="00510FA8" w:rsidRDefault="001C7178" w:rsidP="00510FA8">
      <w:pPr>
        <w:spacing w:after="120"/>
        <w:outlineLvl w:val="0"/>
        <w:rPr>
          <w:rFonts w:eastAsia="Gentium" w:cs="Gentium"/>
          <w:color w:val="000000" w:themeColor="text1"/>
        </w:rPr>
      </w:pPr>
      <w:r w:rsidRPr="00510FA8">
        <w:rPr>
          <w:rFonts w:cs="Gentium"/>
          <w:bCs/>
          <w:color w:val="000000" w:themeColor="text1"/>
          <w:lang w:bidi="en-US"/>
        </w:rPr>
        <w:t xml:space="preserve">THE LEGEND OF RAMA AT BAPHUON AND ANGKOR WAT TEMPLES </w:t>
      </w:r>
    </w:p>
    <w:p w14:paraId="6301AC34" w14:textId="77777777" w:rsidR="001C7178" w:rsidRPr="00510FA8" w:rsidRDefault="001C7178" w:rsidP="00510FA8">
      <w:pPr>
        <w:ind w:left="0" w:firstLine="0"/>
        <w:rPr>
          <w:color w:val="000000" w:themeColor="text1"/>
        </w:rPr>
      </w:pPr>
      <w:r w:rsidRPr="00510FA8">
        <w:rPr>
          <w:rFonts w:cs="Gentium"/>
          <w:color w:val="000000" w:themeColor="text1"/>
        </w:rPr>
        <w:t xml:space="preserve">The Veal Kantel inscription (7th century CE) mentioning the daily recitation of the </w:t>
      </w:r>
      <w:r w:rsidRPr="00510FA8">
        <w:rPr>
          <w:rFonts w:cs="Gentium"/>
          <w:i/>
          <w:color w:val="000000" w:themeColor="text1"/>
        </w:rPr>
        <w:t xml:space="preserve">Ramayana </w:t>
      </w:r>
      <w:r w:rsidRPr="00510FA8">
        <w:rPr>
          <w:rFonts w:cs="Gentium"/>
          <w:color w:val="000000" w:themeColor="text1"/>
        </w:rPr>
        <w:t xml:space="preserve">and a statue of Rama from the Phnom Da group (circa 7th century CE) indicate the popularity of the Epic in the ancient Khmer kingdom though the sculptural carvings are few before the narrative development of iconographic program of the Baphuon temple dedicated to Siva. The </w:t>
      </w:r>
      <w:r w:rsidRPr="00510FA8">
        <w:rPr>
          <w:rFonts w:cs="Gentium"/>
          <w:i/>
          <w:color w:val="000000" w:themeColor="text1"/>
        </w:rPr>
        <w:t xml:space="preserve">Ramayana </w:t>
      </w:r>
      <w:r w:rsidRPr="00510FA8">
        <w:rPr>
          <w:rFonts w:cs="Gentium"/>
          <w:color w:val="000000" w:themeColor="text1"/>
        </w:rPr>
        <w:t xml:space="preserve">is depicted along with the </w:t>
      </w:r>
      <w:r w:rsidRPr="00510FA8">
        <w:rPr>
          <w:rFonts w:cs="Gentium"/>
          <w:i/>
          <w:color w:val="000000" w:themeColor="text1"/>
        </w:rPr>
        <w:t>Mahabharata</w:t>
      </w:r>
      <w:r w:rsidRPr="00510FA8">
        <w:rPr>
          <w:rFonts w:cs="Gentium"/>
          <w:color w:val="000000" w:themeColor="text1"/>
        </w:rPr>
        <w:t xml:space="preserve">, the Krishna </w:t>
      </w:r>
      <w:r w:rsidRPr="00510FA8">
        <w:rPr>
          <w:rFonts w:cs="Gentium"/>
          <w:i/>
          <w:color w:val="000000" w:themeColor="text1"/>
        </w:rPr>
        <w:t>lila</w:t>
      </w:r>
      <w:r w:rsidRPr="00510FA8">
        <w:rPr>
          <w:rFonts w:cs="Gentium"/>
          <w:color w:val="000000" w:themeColor="text1"/>
        </w:rPr>
        <w:t xml:space="preserve">, puranic stories and secular themes. The artist did not choose the expanded mode of continuous narration despite the panels’ horizontal format and the large space devoted to the ornamentation. Nevertheless, it seems that the story of Rama as it is depicted on the walls of the main entrances of the second level of the pyramidal temple follows a chronological progression from the east to the north where the story ends with the battle of Rama and Ravana. A century later, the </w:t>
      </w:r>
      <w:r w:rsidRPr="00510FA8">
        <w:rPr>
          <w:rFonts w:cs="Gentium"/>
          <w:i/>
          <w:color w:val="000000" w:themeColor="text1"/>
        </w:rPr>
        <w:t>Ramayana</w:t>
      </w:r>
      <w:r w:rsidRPr="00510FA8">
        <w:rPr>
          <w:rFonts w:cs="Gentium"/>
          <w:color w:val="000000" w:themeColor="text1"/>
        </w:rPr>
        <w:t xml:space="preserve">, along with the Krishna </w:t>
      </w:r>
      <w:r w:rsidRPr="00510FA8">
        <w:rPr>
          <w:rFonts w:cs="Gentium"/>
          <w:i/>
          <w:color w:val="000000" w:themeColor="text1"/>
        </w:rPr>
        <w:t xml:space="preserve">lila </w:t>
      </w:r>
      <w:r w:rsidRPr="00510FA8">
        <w:rPr>
          <w:rFonts w:cs="Gentium"/>
          <w:color w:val="000000" w:themeColor="text1"/>
        </w:rPr>
        <w:t xml:space="preserve">and puranic myths, are abundantly depicted at Angkor Wat temple, a rare monument dedicated to Vishnu. New episodes of the Rama legend are introduced such as the fight of Valin and Mayavin, the defection of Vibhishana, the attack of Kabandha or the ordeal of Sita. These themes are commonly illustrated in many temples built during this period, but at Angkor Wat the emphasis is on the Epic’s main battles which are depicted in large compositions according to the importance given to the martial themes in the monument’s iconographic program. </w:t>
      </w:r>
    </w:p>
    <w:p w14:paraId="29BB3AFA" w14:textId="77777777" w:rsidR="0082327A" w:rsidRPr="00510FA8" w:rsidRDefault="0082327A" w:rsidP="0082327A">
      <w:pPr>
        <w:pStyle w:val="BodyTextIndent"/>
        <w:tabs>
          <w:tab w:val="clear" w:pos="2880"/>
          <w:tab w:val="left" w:pos="360"/>
        </w:tabs>
        <w:spacing w:after="0" w:line="240" w:lineRule="auto"/>
        <w:ind w:left="720" w:hanging="720"/>
        <w:rPr>
          <w:rFonts w:ascii="Gentium" w:hAnsi="Gentium"/>
          <w:color w:val="000000" w:themeColor="text1"/>
          <w:sz w:val="24"/>
          <w:szCs w:val="24"/>
        </w:rPr>
      </w:pPr>
    </w:p>
    <w:p w14:paraId="0ED25CD1" w14:textId="77777777" w:rsidR="0082327A" w:rsidRPr="00510FA8" w:rsidRDefault="0082327A" w:rsidP="0082327A">
      <w:pPr>
        <w:pStyle w:val="BodyTextIndent"/>
        <w:keepNext/>
        <w:tabs>
          <w:tab w:val="clear" w:pos="2880"/>
          <w:tab w:val="left" w:pos="360"/>
        </w:tabs>
        <w:spacing w:after="80" w:line="240" w:lineRule="auto"/>
        <w:ind w:left="720" w:hanging="720"/>
        <w:rPr>
          <w:rFonts w:ascii="Gentium" w:eastAsia="Gentium" w:hAnsi="Gentium"/>
          <w:color w:val="000000" w:themeColor="text1"/>
          <w:sz w:val="24"/>
          <w:szCs w:val="24"/>
        </w:rPr>
      </w:pPr>
      <w:r w:rsidRPr="00510FA8">
        <w:rPr>
          <w:rFonts w:ascii="Gentium" w:hAnsi="Gentium"/>
          <w:color w:val="000000" w:themeColor="text1"/>
          <w:sz w:val="24"/>
          <w:szCs w:val="24"/>
        </w:rPr>
        <w:t>Cambodia photos (JLB):</w:t>
      </w:r>
    </w:p>
    <w:p w14:paraId="373F8928" w14:textId="77777777" w:rsidR="0082327A" w:rsidRPr="00510FA8" w:rsidRDefault="0082327A" w:rsidP="0082327A">
      <w:pPr>
        <w:pStyle w:val="HangingIndent0"/>
        <w:ind w:firstLine="0"/>
        <w:outlineLvl w:val="0"/>
        <w:rPr>
          <w:color w:val="000000" w:themeColor="text1"/>
          <w:szCs w:val="24"/>
        </w:rPr>
      </w:pPr>
      <w:r w:rsidRPr="00510FA8">
        <w:rPr>
          <w:color w:val="000000" w:themeColor="text1"/>
          <w:szCs w:val="24"/>
        </w:rPr>
        <w:t xml:space="preserve">DSCF0631.JPG: </w:t>
      </w:r>
      <w:r w:rsidRPr="00510FA8">
        <w:rPr>
          <w:i/>
          <w:color w:val="000000" w:themeColor="text1"/>
          <w:szCs w:val="24"/>
        </w:rPr>
        <w:t xml:space="preserve"> more precise caption:</w:t>
      </w:r>
      <w:r w:rsidRPr="00510FA8">
        <w:rPr>
          <w:color w:val="000000" w:themeColor="text1"/>
          <w:szCs w:val="24"/>
        </w:rPr>
        <w:t xml:space="preserve"> Rāma carried into battle by </w:t>
      </w:r>
      <w:r w:rsidRPr="00510FA8">
        <w:rPr>
          <w:i/>
          <w:color w:val="000000" w:themeColor="text1"/>
          <w:szCs w:val="24"/>
        </w:rPr>
        <w:t>vānara</w:t>
      </w:r>
    </w:p>
    <w:p w14:paraId="1B7D8519" w14:textId="77777777" w:rsidR="0082327A" w:rsidRPr="00510FA8" w:rsidRDefault="0082327A" w:rsidP="0082327A">
      <w:pPr>
        <w:pStyle w:val="HangingIndent0"/>
        <w:ind w:firstLine="0"/>
        <w:rPr>
          <w:i/>
          <w:color w:val="000000" w:themeColor="text1"/>
          <w:szCs w:val="24"/>
        </w:rPr>
      </w:pPr>
      <w:r w:rsidRPr="00510FA8">
        <w:rPr>
          <w:color w:val="000000" w:themeColor="text1"/>
          <w:szCs w:val="24"/>
        </w:rPr>
        <w:t>DSCF0523:</w:t>
      </w:r>
      <w:r w:rsidRPr="00510FA8">
        <w:rPr>
          <w:i/>
          <w:color w:val="000000" w:themeColor="text1"/>
          <w:szCs w:val="24"/>
        </w:rPr>
        <w:t xml:space="preserve">  Roveda 2002: 200-2, fig. 195 cf. Fig. 198; cf. 60, fig. 44 and 2005: 96-99, fig. 4.2.108 identifies as Aniruddha and Bāṇa</w:t>
      </w:r>
    </w:p>
    <w:p w14:paraId="3967C116" w14:textId="77777777" w:rsidR="0082327A" w:rsidRPr="00510FA8" w:rsidRDefault="0082327A" w:rsidP="0082327A">
      <w:pPr>
        <w:pStyle w:val="HangingIndent0"/>
        <w:ind w:firstLine="0"/>
        <w:rPr>
          <w:color w:val="000000" w:themeColor="text1"/>
          <w:szCs w:val="24"/>
        </w:rPr>
      </w:pPr>
      <w:r w:rsidRPr="00510FA8">
        <w:rPr>
          <w:i/>
          <w:color w:val="000000" w:themeColor="text1"/>
          <w:szCs w:val="24"/>
        </w:rPr>
        <w:t xml:space="preserve">0527 </w:t>
      </w:r>
      <w:r w:rsidRPr="00510FA8">
        <w:rPr>
          <w:color w:val="000000" w:themeColor="text1"/>
          <w:szCs w:val="24"/>
        </w:rPr>
        <w:t>Virādha at Angkor Vat,  also ill. at Krishnan 2010: 48 + 52 (own photo)</w:t>
      </w:r>
    </w:p>
    <w:p w14:paraId="5C673AE3" w14:textId="77777777" w:rsidR="0082327A" w:rsidRPr="00510FA8" w:rsidRDefault="0082327A" w:rsidP="00C846C0">
      <w:pPr>
        <w:pStyle w:val="HangingIndent0"/>
        <w:tabs>
          <w:tab w:val="clear" w:pos="2880"/>
          <w:tab w:val="left" w:pos="3150"/>
        </w:tabs>
        <w:ind w:firstLine="0"/>
        <w:outlineLvl w:val="0"/>
        <w:rPr>
          <w:color w:val="000000" w:themeColor="text1"/>
          <w:szCs w:val="24"/>
        </w:rPr>
      </w:pPr>
      <w:r w:rsidRPr="00510FA8">
        <w:rPr>
          <w:color w:val="000000" w:themeColor="text1"/>
          <w:szCs w:val="24"/>
        </w:rPr>
        <w:t xml:space="preserve">0538 </w:t>
      </w:r>
      <w:r w:rsidRPr="00510FA8">
        <w:rPr>
          <w:i/>
          <w:color w:val="000000" w:themeColor="text1"/>
          <w:szCs w:val="24"/>
        </w:rPr>
        <w:t>identified by Roveda 2002: 80, fig. 72 as Aṅgada fighting Narāntaka</w:t>
      </w:r>
    </w:p>
    <w:p w14:paraId="7F4B04C1" w14:textId="77777777" w:rsidR="0082327A" w:rsidRPr="00510FA8" w:rsidRDefault="0082327A" w:rsidP="00C846C0">
      <w:pPr>
        <w:pStyle w:val="HangingIndent0"/>
        <w:tabs>
          <w:tab w:val="clear" w:pos="2880"/>
          <w:tab w:val="left" w:pos="3150"/>
        </w:tabs>
        <w:ind w:firstLine="0"/>
        <w:rPr>
          <w:color w:val="000000" w:themeColor="text1"/>
          <w:szCs w:val="24"/>
        </w:rPr>
      </w:pPr>
      <w:r w:rsidRPr="00510FA8">
        <w:rPr>
          <w:color w:val="000000" w:themeColor="text1"/>
          <w:szCs w:val="24"/>
        </w:rPr>
        <w:t>0541</w:t>
      </w:r>
      <w:r w:rsidRPr="00510FA8">
        <w:rPr>
          <w:color w:val="000000" w:themeColor="text1"/>
          <w:szCs w:val="24"/>
        </w:rPr>
        <w:tab/>
      </w:r>
      <w:r w:rsidRPr="00510FA8">
        <w:rPr>
          <w:i/>
          <w:color w:val="000000" w:themeColor="text1"/>
          <w:szCs w:val="24"/>
        </w:rPr>
        <w:t>78, fig. 69 as Nīla killing Prahasta</w:t>
      </w:r>
    </w:p>
    <w:p w14:paraId="7C026EB3" w14:textId="77777777" w:rsidR="0082327A" w:rsidRPr="00510FA8" w:rsidRDefault="0082327A" w:rsidP="00C846C0">
      <w:pPr>
        <w:pStyle w:val="HangingIndent0"/>
        <w:tabs>
          <w:tab w:val="clear" w:pos="2880"/>
          <w:tab w:val="left" w:pos="3150"/>
        </w:tabs>
        <w:ind w:firstLine="0"/>
        <w:rPr>
          <w:i/>
          <w:color w:val="000000" w:themeColor="text1"/>
          <w:szCs w:val="24"/>
        </w:rPr>
      </w:pPr>
      <w:r w:rsidRPr="00510FA8">
        <w:rPr>
          <w:color w:val="000000" w:themeColor="text1"/>
          <w:szCs w:val="24"/>
        </w:rPr>
        <w:t>0542-43</w:t>
      </w:r>
      <w:r w:rsidRPr="00510FA8">
        <w:rPr>
          <w:color w:val="000000" w:themeColor="text1"/>
          <w:szCs w:val="24"/>
        </w:rPr>
        <w:tab/>
      </w:r>
      <w:r w:rsidRPr="00510FA8">
        <w:rPr>
          <w:i/>
          <w:color w:val="000000" w:themeColor="text1"/>
          <w:szCs w:val="24"/>
        </w:rPr>
        <w:t>76, fig. 67 as Rāma on Hanumān</w:t>
      </w:r>
    </w:p>
    <w:p w14:paraId="11955A70" w14:textId="77777777" w:rsidR="0082327A" w:rsidRPr="00510FA8" w:rsidRDefault="0082327A" w:rsidP="001C7178">
      <w:pPr>
        <w:pStyle w:val="BodyTextFirstInden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547"/>
        <w:rPr>
          <w:rFonts w:ascii="Gentium" w:hAnsi="Gentium"/>
          <w:color w:val="000000" w:themeColor="text1"/>
          <w:sz w:val="24"/>
          <w:szCs w:val="24"/>
        </w:rPr>
      </w:pPr>
    </w:p>
    <w:p w14:paraId="220F43CE" w14:textId="77777777" w:rsidR="006A6A68" w:rsidRDefault="006A6A68">
      <w:pPr>
        <w:tabs>
          <w:tab w:val="clear" w:pos="9000"/>
        </w:tabs>
        <w:spacing w:after="0"/>
        <w:ind w:left="0" w:firstLine="0"/>
        <w:rPr>
          <w:b/>
          <w:color w:val="000000" w:themeColor="text1"/>
        </w:rPr>
      </w:pPr>
      <w:r>
        <w:rPr>
          <w:b/>
          <w:color w:val="000000" w:themeColor="text1"/>
        </w:rPr>
        <w:br w:type="page"/>
      </w:r>
    </w:p>
    <w:p w14:paraId="4545CBD6" w14:textId="11B32E98" w:rsidR="004D0435" w:rsidRPr="00510FA8" w:rsidRDefault="00EE6680" w:rsidP="00EE6680">
      <w:pPr>
        <w:spacing w:after="60"/>
        <w:rPr>
          <w:color w:val="000000" w:themeColor="text1"/>
        </w:rPr>
      </w:pPr>
      <w:r w:rsidRPr="00510FA8">
        <w:rPr>
          <w:b/>
          <w:color w:val="000000" w:themeColor="text1"/>
        </w:rPr>
        <w:lastRenderedPageBreak/>
        <w:t>Phnom Dà</w:t>
      </w:r>
      <w:r w:rsidRPr="00510FA8">
        <w:rPr>
          <w:color w:val="000000" w:themeColor="text1"/>
        </w:rPr>
        <w:t xml:space="preserve"> (Angkor Borei dist.,Takéo prov., Cambodia</w:t>
      </w:r>
      <w:r w:rsidR="001963AC">
        <w:rPr>
          <w:color w:val="000000" w:themeColor="text1"/>
        </w:rPr>
        <w:t>;</w:t>
      </w:r>
      <w:r w:rsidRPr="00510FA8">
        <w:rPr>
          <w:color w:val="000000" w:themeColor="text1"/>
        </w:rPr>
        <w:t xml:space="preserve"> c. 3</w:t>
      </w:r>
      <w:r w:rsidR="00AF2659">
        <w:rPr>
          <w:color w:val="000000" w:themeColor="text1"/>
        </w:rPr>
        <w:t>.5</w:t>
      </w:r>
      <w:r w:rsidRPr="00510FA8">
        <w:rPr>
          <w:color w:val="000000" w:themeColor="text1"/>
        </w:rPr>
        <w:t xml:space="preserve"> km </w:t>
      </w:r>
      <w:r w:rsidR="00AF2659">
        <w:rPr>
          <w:color w:val="000000" w:themeColor="text1"/>
        </w:rPr>
        <w:t>S of</w:t>
      </w:r>
      <w:r w:rsidRPr="00510FA8">
        <w:rPr>
          <w:color w:val="000000" w:themeColor="text1"/>
        </w:rPr>
        <w:t xml:space="preserve"> Angkor Borei</w:t>
      </w:r>
      <w:r w:rsidR="00886E86">
        <w:rPr>
          <w:color w:val="000000" w:themeColor="text1"/>
        </w:rPr>
        <w:t>):</w:t>
      </w:r>
      <w:r w:rsidRPr="00510FA8">
        <w:rPr>
          <w:color w:val="000000" w:themeColor="text1"/>
        </w:rPr>
        <w:t xml:space="preserve"> statue of Rāma </w:t>
      </w:r>
      <w:r w:rsidR="00B301C1" w:rsidRPr="00510FA8">
        <w:rPr>
          <w:color w:val="000000" w:themeColor="text1"/>
        </w:rPr>
        <w:t xml:space="preserve">as standing archer </w:t>
      </w:r>
      <w:r w:rsidRPr="00510FA8">
        <w:rPr>
          <w:color w:val="000000" w:themeColor="text1"/>
        </w:rPr>
        <w:t xml:space="preserve">(one of </w:t>
      </w:r>
      <w:r w:rsidR="00997D82">
        <w:rPr>
          <w:color w:val="000000" w:themeColor="text1"/>
        </w:rPr>
        <w:t xml:space="preserve">a stylistically united group of 4 among </w:t>
      </w:r>
      <w:r w:rsidR="00BF7B91">
        <w:rPr>
          <w:color w:val="000000" w:themeColor="text1"/>
        </w:rPr>
        <w:t xml:space="preserve">7 stone images of Viṣṇu or an </w:t>
      </w:r>
      <w:r w:rsidR="00BF7B91">
        <w:rPr>
          <w:i/>
          <w:color w:val="000000" w:themeColor="text1"/>
        </w:rPr>
        <w:t>avatāra</w:t>
      </w:r>
      <w:r w:rsidR="006B3E17">
        <w:rPr>
          <w:i/>
          <w:color w:val="000000" w:themeColor="text1"/>
        </w:rPr>
        <w:t>,</w:t>
      </w:r>
      <w:r w:rsidR="006B3E17">
        <w:rPr>
          <w:color w:val="000000" w:themeColor="text1"/>
        </w:rPr>
        <w:t xml:space="preserve"> found in caves at foot of mount</w:t>
      </w:r>
      <w:r w:rsidRPr="00510FA8">
        <w:rPr>
          <w:color w:val="000000" w:themeColor="text1"/>
        </w:rPr>
        <w:t>)</w:t>
      </w:r>
      <w:r w:rsidR="00612771">
        <w:rPr>
          <w:color w:val="000000" w:themeColor="text1"/>
        </w:rPr>
        <w:t>, c. 600 A.D.</w:t>
      </w:r>
      <w:r w:rsidR="00997D82">
        <w:rPr>
          <w:color w:val="000000" w:themeColor="text1"/>
        </w:rPr>
        <w:t xml:space="preserve"> or mid C7 [Dowling]</w:t>
      </w:r>
      <w:r w:rsidR="00886E86">
        <w:rPr>
          <w:color w:val="000000" w:themeColor="text1"/>
        </w:rPr>
        <w:t xml:space="preserve">, 189 </w:t>
      </w:r>
      <w:r w:rsidR="00886E86" w:rsidRPr="003D2D62">
        <w:rPr>
          <w:color w:val="000000"/>
        </w:rPr>
        <w:t>×</w:t>
      </w:r>
      <w:r w:rsidR="00886E86">
        <w:rPr>
          <w:color w:val="000000" w:themeColor="text1"/>
        </w:rPr>
        <w:t xml:space="preserve"> 70 </w:t>
      </w:r>
      <w:r w:rsidR="00886E86" w:rsidRPr="003D2D62">
        <w:rPr>
          <w:color w:val="000000"/>
        </w:rPr>
        <w:t>×</w:t>
      </w:r>
      <w:r w:rsidR="00886E86">
        <w:rPr>
          <w:color w:val="000000" w:themeColor="text1"/>
        </w:rPr>
        <w:t xml:space="preserve"> 34 cm.</w:t>
      </w:r>
      <w:r w:rsidR="006B3E17">
        <w:rPr>
          <w:color w:val="000000" w:themeColor="text1"/>
        </w:rPr>
        <w:t xml:space="preserve">   </w:t>
      </w:r>
      <w:r w:rsidR="00B370AA">
        <w:rPr>
          <w:color w:val="000000" w:themeColor="text1"/>
          <w:szCs w:val="22"/>
        </w:rPr>
        <w:t>[</w:t>
      </w:r>
      <w:r w:rsidR="0021532D">
        <w:rPr>
          <w:rFonts w:cs="Gentium"/>
          <w:color w:val="000000" w:themeColor="text1"/>
        </w:rPr>
        <w:t>image in SE Asia folder, sites folder, visual background (non ORA)</w:t>
      </w:r>
      <w:r w:rsidR="00B370AA">
        <w:rPr>
          <w:color w:val="000000" w:themeColor="text1"/>
          <w:szCs w:val="22"/>
        </w:rPr>
        <w:t>]</w:t>
      </w:r>
      <w:r w:rsidR="0021532D">
        <w:rPr>
          <w:color w:val="000000" w:themeColor="text1"/>
          <w:szCs w:val="22"/>
        </w:rPr>
        <w:br/>
      </w:r>
      <w:r w:rsidR="00886E86">
        <w:rPr>
          <w:color w:val="000000" w:themeColor="text1"/>
        </w:rPr>
        <w:tab/>
        <w:t>Nat. Mus. of Cambodia Ka.1638</w:t>
      </w:r>
      <w:r w:rsidR="00B301C1">
        <w:rPr>
          <w:color w:val="000000" w:themeColor="text1"/>
        </w:rPr>
        <w:br/>
      </w:r>
    </w:p>
    <w:p w14:paraId="6451CE64" w14:textId="5437B404" w:rsidR="00BE3143" w:rsidRPr="00510FA8" w:rsidRDefault="00BE3143" w:rsidP="00473C1E">
      <w:pPr>
        <w:pStyle w:val="hangingindent025"/>
        <w:keepNext/>
        <w:spacing w:after="0"/>
        <w:outlineLvl w:val="0"/>
        <w:rPr>
          <w:b/>
          <w:color w:val="000000" w:themeColor="text1"/>
        </w:rPr>
      </w:pPr>
      <w:r w:rsidRPr="00510FA8">
        <w:rPr>
          <w:b/>
          <w:color w:val="000000" w:themeColor="text1"/>
        </w:rPr>
        <w:t>Angkor Vat</w:t>
      </w:r>
    </w:p>
    <w:p w14:paraId="3167C724" w14:textId="66DCD27F" w:rsidR="00BE3143" w:rsidRPr="00510FA8" w:rsidRDefault="00883F15" w:rsidP="00F960F1">
      <w:pPr>
        <w:pStyle w:val="hangingindent025"/>
        <w:spacing w:after="120"/>
        <w:rPr>
          <w:color w:val="000000" w:themeColor="text1"/>
        </w:rPr>
      </w:pPr>
      <w:r>
        <w:rPr>
          <w:i/>
          <w:color w:val="000000" w:themeColor="text1"/>
        </w:rPr>
        <w:tab/>
      </w:r>
      <w:r w:rsidR="00BE3143" w:rsidRPr="00510FA8">
        <w:rPr>
          <w:i/>
          <w:color w:val="000000" w:themeColor="text1"/>
        </w:rPr>
        <w:t>Angkor Vat celebrates the achievements of S</w:t>
      </w:r>
      <w:r w:rsidR="008A7B83">
        <w:rPr>
          <w:i/>
          <w:color w:val="000000" w:themeColor="text1"/>
        </w:rPr>
        <w:t>ū</w:t>
      </w:r>
      <w:r w:rsidR="00BE3143" w:rsidRPr="00510FA8">
        <w:rPr>
          <w:i/>
          <w:color w:val="000000" w:themeColor="text1"/>
        </w:rPr>
        <w:t>ryavarman II (1113-c.1150), erected by him probably as his funerary monument; therefore scenes from Ayodhyākāṇḍa intrigues and Uttarakāṇḍa problems not used (inappropriate, especially given the way he acceded to the throne</w:t>
      </w:r>
      <w:r w:rsidR="003B21BD">
        <w:rPr>
          <w:i/>
          <w:color w:val="000000" w:themeColor="text1"/>
        </w:rPr>
        <w:t xml:space="preserve"> by killing his uncle Dharaṇīndravarman I</w:t>
      </w:r>
      <w:r w:rsidR="00BE3143" w:rsidRPr="00510FA8">
        <w:rPr>
          <w:i/>
          <w:color w:val="000000" w:themeColor="text1"/>
        </w:rPr>
        <w:t>); Śūrpaṇakhā and other amorous episodes also absent, as are Jaṭāyus and Saṃpāti; abduction by Rāvaṇa shown only on one half-pediment.</w:t>
      </w:r>
      <w:r>
        <w:rPr>
          <w:i/>
          <w:color w:val="000000" w:themeColor="text1"/>
        </w:rPr>
        <w:t xml:space="preserve">  Never fully completed.</w:t>
      </w:r>
    </w:p>
    <w:p w14:paraId="754F90BC" w14:textId="55C8B8A6" w:rsidR="00BE3143" w:rsidRPr="00510FA8" w:rsidRDefault="00BE3143" w:rsidP="00903A39">
      <w:pPr>
        <w:pStyle w:val="hangingindent025"/>
        <w:tabs>
          <w:tab w:val="clear" w:pos="2880"/>
        </w:tabs>
        <w:spacing w:after="0"/>
        <w:rPr>
          <w:color w:val="000000" w:themeColor="text1"/>
        </w:rPr>
      </w:pPr>
      <w:r w:rsidRPr="00510FA8">
        <w:rPr>
          <w:color w:val="000000" w:themeColor="text1"/>
        </w:rPr>
        <w:t>The transformation of Angkor Wat from a Hindu temple into a Buddhist monastery in the XIV-XV century ...</w:t>
      </w:r>
      <w:r w:rsidRPr="00510FA8">
        <w:rPr>
          <w:color w:val="000000" w:themeColor="text1"/>
        </w:rPr>
        <w:tab/>
        <w:t>Roveda 2002: 255</w:t>
      </w:r>
    </w:p>
    <w:p w14:paraId="08706247" w14:textId="77777777" w:rsidR="00BE3143" w:rsidRPr="00510FA8" w:rsidRDefault="00BE3143" w:rsidP="00BE3143">
      <w:pPr>
        <w:pStyle w:val="hangingindent025"/>
        <w:spacing w:after="0"/>
        <w:rPr>
          <w:color w:val="000000" w:themeColor="text1"/>
          <w:sz w:val="16"/>
          <w:szCs w:val="16"/>
        </w:rPr>
      </w:pPr>
    </w:p>
    <w:p w14:paraId="5A76F982" w14:textId="77777777" w:rsidR="00BE3143" w:rsidRPr="00510FA8" w:rsidRDefault="00BE3143" w:rsidP="00BE3143">
      <w:pPr>
        <w:pStyle w:val="hangingindent025"/>
        <w:spacing w:after="0"/>
        <w:rPr>
          <w:color w:val="000000" w:themeColor="text1"/>
        </w:rPr>
      </w:pPr>
      <w:r w:rsidRPr="00510FA8">
        <w:rPr>
          <w:color w:val="000000" w:themeColor="text1"/>
        </w:rPr>
        <w:t xml:space="preserve">4th enclosure, W </w:t>
      </w:r>
      <w:r w:rsidRPr="00510FA8">
        <w:rPr>
          <w:i/>
          <w:color w:val="000000" w:themeColor="text1"/>
        </w:rPr>
        <w:t>gopura</w:t>
      </w:r>
      <w:r w:rsidRPr="00510FA8">
        <w:rPr>
          <w:color w:val="000000" w:themeColor="text1"/>
        </w:rPr>
        <w:t>, central porch, pediment:</w:t>
      </w:r>
    </w:p>
    <w:p w14:paraId="214EE784" w14:textId="10609345" w:rsidR="00BE3143" w:rsidRPr="00510FA8" w:rsidRDefault="00BE3143" w:rsidP="00E313B6">
      <w:pPr>
        <w:pStyle w:val="hangingindent025"/>
        <w:tabs>
          <w:tab w:val="clear" w:pos="2880"/>
        </w:tabs>
        <w:spacing w:after="0"/>
        <w:rPr>
          <w:color w:val="000000" w:themeColor="text1"/>
        </w:rPr>
      </w:pPr>
      <w:r w:rsidRPr="00510FA8">
        <w:rPr>
          <w:color w:val="000000" w:themeColor="text1"/>
        </w:rPr>
        <w:tab/>
        <w:t xml:space="preserve">battle for Laṅkā: </w:t>
      </w:r>
      <w:r w:rsidRPr="00510FA8">
        <w:rPr>
          <w:color w:val="000000" w:themeColor="text1"/>
        </w:rPr>
        <w:tab/>
        <w:t>Roveda 2002: 194</w:t>
      </w:r>
    </w:p>
    <w:p w14:paraId="6B146D05" w14:textId="77777777" w:rsidR="00BE3143" w:rsidRPr="00510FA8" w:rsidRDefault="00BE3143" w:rsidP="00BE3143">
      <w:pPr>
        <w:pStyle w:val="hangingindent025"/>
        <w:spacing w:after="0"/>
        <w:rPr>
          <w:color w:val="000000" w:themeColor="text1"/>
        </w:rPr>
      </w:pPr>
      <w:r w:rsidRPr="00510FA8">
        <w:rPr>
          <w:color w:val="000000" w:themeColor="text1"/>
        </w:rPr>
        <w:t xml:space="preserve">4th enclosure, E </w:t>
      </w:r>
      <w:r w:rsidRPr="00510FA8">
        <w:rPr>
          <w:i/>
          <w:color w:val="000000" w:themeColor="text1"/>
        </w:rPr>
        <w:t>gopura</w:t>
      </w:r>
      <w:r w:rsidRPr="00510FA8">
        <w:rPr>
          <w:color w:val="000000" w:themeColor="text1"/>
        </w:rPr>
        <w:t>, S half-pediment:</w:t>
      </w:r>
    </w:p>
    <w:p w14:paraId="09A75041" w14:textId="63FE852C" w:rsidR="00BE3143" w:rsidRPr="00510FA8" w:rsidRDefault="00BE3143" w:rsidP="00E313B6">
      <w:pPr>
        <w:pStyle w:val="hangingindent025"/>
        <w:tabs>
          <w:tab w:val="clear" w:pos="2880"/>
        </w:tabs>
        <w:spacing w:after="0"/>
        <w:rPr>
          <w:color w:val="000000" w:themeColor="text1"/>
        </w:rPr>
      </w:pPr>
      <w:r w:rsidRPr="00510FA8">
        <w:rPr>
          <w:color w:val="000000" w:themeColor="text1"/>
        </w:rPr>
        <w:tab/>
        <w:t xml:space="preserve">Sugrīva fighting Vālin: </w:t>
      </w:r>
      <w:r w:rsidRPr="00510FA8">
        <w:rPr>
          <w:color w:val="000000" w:themeColor="text1"/>
        </w:rPr>
        <w:tab/>
        <w:t>Roveda 2002: 197</w:t>
      </w:r>
    </w:p>
    <w:p w14:paraId="72BE95C4" w14:textId="77777777" w:rsidR="00BE3143" w:rsidRPr="00510FA8" w:rsidRDefault="00BE3143" w:rsidP="00BE3143">
      <w:pPr>
        <w:pStyle w:val="hangingindent025"/>
        <w:spacing w:after="0"/>
        <w:rPr>
          <w:color w:val="000000" w:themeColor="text1"/>
        </w:rPr>
      </w:pPr>
      <w:r w:rsidRPr="00510FA8">
        <w:rPr>
          <w:color w:val="000000" w:themeColor="text1"/>
        </w:rPr>
        <w:t xml:space="preserve">4th enclosure, E </w:t>
      </w:r>
      <w:r w:rsidRPr="00510FA8">
        <w:rPr>
          <w:i/>
          <w:color w:val="000000" w:themeColor="text1"/>
        </w:rPr>
        <w:t>gopura</w:t>
      </w:r>
      <w:r w:rsidRPr="00510FA8">
        <w:rPr>
          <w:color w:val="000000" w:themeColor="text1"/>
        </w:rPr>
        <w:t>, central portal, S-facing pediment:</w:t>
      </w:r>
    </w:p>
    <w:p w14:paraId="14847D56" w14:textId="3647D149" w:rsidR="00BE3143" w:rsidRPr="00510FA8" w:rsidRDefault="00BE3143" w:rsidP="00BE3143">
      <w:pPr>
        <w:pStyle w:val="hangingindent025"/>
        <w:spacing w:after="0"/>
        <w:rPr>
          <w:color w:val="000000" w:themeColor="text1"/>
        </w:rPr>
      </w:pPr>
      <w:r w:rsidRPr="00510FA8">
        <w:rPr>
          <w:color w:val="000000" w:themeColor="text1"/>
        </w:rPr>
        <w:tab/>
        <w:t xml:space="preserve">? Rāma and Sītā seated in majesty: </w:t>
      </w:r>
      <w:r w:rsidRPr="00510FA8">
        <w:rPr>
          <w:color w:val="000000" w:themeColor="text1"/>
        </w:rPr>
        <w:tab/>
        <w:t>Roveda 2002: 202</w:t>
      </w:r>
    </w:p>
    <w:p w14:paraId="39C90CE8" w14:textId="77777777" w:rsidR="00BE3143" w:rsidRPr="00510FA8" w:rsidRDefault="00BE3143" w:rsidP="00BE3143">
      <w:pPr>
        <w:pStyle w:val="hangingindent025"/>
        <w:spacing w:after="0"/>
        <w:rPr>
          <w:color w:val="000000" w:themeColor="text1"/>
          <w:sz w:val="10"/>
          <w:szCs w:val="10"/>
        </w:rPr>
      </w:pPr>
    </w:p>
    <w:p w14:paraId="7100F0C0" w14:textId="77777777" w:rsidR="00BE3143" w:rsidRPr="00510FA8" w:rsidRDefault="00BE3143" w:rsidP="00BE3143">
      <w:pPr>
        <w:pStyle w:val="hangingindent025"/>
        <w:spacing w:after="0"/>
        <w:rPr>
          <w:color w:val="000000" w:themeColor="text1"/>
        </w:rPr>
      </w:pPr>
      <w:r w:rsidRPr="00510FA8">
        <w:rPr>
          <w:color w:val="000000" w:themeColor="text1"/>
        </w:rPr>
        <w:t>4th courtyard, S ‘library’, W half-pediment on N:</w:t>
      </w:r>
    </w:p>
    <w:p w14:paraId="4C20F919" w14:textId="7C34B15C" w:rsidR="00BE3143" w:rsidRPr="00510FA8" w:rsidRDefault="00BE3143" w:rsidP="00BE3143">
      <w:pPr>
        <w:pStyle w:val="hangingindent025"/>
        <w:spacing w:after="0"/>
        <w:rPr>
          <w:color w:val="000000" w:themeColor="text1"/>
        </w:rPr>
      </w:pPr>
      <w:r w:rsidRPr="00510FA8">
        <w:rPr>
          <w:color w:val="000000" w:themeColor="text1"/>
        </w:rPr>
        <w:tab/>
      </w:r>
      <w:r w:rsidRPr="00510FA8">
        <w:rPr>
          <w:i/>
          <w:color w:val="000000" w:themeColor="text1"/>
        </w:rPr>
        <w:t>vānaras</w:t>
      </w:r>
      <w:r w:rsidRPr="00510FA8">
        <w:rPr>
          <w:color w:val="000000" w:themeColor="text1"/>
        </w:rPr>
        <w:t xml:space="preserve"> fight Kumbhakarṇa: </w:t>
      </w:r>
      <w:r w:rsidRPr="00510FA8">
        <w:rPr>
          <w:color w:val="000000" w:themeColor="text1"/>
        </w:rPr>
        <w:tab/>
        <w:t>Roveda 2002: 198</w:t>
      </w:r>
    </w:p>
    <w:p w14:paraId="28011DF5" w14:textId="77777777" w:rsidR="00BE3143" w:rsidRPr="00510FA8" w:rsidRDefault="00BE3143" w:rsidP="00BE3143">
      <w:pPr>
        <w:pStyle w:val="hangingindent025"/>
        <w:rPr>
          <w:color w:val="000000" w:themeColor="text1"/>
          <w:sz w:val="10"/>
          <w:szCs w:val="10"/>
        </w:rPr>
      </w:pPr>
    </w:p>
    <w:p w14:paraId="4DE70CBB" w14:textId="77777777" w:rsidR="00BE3143" w:rsidRPr="00510FA8" w:rsidRDefault="00BE3143" w:rsidP="008A7B83">
      <w:pPr>
        <w:pStyle w:val="hangingindent025"/>
        <w:keepNext/>
        <w:spacing w:after="0"/>
        <w:rPr>
          <w:color w:val="000000" w:themeColor="text1"/>
        </w:rPr>
      </w:pPr>
      <w:r w:rsidRPr="00510FA8">
        <w:rPr>
          <w:color w:val="000000" w:themeColor="text1"/>
        </w:rPr>
        <w:t>Long panels:</w:t>
      </w:r>
    </w:p>
    <w:p w14:paraId="33E03BC6" w14:textId="77777777" w:rsidR="00BE3143" w:rsidRPr="00510FA8" w:rsidRDefault="00BE3143" w:rsidP="00BE3143">
      <w:pPr>
        <w:pStyle w:val="hangingindent025"/>
        <w:spacing w:after="0"/>
        <w:rPr>
          <w:color w:val="000000" w:themeColor="text1"/>
        </w:rPr>
      </w:pPr>
      <w:r w:rsidRPr="00510FA8">
        <w:rPr>
          <w:color w:val="000000" w:themeColor="text1"/>
        </w:rPr>
        <w:t>3rd enclosure, E gallery, S wing, Churning of milk-ocean:</w:t>
      </w:r>
    </w:p>
    <w:p w14:paraId="3C61EC9A" w14:textId="14BF0FB6" w:rsidR="00BE3143" w:rsidRPr="00510FA8" w:rsidRDefault="00BE3143" w:rsidP="001E1B19">
      <w:pPr>
        <w:pStyle w:val="hangingindent025"/>
        <w:tabs>
          <w:tab w:val="left" w:pos="720"/>
        </w:tabs>
        <w:spacing w:after="0"/>
        <w:jc w:val="left"/>
        <w:rPr>
          <w:color w:val="000000" w:themeColor="text1"/>
          <w:szCs w:val="24"/>
        </w:rPr>
      </w:pPr>
      <w:r w:rsidRPr="00510FA8">
        <w:rPr>
          <w:color w:val="000000" w:themeColor="text1"/>
        </w:rPr>
        <w:tab/>
      </w:r>
      <w:r w:rsidRPr="00510FA8">
        <w:rPr>
          <w:i/>
          <w:color w:val="000000" w:themeColor="text1"/>
        </w:rPr>
        <w:t>asuras</w:t>
      </w:r>
      <w:r w:rsidRPr="00510FA8">
        <w:rPr>
          <w:color w:val="000000" w:themeColor="text1"/>
        </w:rPr>
        <w:t xml:space="preserve"> include prominent multi-headed demons; </w:t>
      </w:r>
      <w:r w:rsidRPr="00510FA8">
        <w:rPr>
          <w:i/>
          <w:color w:val="000000" w:themeColor="text1"/>
        </w:rPr>
        <w:t>devas</w:t>
      </w:r>
      <w:r w:rsidRPr="00510FA8">
        <w:rPr>
          <w:color w:val="000000" w:themeColor="text1"/>
        </w:rPr>
        <w:t xml:space="preserve"> overshadowed by Hanumān, may include Vibhīṣaṇa: </w:t>
      </w:r>
      <w:r w:rsidRPr="00510FA8">
        <w:rPr>
          <w:color w:val="000000" w:themeColor="text1"/>
        </w:rPr>
        <w:tab/>
      </w:r>
      <w:r w:rsidR="002737AA" w:rsidRPr="00510FA8">
        <w:rPr>
          <w:color w:val="000000" w:themeColor="text1"/>
        </w:rPr>
        <w:tab/>
      </w:r>
      <w:r w:rsidRPr="00510FA8">
        <w:rPr>
          <w:color w:val="000000" w:themeColor="text1"/>
        </w:rPr>
        <w:t>Roveda 2002: 49-52, figs 34-36, 38</w:t>
      </w:r>
      <w:r w:rsidR="001E1B19" w:rsidRPr="00510FA8">
        <w:rPr>
          <w:color w:val="000000" w:themeColor="text1"/>
        </w:rPr>
        <w:br/>
      </w:r>
      <w:r w:rsidR="001E1B19" w:rsidRPr="00510FA8">
        <w:rPr>
          <w:color w:val="000000" w:themeColor="text1"/>
          <w:szCs w:val="24"/>
        </w:rPr>
        <w:tab/>
        <w:t xml:space="preserve">Jean Filliozat (1983: 201-2) plausibly identifies the monkey at the right of the </w:t>
      </w:r>
      <w:r w:rsidR="001E1B19" w:rsidRPr="00510FA8">
        <w:rPr>
          <w:color w:val="000000" w:themeColor="text1"/>
          <w:szCs w:val="24"/>
        </w:rPr>
        <w:tab/>
        <w:t>Churning of the Ocean frieze at Angkor Vat as Vālin.</w:t>
      </w:r>
    </w:p>
    <w:p w14:paraId="00CA6CAC" w14:textId="11F6D192" w:rsidR="00630F39" w:rsidRPr="00510FA8" w:rsidRDefault="00630F39" w:rsidP="001E1B19">
      <w:pPr>
        <w:pStyle w:val="hangingindent025"/>
        <w:tabs>
          <w:tab w:val="left" w:pos="720"/>
        </w:tabs>
        <w:spacing w:after="0"/>
        <w:jc w:val="left"/>
        <w:rPr>
          <w:color w:val="000000" w:themeColor="text1"/>
        </w:rPr>
      </w:pPr>
      <w:r w:rsidRPr="00510FA8">
        <w:rPr>
          <w:color w:val="000000" w:themeColor="text1"/>
        </w:rPr>
        <w:t>3rd enclosure, E. gallery, half pediment</w:t>
      </w:r>
      <w:r w:rsidR="00223F95" w:rsidRPr="00510FA8">
        <w:rPr>
          <w:color w:val="000000" w:themeColor="text1"/>
        </w:rPr>
        <w:t>, Aṅgada at Rāvaṇa’s court</w:t>
      </w:r>
      <w:r w:rsidR="00223F95" w:rsidRPr="00510FA8">
        <w:rPr>
          <w:color w:val="000000" w:themeColor="text1"/>
        </w:rPr>
        <w:tab/>
        <w:t>Loizeau 2021: 93, fig 4.6</w:t>
      </w:r>
    </w:p>
    <w:p w14:paraId="13BEA956" w14:textId="3AFA1DEE" w:rsidR="00BE3143" w:rsidRPr="00510FA8" w:rsidRDefault="00BE3143" w:rsidP="00BE3143">
      <w:pPr>
        <w:pStyle w:val="hangingindent025"/>
        <w:spacing w:after="0"/>
        <w:jc w:val="left"/>
        <w:rPr>
          <w:color w:val="000000" w:themeColor="text1"/>
        </w:rPr>
      </w:pPr>
      <w:r w:rsidRPr="00510FA8">
        <w:rPr>
          <w:color w:val="000000" w:themeColor="text1"/>
        </w:rPr>
        <w:t>3rd enclosure, W gallery, N wing, Battle for Laṅkā</w:t>
      </w:r>
      <w:r w:rsidR="00390536">
        <w:rPr>
          <w:color w:val="000000" w:themeColor="text1"/>
        </w:rPr>
        <w:t xml:space="preserve"> </w:t>
      </w:r>
      <w:r w:rsidR="00EC14F4">
        <w:rPr>
          <w:color w:val="000000" w:themeColor="text1"/>
        </w:rPr>
        <w:t>(</w:t>
      </w:r>
      <w:r w:rsidR="00390536">
        <w:rPr>
          <w:color w:val="000000" w:themeColor="text1"/>
        </w:rPr>
        <w:t>51.25 m long</w:t>
      </w:r>
      <w:r w:rsidR="00EC14F4">
        <w:rPr>
          <w:color w:val="000000" w:themeColor="text1"/>
        </w:rPr>
        <w:t>)</w:t>
      </w:r>
      <w:r w:rsidRPr="00510FA8">
        <w:rPr>
          <w:color w:val="000000" w:themeColor="text1"/>
        </w:rPr>
        <w:t>:</w:t>
      </w:r>
      <w:r w:rsidRPr="00510FA8">
        <w:rPr>
          <w:color w:val="000000" w:themeColor="text1"/>
        </w:rPr>
        <w:tab/>
        <w:t>Roveda 2002: 77-80</w:t>
      </w:r>
    </w:p>
    <w:p w14:paraId="14731678" w14:textId="73FCFD10" w:rsidR="00BE3143" w:rsidRPr="00510FA8" w:rsidRDefault="00BE3143" w:rsidP="006C119E">
      <w:pPr>
        <w:pStyle w:val="hangingindent025"/>
        <w:tabs>
          <w:tab w:val="left" w:pos="900"/>
        </w:tabs>
        <w:spacing w:after="0"/>
        <w:jc w:val="left"/>
        <w:rPr>
          <w:color w:val="000000" w:themeColor="text1"/>
        </w:rPr>
      </w:pPr>
      <w:r w:rsidRPr="00510FA8">
        <w:rPr>
          <w:color w:val="000000" w:themeColor="text1"/>
        </w:rPr>
        <w:tab/>
      </w:r>
      <w:r w:rsidRPr="00510FA8">
        <w:rPr>
          <w:i/>
          <w:color w:val="000000" w:themeColor="text1"/>
        </w:rPr>
        <w:t>Roveda identifies, starting  from N end of relief</w:t>
      </w:r>
      <w:r w:rsidRPr="00510FA8">
        <w:rPr>
          <w:color w:val="000000" w:themeColor="text1"/>
        </w:rPr>
        <w:t>:</w:t>
      </w:r>
      <w:r w:rsidRPr="00510FA8">
        <w:rPr>
          <w:color w:val="000000" w:themeColor="text1"/>
        </w:rPr>
        <w:br/>
      </w:r>
      <w:r w:rsidRPr="00510FA8">
        <w:rPr>
          <w:color w:val="000000" w:themeColor="text1"/>
        </w:rPr>
        <w:tab/>
        <w:t>Rāma on Hanumān’s shoulders, attended by Lakṣmaṇa and Vibhīṣaṇa:</w:t>
      </w:r>
      <w:r w:rsidRPr="00510FA8">
        <w:rPr>
          <w:color w:val="000000" w:themeColor="text1"/>
        </w:rPr>
        <w:tab/>
      </w:r>
      <w:r w:rsidRPr="00510FA8">
        <w:rPr>
          <w:color w:val="000000" w:themeColor="text1"/>
        </w:rPr>
        <w:tab/>
      </w:r>
      <w:r w:rsidRPr="00510FA8">
        <w:rPr>
          <w:color w:val="000000" w:themeColor="text1"/>
        </w:rPr>
        <w:tab/>
      </w:r>
      <w:r w:rsidR="002737AA" w:rsidRPr="00510FA8">
        <w:rPr>
          <w:color w:val="000000" w:themeColor="text1"/>
        </w:rPr>
        <w:tab/>
      </w:r>
      <w:r w:rsidRPr="00510FA8">
        <w:rPr>
          <w:color w:val="000000" w:themeColor="text1"/>
        </w:rPr>
        <w:t>Roveda 2002: 79, fig. 67</w:t>
      </w:r>
    </w:p>
    <w:p w14:paraId="1E31C559" w14:textId="4B85529C" w:rsidR="00BE3143" w:rsidRPr="00510FA8" w:rsidRDefault="00BE3143" w:rsidP="006C119E">
      <w:pPr>
        <w:pStyle w:val="hangingindent025"/>
        <w:tabs>
          <w:tab w:val="left" w:pos="900"/>
        </w:tabs>
        <w:spacing w:after="0"/>
        <w:jc w:val="left"/>
        <w:rPr>
          <w:color w:val="000000" w:themeColor="text1"/>
        </w:rPr>
      </w:pPr>
      <w:r w:rsidRPr="00510FA8">
        <w:rPr>
          <w:color w:val="000000" w:themeColor="text1"/>
        </w:rPr>
        <w:tab/>
      </w:r>
      <w:r w:rsidRPr="00510FA8">
        <w:rPr>
          <w:color w:val="000000" w:themeColor="text1"/>
        </w:rPr>
        <w:tab/>
        <w:t xml:space="preserve">Nīla killing Prahasta: </w:t>
      </w:r>
      <w:r w:rsidRPr="00510FA8">
        <w:rPr>
          <w:color w:val="000000" w:themeColor="text1"/>
        </w:rPr>
        <w:tab/>
        <w:t>Roveda 2002: 79, fig. 69</w:t>
      </w:r>
    </w:p>
    <w:p w14:paraId="766CB34E" w14:textId="54BF17FE" w:rsidR="00BE3143" w:rsidRPr="00510FA8" w:rsidRDefault="00BE3143" w:rsidP="006C119E">
      <w:pPr>
        <w:pStyle w:val="hangingindent025"/>
        <w:tabs>
          <w:tab w:val="left" w:pos="900"/>
        </w:tabs>
        <w:spacing w:after="0"/>
        <w:jc w:val="left"/>
        <w:rPr>
          <w:color w:val="000000" w:themeColor="text1"/>
        </w:rPr>
      </w:pPr>
      <w:r w:rsidRPr="00510FA8">
        <w:rPr>
          <w:color w:val="000000" w:themeColor="text1"/>
        </w:rPr>
        <w:tab/>
      </w:r>
      <w:r w:rsidRPr="00510FA8">
        <w:rPr>
          <w:color w:val="000000" w:themeColor="text1"/>
        </w:rPr>
        <w:tab/>
        <w:t xml:space="preserve">Aṅgada killing Mahodara and elephant: </w:t>
      </w:r>
      <w:r w:rsidRPr="00510FA8">
        <w:rPr>
          <w:color w:val="000000" w:themeColor="text1"/>
        </w:rPr>
        <w:tab/>
        <w:t>Roveda 2002: 79, fig. 71</w:t>
      </w:r>
    </w:p>
    <w:p w14:paraId="4327BE95" w14:textId="420845A3" w:rsidR="00BE3143" w:rsidRPr="00510FA8" w:rsidRDefault="00BE3143" w:rsidP="006C119E">
      <w:pPr>
        <w:pStyle w:val="hangingindent025"/>
        <w:tabs>
          <w:tab w:val="left" w:pos="900"/>
        </w:tabs>
        <w:spacing w:after="0"/>
        <w:jc w:val="left"/>
        <w:rPr>
          <w:color w:val="000000" w:themeColor="text1"/>
        </w:rPr>
      </w:pPr>
      <w:r w:rsidRPr="00510FA8">
        <w:rPr>
          <w:color w:val="000000" w:themeColor="text1"/>
        </w:rPr>
        <w:tab/>
      </w:r>
      <w:r w:rsidRPr="00510FA8">
        <w:rPr>
          <w:color w:val="000000" w:themeColor="text1"/>
        </w:rPr>
        <w:tab/>
        <w:t xml:space="preserve">Rāvaṇa on chariot </w:t>
      </w:r>
      <w:r w:rsidRPr="00510FA8">
        <w:rPr>
          <w:i/>
          <w:color w:val="000000" w:themeColor="text1"/>
        </w:rPr>
        <w:t>(?? Roveda: 4 legs</w:t>
      </w:r>
      <w:r w:rsidRPr="00510FA8">
        <w:rPr>
          <w:color w:val="000000" w:themeColor="text1"/>
        </w:rPr>
        <w:t xml:space="preserve">): </w:t>
      </w:r>
      <w:r w:rsidRPr="00510FA8">
        <w:rPr>
          <w:color w:val="000000" w:themeColor="text1"/>
        </w:rPr>
        <w:tab/>
        <w:t>Roveda 2002: 79, fig. 68</w:t>
      </w:r>
    </w:p>
    <w:p w14:paraId="66C72EB9" w14:textId="52645A4D" w:rsidR="00BE3143" w:rsidRPr="00510FA8" w:rsidRDefault="00BE3143" w:rsidP="006C119E">
      <w:pPr>
        <w:pStyle w:val="hangingindent025"/>
        <w:tabs>
          <w:tab w:val="left" w:pos="900"/>
        </w:tabs>
        <w:spacing w:after="0"/>
        <w:jc w:val="left"/>
        <w:rPr>
          <w:color w:val="000000" w:themeColor="text1"/>
        </w:rPr>
      </w:pPr>
      <w:r w:rsidRPr="00510FA8">
        <w:rPr>
          <w:color w:val="000000" w:themeColor="text1"/>
        </w:rPr>
        <w:tab/>
      </w:r>
      <w:r w:rsidRPr="00510FA8">
        <w:rPr>
          <w:color w:val="000000" w:themeColor="text1"/>
        </w:rPr>
        <w:tab/>
        <w:t xml:space="preserve">Aṅgada bites horse of Narāntaka: </w:t>
      </w:r>
      <w:r w:rsidRPr="00510FA8">
        <w:rPr>
          <w:color w:val="000000" w:themeColor="text1"/>
        </w:rPr>
        <w:tab/>
        <w:t>Roveda 2002: 79, fig. 72</w:t>
      </w:r>
    </w:p>
    <w:p w14:paraId="02584BD3" w14:textId="6EE91EE0" w:rsidR="00BE3143" w:rsidRPr="00510FA8" w:rsidRDefault="00BE3143" w:rsidP="006C119E">
      <w:pPr>
        <w:pStyle w:val="hangingindent025"/>
        <w:tabs>
          <w:tab w:val="left" w:pos="900"/>
        </w:tabs>
        <w:spacing w:after="0"/>
        <w:jc w:val="left"/>
        <w:rPr>
          <w:color w:val="000000" w:themeColor="text1"/>
        </w:rPr>
      </w:pPr>
      <w:r w:rsidRPr="00510FA8">
        <w:rPr>
          <w:color w:val="000000" w:themeColor="text1"/>
        </w:rPr>
        <w:tab/>
      </w:r>
      <w:r w:rsidRPr="00510FA8">
        <w:rPr>
          <w:color w:val="000000" w:themeColor="text1"/>
        </w:rPr>
        <w:tab/>
        <w:t xml:space="preserve">Aṅgada attacking Vajradaṃṣṭra and lions: </w:t>
      </w:r>
      <w:r w:rsidRPr="00510FA8">
        <w:rPr>
          <w:color w:val="000000" w:themeColor="text1"/>
        </w:rPr>
        <w:tab/>
        <w:t>Roveda 2002: 79, fig. 70</w:t>
      </w:r>
    </w:p>
    <w:p w14:paraId="10617E40" w14:textId="00526E97" w:rsidR="00BE3143" w:rsidRPr="00510FA8" w:rsidRDefault="00BE3143" w:rsidP="006C119E">
      <w:pPr>
        <w:pStyle w:val="hangingindent025"/>
        <w:tabs>
          <w:tab w:val="left" w:pos="900"/>
        </w:tabs>
        <w:spacing w:after="0"/>
        <w:jc w:val="left"/>
        <w:rPr>
          <w:color w:val="000000" w:themeColor="text1"/>
        </w:rPr>
      </w:pPr>
      <w:r w:rsidRPr="00510FA8">
        <w:rPr>
          <w:color w:val="000000" w:themeColor="text1"/>
        </w:rPr>
        <w:tab/>
      </w:r>
      <w:r w:rsidRPr="00510FA8">
        <w:rPr>
          <w:color w:val="000000" w:themeColor="text1"/>
        </w:rPr>
        <w:tab/>
        <w:t xml:space="preserve">Hanumān fighting Nikumbha and horse: </w:t>
      </w:r>
      <w:r w:rsidRPr="00510FA8">
        <w:rPr>
          <w:color w:val="000000" w:themeColor="text1"/>
        </w:rPr>
        <w:tab/>
        <w:t>Roveda 2002: 79, fig. 73</w:t>
      </w:r>
    </w:p>
    <w:p w14:paraId="07351142" w14:textId="75694A07" w:rsidR="00BE3143" w:rsidRPr="00510FA8" w:rsidRDefault="00BE3143" w:rsidP="006C119E">
      <w:pPr>
        <w:pStyle w:val="hangingindent025"/>
        <w:tabs>
          <w:tab w:val="left" w:pos="900"/>
        </w:tabs>
        <w:spacing w:after="0"/>
        <w:jc w:val="left"/>
        <w:rPr>
          <w:color w:val="000000" w:themeColor="text1"/>
        </w:rPr>
      </w:pPr>
      <w:r w:rsidRPr="00510FA8">
        <w:rPr>
          <w:color w:val="000000" w:themeColor="text1"/>
        </w:rPr>
        <w:tab/>
      </w:r>
      <w:r w:rsidRPr="00510FA8">
        <w:rPr>
          <w:color w:val="000000" w:themeColor="text1"/>
        </w:rPr>
        <w:tab/>
        <w:t>Sugrīva killing Kum</w:t>
      </w:r>
      <w:r w:rsidR="006C119E" w:rsidRPr="00510FA8">
        <w:rPr>
          <w:color w:val="000000" w:themeColor="text1"/>
        </w:rPr>
        <w:t>bha with 2 spotted monsters:</w:t>
      </w:r>
      <w:r w:rsidRPr="00510FA8">
        <w:rPr>
          <w:color w:val="000000" w:themeColor="text1"/>
        </w:rPr>
        <w:tab/>
        <w:t>Roveda 2002: 79, fig. 74</w:t>
      </w:r>
    </w:p>
    <w:p w14:paraId="19E3B758" w14:textId="77777777" w:rsidR="00BE3143" w:rsidRPr="00510FA8" w:rsidRDefault="00BE3143" w:rsidP="00BE3143">
      <w:pPr>
        <w:pStyle w:val="hangingindent025"/>
        <w:spacing w:after="0"/>
        <w:rPr>
          <w:color w:val="000000" w:themeColor="text1"/>
        </w:rPr>
      </w:pPr>
      <w:r w:rsidRPr="00510FA8">
        <w:rPr>
          <w:color w:val="000000" w:themeColor="text1"/>
        </w:rPr>
        <w:t>3rd enclosure, SW corner pavilion:</w:t>
      </w:r>
    </w:p>
    <w:p w14:paraId="4FFD5E72" w14:textId="6349F111" w:rsidR="00BE3143" w:rsidRPr="00510FA8" w:rsidRDefault="00BE3143" w:rsidP="00BE3143">
      <w:pPr>
        <w:pStyle w:val="hangingindent025"/>
        <w:spacing w:after="0"/>
        <w:rPr>
          <w:color w:val="000000" w:themeColor="text1"/>
        </w:rPr>
      </w:pPr>
      <w:r w:rsidRPr="00510FA8">
        <w:rPr>
          <w:color w:val="000000" w:themeColor="text1"/>
        </w:rPr>
        <w:tab/>
        <w:t xml:space="preserve">half-pediment: abduction by Rāvaṇa: </w:t>
      </w:r>
      <w:r w:rsidRPr="00510FA8">
        <w:rPr>
          <w:color w:val="000000" w:themeColor="text1"/>
        </w:rPr>
        <w:tab/>
        <w:t>Roveda 2002: 204</w:t>
      </w:r>
    </w:p>
    <w:p w14:paraId="461D0D16" w14:textId="1853BD9F" w:rsidR="00BE3143" w:rsidRPr="00510FA8" w:rsidRDefault="00BE3143" w:rsidP="0050126E">
      <w:pPr>
        <w:pStyle w:val="hangingindent025"/>
        <w:tabs>
          <w:tab w:val="clear" w:pos="2880"/>
        </w:tabs>
        <w:spacing w:after="0"/>
        <w:rPr>
          <w:color w:val="000000" w:themeColor="text1"/>
        </w:rPr>
      </w:pPr>
      <w:r w:rsidRPr="00510FA8">
        <w:rPr>
          <w:color w:val="000000" w:themeColor="text1"/>
        </w:rPr>
        <w:tab/>
        <w:t>S 3 (</w:t>
      </w:r>
      <w:r w:rsidRPr="00510FA8">
        <w:rPr>
          <w:i/>
          <w:color w:val="000000" w:themeColor="text1"/>
        </w:rPr>
        <w:t>Rāma killing Mārīca</w:t>
      </w:r>
      <w:r w:rsidRPr="00510FA8">
        <w:rPr>
          <w:color w:val="000000" w:themeColor="text1"/>
        </w:rPr>
        <w:t>), S 5 (</w:t>
      </w:r>
      <w:r w:rsidRPr="00510FA8">
        <w:rPr>
          <w:i/>
          <w:color w:val="000000" w:themeColor="text1"/>
        </w:rPr>
        <w:t xml:space="preserve">Rāvaṇa and Kailāsa; front view of Rāvaṇa; </w:t>
      </w:r>
      <w:r w:rsidRPr="00510FA8">
        <w:rPr>
          <w:color w:val="000000" w:themeColor="text1"/>
        </w:rPr>
        <w:t xml:space="preserve">N.B. </w:t>
      </w:r>
      <w:r w:rsidRPr="00510FA8">
        <w:rPr>
          <w:i/>
          <w:color w:val="000000" w:themeColor="text1"/>
        </w:rPr>
        <w:t>variant tradition: Rāvaṇa tries to move Kailāsa to Laṅkā</w:t>
      </w:r>
      <w:r w:rsidRPr="00510FA8">
        <w:rPr>
          <w:color w:val="000000" w:themeColor="text1"/>
        </w:rPr>
        <w:t>), S 8 (</w:t>
      </w:r>
      <w:r w:rsidRPr="00510FA8">
        <w:rPr>
          <w:i/>
          <w:color w:val="000000" w:themeColor="text1"/>
        </w:rPr>
        <w:t>death of Vālin</w:t>
      </w:r>
      <w:r w:rsidRPr="00510FA8">
        <w:rPr>
          <w:color w:val="000000" w:themeColor="text1"/>
        </w:rPr>
        <w:t>):</w:t>
      </w:r>
      <w:r w:rsidRPr="00510FA8">
        <w:rPr>
          <w:color w:val="000000" w:themeColor="text1"/>
        </w:rPr>
        <w:tab/>
        <w:t>Roveda 2002: 99, 106-7, 116-18</w:t>
      </w:r>
    </w:p>
    <w:p w14:paraId="638BDE61" w14:textId="77777777" w:rsidR="00BE3143" w:rsidRPr="008A7B83" w:rsidRDefault="00BE3143" w:rsidP="00BE3143">
      <w:pPr>
        <w:pStyle w:val="hangingindent025"/>
        <w:spacing w:after="0"/>
        <w:rPr>
          <w:rStyle w:val="ham-object-field-value"/>
          <w:color w:val="000000" w:themeColor="text1"/>
          <w:sz w:val="10"/>
          <w:szCs w:val="10"/>
        </w:rPr>
      </w:pPr>
    </w:p>
    <w:p w14:paraId="07DF23D5" w14:textId="77777777" w:rsidR="00BE3143" w:rsidRPr="00510FA8" w:rsidRDefault="00BE3143" w:rsidP="00BE3143">
      <w:pPr>
        <w:pStyle w:val="hangingindent025"/>
        <w:spacing w:after="0"/>
        <w:rPr>
          <w:color w:val="000000" w:themeColor="text1"/>
        </w:rPr>
      </w:pPr>
      <w:r w:rsidRPr="00510FA8">
        <w:rPr>
          <w:color w:val="000000" w:themeColor="text1"/>
        </w:rPr>
        <w:t xml:space="preserve">Pilaster reliefs at base of doorways, esp. of Cruciform Pavilion and doors leading into corner pavilions and </w:t>
      </w:r>
      <w:r w:rsidRPr="00510FA8">
        <w:rPr>
          <w:i/>
          <w:color w:val="000000" w:themeColor="text1"/>
        </w:rPr>
        <w:t>gopuras</w:t>
      </w:r>
      <w:r w:rsidRPr="00510FA8">
        <w:rPr>
          <w:color w:val="000000" w:themeColor="text1"/>
        </w:rPr>
        <w:t xml:space="preserve"> of 3rd enclosure:</w:t>
      </w:r>
    </w:p>
    <w:p w14:paraId="166E47C5" w14:textId="1706CE2B" w:rsidR="00BE3143" w:rsidRPr="00510FA8" w:rsidRDefault="00BE3143" w:rsidP="00BE3143">
      <w:pPr>
        <w:pStyle w:val="hangingindent025"/>
        <w:spacing w:after="0"/>
        <w:jc w:val="left"/>
        <w:rPr>
          <w:color w:val="000000" w:themeColor="text1"/>
        </w:rPr>
      </w:pPr>
      <w:r w:rsidRPr="00510FA8">
        <w:rPr>
          <w:color w:val="000000" w:themeColor="text1"/>
        </w:rPr>
        <w:t xml:space="preserve">3rd enclosure, E </w:t>
      </w:r>
      <w:r w:rsidRPr="00510FA8">
        <w:rPr>
          <w:i/>
          <w:color w:val="000000" w:themeColor="text1"/>
        </w:rPr>
        <w:t>gopura</w:t>
      </w:r>
      <w:r w:rsidRPr="00510FA8">
        <w:rPr>
          <w:color w:val="000000" w:themeColor="text1"/>
        </w:rPr>
        <w:t>, W door:</w:t>
      </w:r>
      <w:r w:rsidRPr="00510FA8">
        <w:rPr>
          <w:color w:val="000000" w:themeColor="text1"/>
        </w:rPr>
        <w:br/>
        <w:t xml:space="preserve">Virādha attempts to abduct Sītā: </w:t>
      </w:r>
      <w:r w:rsidRPr="00510FA8">
        <w:rPr>
          <w:color w:val="000000" w:themeColor="text1"/>
        </w:rPr>
        <w:tab/>
        <w:t>Roveda 2002: 220</w:t>
      </w:r>
    </w:p>
    <w:p w14:paraId="1FC41C8C" w14:textId="77777777" w:rsidR="00BE3143" w:rsidRPr="00510FA8" w:rsidRDefault="00BE3143" w:rsidP="00BE3143">
      <w:pPr>
        <w:pStyle w:val="hangingindent025"/>
        <w:spacing w:after="0"/>
        <w:rPr>
          <w:color w:val="000000" w:themeColor="text1"/>
          <w:sz w:val="10"/>
          <w:szCs w:val="10"/>
        </w:rPr>
      </w:pPr>
    </w:p>
    <w:p w14:paraId="4187E161" w14:textId="19464DD6" w:rsidR="00BE3143" w:rsidRPr="00510FA8" w:rsidRDefault="00BE3143" w:rsidP="00D6122E">
      <w:pPr>
        <w:pStyle w:val="hangingindent025"/>
        <w:tabs>
          <w:tab w:val="clear" w:pos="2880"/>
        </w:tabs>
        <w:spacing w:after="0"/>
        <w:jc w:val="left"/>
        <w:rPr>
          <w:color w:val="000000" w:themeColor="text1"/>
        </w:rPr>
      </w:pPr>
      <w:r w:rsidRPr="00510FA8">
        <w:rPr>
          <w:color w:val="000000" w:themeColor="text1"/>
        </w:rPr>
        <w:lastRenderedPageBreak/>
        <w:t xml:space="preserve">3rd enclosure, NE </w:t>
      </w:r>
      <w:r w:rsidRPr="00510FA8">
        <w:rPr>
          <w:i/>
          <w:color w:val="000000" w:themeColor="text1"/>
        </w:rPr>
        <w:t xml:space="preserve">gopura ? </w:t>
      </w:r>
      <w:r w:rsidRPr="00510FA8">
        <w:rPr>
          <w:color w:val="000000" w:themeColor="text1"/>
        </w:rPr>
        <w:t>corner pavilion ?, E-facing pediment, half-pediments:</w:t>
      </w:r>
      <w:r w:rsidRPr="00510FA8">
        <w:rPr>
          <w:color w:val="000000" w:themeColor="text1"/>
        </w:rPr>
        <w:br/>
        <w:t xml:space="preserve">N, Rāma and Lakṣmaṇa in forest: </w:t>
      </w:r>
      <w:r w:rsidRPr="00510FA8">
        <w:rPr>
          <w:color w:val="000000" w:themeColor="text1"/>
        </w:rPr>
        <w:tab/>
        <w:t>Roveda 2002: 204</w:t>
      </w:r>
      <w:r w:rsidRPr="00510FA8">
        <w:rPr>
          <w:color w:val="000000" w:themeColor="text1"/>
        </w:rPr>
        <w:br/>
        <w:t>S, Virādha’s attempt to abduct Sītā [</w:t>
      </w:r>
      <w:r w:rsidRPr="00510FA8">
        <w:rPr>
          <w:i/>
          <w:color w:val="000000" w:themeColor="text1"/>
        </w:rPr>
        <w:t>similar composition to S library but identification more plausible</w:t>
      </w:r>
      <w:r w:rsidRPr="00510FA8">
        <w:rPr>
          <w:color w:val="000000" w:themeColor="text1"/>
        </w:rPr>
        <w:t xml:space="preserve">]: </w:t>
      </w:r>
      <w:r w:rsidRPr="00510FA8">
        <w:rPr>
          <w:color w:val="000000" w:themeColor="text1"/>
        </w:rPr>
        <w:tab/>
        <w:t>Roveda 2002: 204</w:t>
      </w:r>
    </w:p>
    <w:p w14:paraId="14DE1AC3" w14:textId="77777777" w:rsidR="00BE3143" w:rsidRPr="008A7B83" w:rsidRDefault="00BE3143" w:rsidP="00BE3143">
      <w:pPr>
        <w:pStyle w:val="hangingindent025"/>
        <w:spacing w:after="0"/>
        <w:jc w:val="left"/>
        <w:rPr>
          <w:color w:val="000000" w:themeColor="text1"/>
          <w:sz w:val="10"/>
          <w:szCs w:val="10"/>
        </w:rPr>
      </w:pPr>
    </w:p>
    <w:p w14:paraId="27B55A1F" w14:textId="3924D24D" w:rsidR="00BE3143" w:rsidRPr="00510FA8" w:rsidRDefault="00BE3143" w:rsidP="00BE3143">
      <w:pPr>
        <w:pStyle w:val="hangingindent025"/>
        <w:spacing w:after="0"/>
        <w:jc w:val="left"/>
        <w:rPr>
          <w:color w:val="000000" w:themeColor="text1"/>
        </w:rPr>
      </w:pPr>
      <w:r w:rsidRPr="00510FA8">
        <w:rPr>
          <w:color w:val="000000" w:themeColor="text1"/>
        </w:rPr>
        <w:t xml:space="preserve">3rd enclosure, N </w:t>
      </w:r>
      <w:r w:rsidRPr="00510FA8">
        <w:rPr>
          <w:i/>
          <w:color w:val="000000" w:themeColor="text1"/>
        </w:rPr>
        <w:t>gopura</w:t>
      </w:r>
      <w:r w:rsidRPr="00510FA8">
        <w:rPr>
          <w:color w:val="000000" w:themeColor="text1"/>
        </w:rPr>
        <w:t>, S half-pediment:</w:t>
      </w:r>
      <w:r w:rsidRPr="00510FA8">
        <w:rPr>
          <w:color w:val="000000" w:themeColor="text1"/>
        </w:rPr>
        <w:br/>
        <w:t xml:space="preserve">Rāma and Lakṣmaṇa in forest: </w:t>
      </w:r>
      <w:r w:rsidRPr="00510FA8">
        <w:rPr>
          <w:color w:val="000000" w:themeColor="text1"/>
        </w:rPr>
        <w:tab/>
        <w:t>Roveda 2002: 204</w:t>
      </w:r>
    </w:p>
    <w:p w14:paraId="734F2256" w14:textId="54A4995B" w:rsidR="00BE3143" w:rsidRPr="00510FA8" w:rsidRDefault="00BE3143" w:rsidP="00045A0F">
      <w:pPr>
        <w:pStyle w:val="hangingindent025"/>
        <w:tabs>
          <w:tab w:val="clear" w:pos="2880"/>
        </w:tabs>
        <w:spacing w:after="0"/>
        <w:jc w:val="left"/>
        <w:rPr>
          <w:color w:val="000000" w:themeColor="text1"/>
        </w:rPr>
      </w:pPr>
      <w:r w:rsidRPr="00510FA8">
        <w:rPr>
          <w:color w:val="000000" w:themeColor="text1"/>
        </w:rPr>
        <w:t xml:space="preserve">3rd enclosure, N </w:t>
      </w:r>
      <w:r w:rsidRPr="00510FA8">
        <w:rPr>
          <w:i/>
          <w:color w:val="000000" w:themeColor="text1"/>
        </w:rPr>
        <w:t>gopura</w:t>
      </w:r>
      <w:r w:rsidRPr="00510FA8">
        <w:rPr>
          <w:color w:val="000000" w:themeColor="text1"/>
        </w:rPr>
        <w:t>, N half-pediment:</w:t>
      </w:r>
      <w:r w:rsidRPr="00510FA8">
        <w:rPr>
          <w:color w:val="000000" w:themeColor="text1"/>
        </w:rPr>
        <w:br/>
        <w:t>Hanumān and Rāvaṇa:</w:t>
      </w:r>
      <w:r w:rsidRPr="00510FA8">
        <w:rPr>
          <w:color w:val="000000" w:themeColor="text1"/>
        </w:rPr>
        <w:tab/>
        <w:t>Roveda 2002: 204</w:t>
      </w:r>
    </w:p>
    <w:p w14:paraId="3DE53D98" w14:textId="77777777" w:rsidR="00BE3143" w:rsidRPr="008A7B83" w:rsidRDefault="00BE3143" w:rsidP="00BE3143">
      <w:pPr>
        <w:pStyle w:val="hangingindent025"/>
        <w:spacing w:after="0"/>
        <w:rPr>
          <w:color w:val="000000" w:themeColor="text1"/>
          <w:sz w:val="10"/>
          <w:szCs w:val="10"/>
        </w:rPr>
      </w:pPr>
    </w:p>
    <w:p w14:paraId="1E78CFE8" w14:textId="77777777" w:rsidR="00BE3143" w:rsidRPr="00510FA8" w:rsidRDefault="00BE3143" w:rsidP="00E313B6">
      <w:pPr>
        <w:pStyle w:val="hangingindent025"/>
        <w:tabs>
          <w:tab w:val="clear" w:pos="2880"/>
          <w:tab w:val="left" w:pos="720"/>
        </w:tabs>
        <w:spacing w:after="0"/>
        <w:jc w:val="left"/>
        <w:rPr>
          <w:color w:val="000000" w:themeColor="text1"/>
        </w:rPr>
      </w:pPr>
      <w:r w:rsidRPr="00510FA8">
        <w:rPr>
          <w:color w:val="000000" w:themeColor="text1"/>
        </w:rPr>
        <w:t>3rd enclosure, NW corner pavilion:</w:t>
      </w:r>
      <w:r w:rsidRPr="00510FA8">
        <w:rPr>
          <w:color w:val="000000" w:themeColor="text1"/>
        </w:rPr>
        <w:br/>
        <w:t>N 1, N 3, N 5, N 6, N 7, N 8, N 9, N 10, N 12:</w:t>
      </w:r>
      <w:r w:rsidRPr="00510FA8">
        <w:rPr>
          <w:color w:val="000000" w:themeColor="text1"/>
        </w:rPr>
        <w:br/>
      </w:r>
      <w:r w:rsidRPr="00510FA8">
        <w:rPr>
          <w:color w:val="000000" w:themeColor="text1"/>
        </w:rPr>
        <w:tab/>
        <w:t xml:space="preserve">[MB, JLB: </w:t>
      </w:r>
      <w:r w:rsidRPr="00510FA8">
        <w:rPr>
          <w:i/>
          <w:color w:val="000000" w:themeColor="text1"/>
        </w:rPr>
        <w:t>Rāma is shooting at wheel above his head, watched by Sītā, Viśvāmitra, Janaka, queens and others; Rāma is looking directly at the wheel, not at a reflection; at bottom, a procession of horses, chariots, warriors: probably disappointed suitors, but no Rāvaṇa; see Roveda 2002: 156-61 and 265n.34</w:t>
      </w:r>
      <w:r w:rsidRPr="00510FA8">
        <w:rPr>
          <w:color w:val="000000" w:themeColor="text1"/>
        </w:rPr>
        <w:t>]</w:t>
      </w:r>
    </w:p>
    <w:p w14:paraId="1BCCA909" w14:textId="499C198A" w:rsidR="00BE3143" w:rsidRPr="00510FA8" w:rsidRDefault="00BE3143" w:rsidP="00BE3143">
      <w:pPr>
        <w:pStyle w:val="hangingindent025"/>
        <w:jc w:val="left"/>
        <w:rPr>
          <w:color w:val="000000" w:themeColor="text1"/>
        </w:rPr>
      </w:pPr>
      <w:r w:rsidRPr="00510FA8">
        <w:rPr>
          <w:color w:val="000000" w:themeColor="text1"/>
        </w:rPr>
        <w:t>3rd enclosure, NW corner pavilion, pediment:</w:t>
      </w:r>
      <w:r w:rsidRPr="00510FA8">
        <w:rPr>
          <w:color w:val="000000" w:themeColor="text1"/>
        </w:rPr>
        <w:br/>
        <w:t xml:space="preserve">Rāma and Hanumān: </w:t>
      </w:r>
      <w:r w:rsidRPr="00510FA8">
        <w:rPr>
          <w:color w:val="000000" w:themeColor="text1"/>
        </w:rPr>
        <w:tab/>
      </w:r>
      <w:r w:rsidR="005C4363" w:rsidRPr="00510FA8">
        <w:rPr>
          <w:color w:val="000000" w:themeColor="text1"/>
        </w:rPr>
        <w:tab/>
      </w:r>
      <w:r w:rsidRPr="00510FA8">
        <w:rPr>
          <w:color w:val="000000" w:themeColor="text1"/>
        </w:rPr>
        <w:t>Roveda 2002: 202</w:t>
      </w:r>
    </w:p>
    <w:p w14:paraId="7715B0DE" w14:textId="2AEBEDE0" w:rsidR="004E6341" w:rsidRPr="00510FA8" w:rsidRDefault="004E6341" w:rsidP="00BE3143">
      <w:pPr>
        <w:pStyle w:val="hangingindent025"/>
        <w:jc w:val="left"/>
        <w:rPr>
          <w:color w:val="000000" w:themeColor="text1"/>
        </w:rPr>
      </w:pPr>
      <w:r w:rsidRPr="00510FA8">
        <w:rPr>
          <w:color w:val="000000" w:themeColor="text1"/>
        </w:rPr>
        <w:t>NW pavilion, bas-relief gallery:</w:t>
      </w:r>
    </w:p>
    <w:p w14:paraId="162F2D5C" w14:textId="527B90B9" w:rsidR="004E6341" w:rsidRPr="00510FA8" w:rsidRDefault="004E6341" w:rsidP="00BE3143">
      <w:pPr>
        <w:pStyle w:val="hangingindent025"/>
        <w:jc w:val="left"/>
        <w:rPr>
          <w:color w:val="000000" w:themeColor="text1"/>
        </w:rPr>
      </w:pPr>
      <w:r w:rsidRPr="00510FA8">
        <w:rPr>
          <w:color w:val="000000" w:themeColor="text1"/>
        </w:rPr>
        <w:tab/>
        <w:t>R. seated on Puṣpaka in return to Ayodhyā</w:t>
      </w:r>
      <w:r w:rsidRPr="00510FA8">
        <w:rPr>
          <w:color w:val="000000" w:themeColor="text1"/>
        </w:rPr>
        <w:tab/>
      </w:r>
      <w:r w:rsidR="00473C1E" w:rsidRPr="00510FA8">
        <w:rPr>
          <w:color w:val="000000" w:themeColor="text1"/>
          <w:szCs w:val="22"/>
        </w:rPr>
        <w:t>Siyonn</w:t>
      </w:r>
      <w:r w:rsidRPr="00510FA8">
        <w:rPr>
          <w:color w:val="000000" w:themeColor="text1"/>
          <w:szCs w:val="22"/>
        </w:rPr>
        <w:t xml:space="preserve"> 2005: 138, fig. 43</w:t>
      </w:r>
    </w:p>
    <w:p w14:paraId="157D8920" w14:textId="77777777" w:rsidR="00BE3143" w:rsidRPr="00510FA8" w:rsidRDefault="00BE3143" w:rsidP="00BE3143">
      <w:pPr>
        <w:pStyle w:val="hangingindent025"/>
        <w:jc w:val="left"/>
        <w:rPr>
          <w:color w:val="000000" w:themeColor="text1"/>
          <w:sz w:val="16"/>
          <w:szCs w:val="16"/>
        </w:rPr>
      </w:pPr>
    </w:p>
    <w:p w14:paraId="0C0255B6" w14:textId="77777777" w:rsidR="00BE3143" w:rsidRPr="00510FA8" w:rsidRDefault="00BE3143" w:rsidP="005C4363">
      <w:pPr>
        <w:pStyle w:val="hangingindent025"/>
        <w:tabs>
          <w:tab w:val="clear" w:pos="2880"/>
        </w:tabs>
        <w:spacing w:after="0"/>
        <w:jc w:val="left"/>
        <w:rPr>
          <w:color w:val="000000" w:themeColor="text1"/>
        </w:rPr>
      </w:pPr>
      <w:r w:rsidRPr="00510FA8">
        <w:rPr>
          <w:color w:val="000000" w:themeColor="text1"/>
        </w:rPr>
        <w:t>Tapestry reliefs (</w:t>
      </w:r>
      <w:r w:rsidRPr="00510FA8">
        <w:rPr>
          <w:i/>
          <w:color w:val="000000" w:themeColor="text1"/>
        </w:rPr>
        <w:t>interlaced medallions, images sometimes combined into narrative, thought to have been produced by stencils; Coedès identifies by grid with letters for vertical rows and numbers for horizontal</w:t>
      </w:r>
      <w:r w:rsidRPr="00510FA8">
        <w:rPr>
          <w:color w:val="000000" w:themeColor="text1"/>
        </w:rPr>
        <w:t>):</w:t>
      </w:r>
    </w:p>
    <w:p w14:paraId="509EECBA" w14:textId="77777777" w:rsidR="00BE3143" w:rsidRPr="00510FA8" w:rsidRDefault="00BE3143" w:rsidP="005C4363">
      <w:pPr>
        <w:pStyle w:val="hangingindent025"/>
        <w:tabs>
          <w:tab w:val="clear" w:pos="2880"/>
        </w:tabs>
        <w:spacing w:after="0"/>
        <w:jc w:val="left"/>
        <w:rPr>
          <w:color w:val="000000" w:themeColor="text1"/>
        </w:rPr>
      </w:pPr>
      <w:r w:rsidRPr="00510FA8">
        <w:rPr>
          <w:color w:val="000000" w:themeColor="text1"/>
        </w:rPr>
        <w:t xml:space="preserve">3rd enclosure, W </w:t>
      </w:r>
      <w:r w:rsidRPr="00510FA8">
        <w:rPr>
          <w:i/>
          <w:color w:val="000000" w:themeColor="text1"/>
        </w:rPr>
        <w:t>gopura</w:t>
      </w:r>
      <w:r w:rsidRPr="00510FA8">
        <w:rPr>
          <w:color w:val="000000" w:themeColor="text1"/>
        </w:rPr>
        <w:t>, S lateral entrance, wall P 91:</w:t>
      </w:r>
    </w:p>
    <w:p w14:paraId="7BEC6B97" w14:textId="048CA90A" w:rsidR="00BE3143" w:rsidRPr="00510FA8" w:rsidRDefault="00BE3143" w:rsidP="005C4363">
      <w:pPr>
        <w:pStyle w:val="hangingindent025"/>
        <w:tabs>
          <w:tab w:val="clear" w:pos="2880"/>
        </w:tabs>
        <w:spacing w:after="0"/>
        <w:jc w:val="left"/>
        <w:rPr>
          <w:color w:val="000000" w:themeColor="text1"/>
        </w:rPr>
      </w:pPr>
      <w:r w:rsidRPr="00510FA8">
        <w:rPr>
          <w:color w:val="000000" w:themeColor="text1"/>
        </w:rPr>
        <w:tab/>
        <w:t xml:space="preserve">rows 10-13: death of Vālin: </w:t>
      </w:r>
      <w:r w:rsidRPr="00510FA8">
        <w:rPr>
          <w:color w:val="000000" w:themeColor="text1"/>
        </w:rPr>
        <w:tab/>
        <w:t>Roveda 2002: 229-30</w:t>
      </w:r>
    </w:p>
    <w:p w14:paraId="37E87FC2" w14:textId="233D994F" w:rsidR="00BE3143" w:rsidRPr="00510FA8" w:rsidRDefault="00BE3143" w:rsidP="005C4363">
      <w:pPr>
        <w:pStyle w:val="hangingindent025"/>
        <w:tabs>
          <w:tab w:val="clear" w:pos="2880"/>
        </w:tabs>
        <w:spacing w:after="0"/>
        <w:jc w:val="left"/>
        <w:rPr>
          <w:color w:val="000000" w:themeColor="text1"/>
        </w:rPr>
      </w:pPr>
      <w:r w:rsidRPr="00510FA8">
        <w:rPr>
          <w:color w:val="000000" w:themeColor="text1"/>
        </w:rPr>
        <w:tab/>
        <w:t xml:space="preserve">row 14: alliance of Rāma and Vibhīṣaṇa: </w:t>
      </w:r>
      <w:r w:rsidRPr="00510FA8">
        <w:rPr>
          <w:color w:val="000000" w:themeColor="text1"/>
        </w:rPr>
        <w:tab/>
        <w:t>Roveda 2002: 230</w:t>
      </w:r>
    </w:p>
    <w:p w14:paraId="6D7A11B6" w14:textId="0D2F39C7" w:rsidR="00BE3143" w:rsidRPr="00510FA8" w:rsidRDefault="00BE3143" w:rsidP="005C4363">
      <w:pPr>
        <w:pStyle w:val="hangingindent025"/>
        <w:tabs>
          <w:tab w:val="clear" w:pos="2880"/>
        </w:tabs>
        <w:spacing w:after="0"/>
        <w:jc w:val="left"/>
        <w:rPr>
          <w:color w:val="000000" w:themeColor="text1"/>
        </w:rPr>
      </w:pPr>
      <w:r w:rsidRPr="00510FA8">
        <w:rPr>
          <w:color w:val="000000" w:themeColor="text1"/>
        </w:rPr>
        <w:tab/>
        <w:t>rows 15-17: battle for Laṅkā (mostly Hanumān and Rāvaṇa):</w:t>
      </w:r>
      <w:r w:rsidRPr="00510FA8">
        <w:rPr>
          <w:color w:val="000000" w:themeColor="text1"/>
        </w:rPr>
        <w:tab/>
        <w:t xml:space="preserve"> Roveda 2002: 230</w:t>
      </w:r>
    </w:p>
    <w:p w14:paraId="7F0663F5" w14:textId="67C8451B" w:rsidR="00BE3143" w:rsidRPr="00510FA8" w:rsidRDefault="00BE3143" w:rsidP="005C4363">
      <w:pPr>
        <w:pStyle w:val="hangingindent025"/>
        <w:tabs>
          <w:tab w:val="clear" w:pos="2880"/>
        </w:tabs>
        <w:spacing w:after="0"/>
        <w:jc w:val="left"/>
        <w:rPr>
          <w:color w:val="000000" w:themeColor="text1"/>
        </w:rPr>
      </w:pPr>
      <w:r w:rsidRPr="00510FA8">
        <w:rPr>
          <w:color w:val="000000" w:themeColor="text1"/>
        </w:rPr>
        <w:tab/>
        <w:t>rows 17-18: Hanumān and Sītā exchange tokens:</w:t>
      </w:r>
      <w:r w:rsidRPr="00510FA8">
        <w:rPr>
          <w:color w:val="000000" w:themeColor="text1"/>
        </w:rPr>
        <w:tab/>
        <w:t>Roveda 2002: 230</w:t>
      </w:r>
    </w:p>
    <w:p w14:paraId="33359D20" w14:textId="77777777" w:rsidR="00BE3143" w:rsidRPr="00510FA8" w:rsidRDefault="00BE3143" w:rsidP="005C4363">
      <w:pPr>
        <w:pStyle w:val="hangingindent025"/>
        <w:tabs>
          <w:tab w:val="clear" w:pos="2880"/>
        </w:tabs>
        <w:spacing w:after="0"/>
        <w:jc w:val="left"/>
        <w:rPr>
          <w:color w:val="000000" w:themeColor="text1"/>
        </w:rPr>
      </w:pPr>
      <w:r w:rsidRPr="00510FA8">
        <w:rPr>
          <w:color w:val="000000" w:themeColor="text1"/>
        </w:rPr>
        <w:t>3rd enclosure, W</w:t>
      </w:r>
      <w:r w:rsidRPr="00510FA8">
        <w:rPr>
          <w:i/>
          <w:color w:val="000000" w:themeColor="text1"/>
        </w:rPr>
        <w:t xml:space="preserve"> gopura</w:t>
      </w:r>
      <w:r w:rsidRPr="00510FA8">
        <w:rPr>
          <w:color w:val="000000" w:themeColor="text1"/>
        </w:rPr>
        <w:t>, S lateral entrance, S jamb P 84:</w:t>
      </w:r>
    </w:p>
    <w:p w14:paraId="2AD9967D" w14:textId="09101765" w:rsidR="00BE3143" w:rsidRPr="00510FA8" w:rsidRDefault="00BE3143" w:rsidP="005C4363">
      <w:pPr>
        <w:pStyle w:val="hangingindent025"/>
        <w:tabs>
          <w:tab w:val="clear" w:pos="2880"/>
        </w:tabs>
        <w:spacing w:after="0"/>
        <w:jc w:val="left"/>
        <w:rPr>
          <w:color w:val="000000" w:themeColor="text1"/>
        </w:rPr>
      </w:pPr>
      <w:r w:rsidRPr="00510FA8">
        <w:rPr>
          <w:color w:val="000000" w:themeColor="text1"/>
        </w:rPr>
        <w:tab/>
        <w:t xml:space="preserve">A3, B 1-2, C 2, D 2: alliance with Vibhīṣaṇa: </w:t>
      </w:r>
      <w:r w:rsidRPr="00510FA8">
        <w:rPr>
          <w:color w:val="000000" w:themeColor="text1"/>
        </w:rPr>
        <w:tab/>
        <w:t>Roveda 2002: 231</w:t>
      </w:r>
    </w:p>
    <w:p w14:paraId="786F0649" w14:textId="77777777" w:rsidR="00BE3143" w:rsidRPr="00510FA8" w:rsidRDefault="00BE3143" w:rsidP="005C4363">
      <w:pPr>
        <w:pStyle w:val="hangingindent025"/>
        <w:tabs>
          <w:tab w:val="clear" w:pos="2880"/>
        </w:tabs>
        <w:spacing w:after="0"/>
        <w:jc w:val="left"/>
        <w:rPr>
          <w:color w:val="000000" w:themeColor="text1"/>
        </w:rPr>
      </w:pPr>
      <w:r w:rsidRPr="00510FA8">
        <w:rPr>
          <w:color w:val="000000" w:themeColor="text1"/>
        </w:rPr>
        <w:t xml:space="preserve">3rd enclosure, W </w:t>
      </w:r>
      <w:r w:rsidRPr="00510FA8">
        <w:rPr>
          <w:i/>
          <w:color w:val="000000" w:themeColor="text1"/>
        </w:rPr>
        <w:t>gopura</w:t>
      </w:r>
      <w:r w:rsidRPr="00510FA8">
        <w:rPr>
          <w:color w:val="000000" w:themeColor="text1"/>
        </w:rPr>
        <w:t>, S lateral entrance, W jamb P 85:</w:t>
      </w:r>
    </w:p>
    <w:p w14:paraId="5651064B" w14:textId="495E3776" w:rsidR="00BE3143" w:rsidRPr="00510FA8" w:rsidRDefault="00BE3143" w:rsidP="005C4363">
      <w:pPr>
        <w:pStyle w:val="hangingindent025"/>
        <w:tabs>
          <w:tab w:val="clear" w:pos="2880"/>
        </w:tabs>
        <w:spacing w:after="0"/>
        <w:jc w:val="left"/>
        <w:rPr>
          <w:color w:val="000000" w:themeColor="text1"/>
        </w:rPr>
      </w:pPr>
      <w:r w:rsidRPr="00510FA8">
        <w:rPr>
          <w:color w:val="000000" w:themeColor="text1"/>
        </w:rPr>
        <w:tab/>
        <w:t xml:space="preserve">C3-E4: Lakṣmaṇa wounded by Indrajit’s spear: </w:t>
      </w:r>
      <w:r w:rsidRPr="00510FA8">
        <w:rPr>
          <w:color w:val="000000" w:themeColor="text1"/>
        </w:rPr>
        <w:tab/>
        <w:t>Roveda 2002: 231-32</w:t>
      </w:r>
    </w:p>
    <w:p w14:paraId="7D6B5B1C" w14:textId="77777777" w:rsidR="00BE3143" w:rsidRPr="008A7B83" w:rsidRDefault="00BE3143" w:rsidP="005C4363">
      <w:pPr>
        <w:pStyle w:val="hangingindent025"/>
        <w:tabs>
          <w:tab w:val="clear" w:pos="2880"/>
        </w:tabs>
        <w:spacing w:after="0"/>
        <w:jc w:val="left"/>
        <w:rPr>
          <w:color w:val="000000" w:themeColor="text1"/>
          <w:sz w:val="16"/>
          <w:szCs w:val="16"/>
        </w:rPr>
      </w:pPr>
    </w:p>
    <w:p w14:paraId="1A9348A5" w14:textId="77777777" w:rsidR="00BE3143" w:rsidRPr="00510FA8" w:rsidRDefault="00BE3143" w:rsidP="00BD246C">
      <w:pPr>
        <w:pStyle w:val="hangingindent025"/>
        <w:keepNext/>
        <w:tabs>
          <w:tab w:val="clear" w:pos="2880"/>
        </w:tabs>
        <w:spacing w:after="0"/>
        <w:jc w:val="left"/>
        <w:rPr>
          <w:color w:val="000000" w:themeColor="text1"/>
        </w:rPr>
      </w:pPr>
      <w:r w:rsidRPr="00510FA8">
        <w:rPr>
          <w:color w:val="000000" w:themeColor="text1"/>
        </w:rPr>
        <w:t>3rd courtyard, N ‘library’:</w:t>
      </w:r>
    </w:p>
    <w:p w14:paraId="1F56A501" w14:textId="3E82856E" w:rsidR="00BE3143" w:rsidRPr="00510FA8" w:rsidRDefault="00BE3143" w:rsidP="005C4363">
      <w:pPr>
        <w:pStyle w:val="hangingindent025"/>
        <w:tabs>
          <w:tab w:val="clear" w:pos="2880"/>
        </w:tabs>
        <w:spacing w:after="0"/>
        <w:jc w:val="left"/>
        <w:rPr>
          <w:color w:val="000000" w:themeColor="text1"/>
        </w:rPr>
      </w:pPr>
      <w:r w:rsidRPr="00510FA8">
        <w:rPr>
          <w:color w:val="000000" w:themeColor="text1"/>
        </w:rPr>
        <w:tab/>
        <w:t xml:space="preserve">Rm reliefs much eroded: </w:t>
      </w:r>
      <w:r w:rsidRPr="00510FA8">
        <w:rPr>
          <w:color w:val="000000" w:themeColor="text1"/>
        </w:rPr>
        <w:tab/>
        <w:t>Roveda 2002: 197</w:t>
      </w:r>
    </w:p>
    <w:p w14:paraId="5A04E0A4" w14:textId="77777777" w:rsidR="00BE3143" w:rsidRPr="00510FA8" w:rsidRDefault="00BE3143" w:rsidP="005C4363">
      <w:pPr>
        <w:pStyle w:val="hangingindent025"/>
        <w:tabs>
          <w:tab w:val="clear" w:pos="2880"/>
        </w:tabs>
        <w:spacing w:after="0"/>
        <w:rPr>
          <w:color w:val="000000" w:themeColor="text1"/>
        </w:rPr>
      </w:pPr>
      <w:r w:rsidRPr="00510FA8">
        <w:rPr>
          <w:color w:val="000000" w:themeColor="text1"/>
        </w:rPr>
        <w:t>3rd courtyard, S ‘library’, right half-pediment:</w:t>
      </w:r>
    </w:p>
    <w:p w14:paraId="082AE626" w14:textId="3045A574" w:rsidR="00BE3143" w:rsidRPr="00510FA8" w:rsidRDefault="00BE3143" w:rsidP="005C4363">
      <w:pPr>
        <w:pStyle w:val="hangingindent025"/>
        <w:tabs>
          <w:tab w:val="clear" w:pos="2880"/>
        </w:tabs>
        <w:spacing w:after="0"/>
        <w:rPr>
          <w:color w:val="000000" w:themeColor="text1"/>
        </w:rPr>
      </w:pPr>
      <w:r w:rsidRPr="00510FA8">
        <w:rPr>
          <w:color w:val="000000" w:themeColor="text1"/>
        </w:rPr>
        <w:tab/>
        <w:t xml:space="preserve">Virādha attempting to abduct Sītā (?? </w:t>
      </w:r>
      <w:r w:rsidRPr="00510FA8">
        <w:rPr>
          <w:i/>
          <w:color w:val="000000" w:themeColor="text1"/>
        </w:rPr>
        <w:t>identification</w:t>
      </w:r>
      <w:r w:rsidRPr="00510FA8">
        <w:rPr>
          <w:color w:val="000000" w:themeColor="text1"/>
        </w:rPr>
        <w:t>):</w:t>
      </w:r>
      <w:r w:rsidRPr="00510FA8">
        <w:rPr>
          <w:color w:val="000000" w:themeColor="text1"/>
        </w:rPr>
        <w:tab/>
        <w:t>Roveda 2002: 197</w:t>
      </w:r>
    </w:p>
    <w:p w14:paraId="70CBE8DD" w14:textId="77777777" w:rsidR="00BE3143" w:rsidRPr="00510FA8" w:rsidRDefault="00BE3143" w:rsidP="005C4363">
      <w:pPr>
        <w:pStyle w:val="hangingindent025"/>
        <w:tabs>
          <w:tab w:val="clear" w:pos="2880"/>
        </w:tabs>
        <w:spacing w:after="0"/>
        <w:rPr>
          <w:color w:val="000000" w:themeColor="text1"/>
          <w:sz w:val="16"/>
          <w:szCs w:val="16"/>
        </w:rPr>
      </w:pPr>
    </w:p>
    <w:p w14:paraId="59B154CE" w14:textId="77777777" w:rsidR="00BE3143" w:rsidRPr="00510FA8" w:rsidRDefault="00BE3143" w:rsidP="005C4363">
      <w:pPr>
        <w:pStyle w:val="hangingindent025"/>
        <w:tabs>
          <w:tab w:val="clear" w:pos="2880"/>
        </w:tabs>
        <w:spacing w:after="0"/>
        <w:rPr>
          <w:color w:val="000000" w:themeColor="text1"/>
        </w:rPr>
      </w:pPr>
      <w:r w:rsidRPr="00510FA8">
        <w:rPr>
          <w:color w:val="000000" w:themeColor="text1"/>
        </w:rPr>
        <w:t>2nd enclosure, W</w:t>
      </w:r>
      <w:r w:rsidRPr="00510FA8">
        <w:rPr>
          <w:i/>
          <w:color w:val="000000" w:themeColor="text1"/>
        </w:rPr>
        <w:t xml:space="preserve"> gopura</w:t>
      </w:r>
      <w:r w:rsidRPr="00510FA8">
        <w:rPr>
          <w:color w:val="000000" w:themeColor="text1"/>
        </w:rPr>
        <w:t>, N lateral portal, E-facing pediment:</w:t>
      </w:r>
    </w:p>
    <w:p w14:paraId="030F39AF" w14:textId="7AE91A78" w:rsidR="00BE3143" w:rsidRPr="00510FA8" w:rsidRDefault="00BE3143" w:rsidP="005C4363">
      <w:pPr>
        <w:pStyle w:val="hangingindent025"/>
        <w:tabs>
          <w:tab w:val="clear" w:pos="2880"/>
        </w:tabs>
        <w:spacing w:after="0"/>
        <w:rPr>
          <w:color w:val="000000" w:themeColor="text1"/>
        </w:rPr>
      </w:pPr>
      <w:r w:rsidRPr="00510FA8">
        <w:rPr>
          <w:color w:val="000000" w:themeColor="text1"/>
        </w:rPr>
        <w:tab/>
        <w:t xml:space="preserve">death of Vālin: </w:t>
      </w:r>
      <w:r w:rsidRPr="00510FA8">
        <w:rPr>
          <w:color w:val="000000" w:themeColor="text1"/>
        </w:rPr>
        <w:tab/>
        <w:t xml:space="preserve">Roveda 2002: 206 </w:t>
      </w:r>
    </w:p>
    <w:p w14:paraId="7A248FB0" w14:textId="77777777" w:rsidR="00BE3143" w:rsidRPr="00510FA8" w:rsidRDefault="00BE3143" w:rsidP="005C4363">
      <w:pPr>
        <w:pStyle w:val="hangingindent025"/>
        <w:tabs>
          <w:tab w:val="clear" w:pos="2880"/>
        </w:tabs>
        <w:spacing w:after="0"/>
        <w:rPr>
          <w:color w:val="000000" w:themeColor="text1"/>
        </w:rPr>
      </w:pPr>
      <w:r w:rsidRPr="00510FA8">
        <w:rPr>
          <w:color w:val="000000" w:themeColor="text1"/>
        </w:rPr>
        <w:t>2nd enclosure, SW corner pavilion, S doorway, pediment:</w:t>
      </w:r>
    </w:p>
    <w:p w14:paraId="67A95E14" w14:textId="5BA96ACC" w:rsidR="00BE3143" w:rsidRPr="00510FA8" w:rsidRDefault="00BE3143" w:rsidP="005C4363">
      <w:pPr>
        <w:pStyle w:val="hangingindent025"/>
        <w:tabs>
          <w:tab w:val="clear" w:pos="2880"/>
        </w:tabs>
        <w:spacing w:after="0"/>
        <w:rPr>
          <w:color w:val="000000" w:themeColor="text1"/>
        </w:rPr>
      </w:pPr>
      <w:r w:rsidRPr="00510FA8">
        <w:rPr>
          <w:color w:val="000000" w:themeColor="text1"/>
        </w:rPr>
        <w:tab/>
        <w:t xml:space="preserve">Rāma and Lakṣmaṇa bound by </w:t>
      </w:r>
      <w:r w:rsidRPr="00510FA8">
        <w:rPr>
          <w:i/>
          <w:color w:val="000000" w:themeColor="text1"/>
        </w:rPr>
        <w:t>nāgapāśa</w:t>
      </w:r>
      <w:r w:rsidRPr="00510FA8">
        <w:rPr>
          <w:color w:val="000000" w:themeColor="text1"/>
        </w:rPr>
        <w:t xml:space="preserve">: </w:t>
      </w:r>
      <w:r w:rsidRPr="00510FA8">
        <w:rPr>
          <w:color w:val="000000" w:themeColor="text1"/>
        </w:rPr>
        <w:tab/>
        <w:t>Roveda 2002: 206</w:t>
      </w:r>
    </w:p>
    <w:p w14:paraId="678B21DF" w14:textId="77777777" w:rsidR="00BE3143" w:rsidRPr="00510FA8" w:rsidRDefault="00BE3143" w:rsidP="005C4363">
      <w:pPr>
        <w:pStyle w:val="hangingindent025"/>
        <w:tabs>
          <w:tab w:val="clear" w:pos="2880"/>
        </w:tabs>
        <w:spacing w:after="0"/>
        <w:rPr>
          <w:color w:val="000000" w:themeColor="text1"/>
        </w:rPr>
      </w:pPr>
      <w:r w:rsidRPr="00510FA8">
        <w:rPr>
          <w:color w:val="000000" w:themeColor="text1"/>
        </w:rPr>
        <w:t>2nd enclosure, S</w:t>
      </w:r>
      <w:r w:rsidRPr="00510FA8">
        <w:rPr>
          <w:i/>
          <w:color w:val="000000" w:themeColor="text1"/>
        </w:rPr>
        <w:t xml:space="preserve"> gopura</w:t>
      </w:r>
      <w:r w:rsidRPr="00510FA8">
        <w:rPr>
          <w:color w:val="000000" w:themeColor="text1"/>
        </w:rPr>
        <w:t>, N face:</w:t>
      </w:r>
    </w:p>
    <w:p w14:paraId="5F9F4479" w14:textId="77777777" w:rsidR="00BE3143" w:rsidRPr="00510FA8" w:rsidRDefault="00BE3143" w:rsidP="005C4363">
      <w:pPr>
        <w:pStyle w:val="hangingindent025"/>
        <w:tabs>
          <w:tab w:val="clear" w:pos="2880"/>
        </w:tabs>
        <w:spacing w:after="0"/>
        <w:rPr>
          <w:color w:val="000000" w:themeColor="text1"/>
        </w:rPr>
      </w:pPr>
      <w:r w:rsidRPr="00510FA8">
        <w:rPr>
          <w:color w:val="000000" w:themeColor="text1"/>
        </w:rPr>
        <w:tab/>
        <w:t>lower pediment:</w:t>
      </w:r>
    </w:p>
    <w:p w14:paraId="7C12B556" w14:textId="57846354" w:rsidR="00BE3143" w:rsidRPr="00510FA8" w:rsidRDefault="00BE3143" w:rsidP="001D35E9">
      <w:pPr>
        <w:pStyle w:val="hangingindent025"/>
        <w:tabs>
          <w:tab w:val="clear" w:pos="2880"/>
          <w:tab w:val="left" w:pos="720"/>
        </w:tabs>
        <w:spacing w:after="0"/>
        <w:jc w:val="left"/>
        <w:rPr>
          <w:color w:val="000000" w:themeColor="text1"/>
        </w:rPr>
      </w:pPr>
      <w:r w:rsidRPr="00510FA8">
        <w:rPr>
          <w:color w:val="000000" w:themeColor="text1"/>
        </w:rPr>
        <w:tab/>
        <w:t xml:space="preserve">Lakṣmaṇa wounded by Rāvaṇa’s spear, Hanumān with mountain, unidentified standing </w:t>
      </w:r>
      <w:r w:rsidR="001D35E9" w:rsidRPr="00510FA8">
        <w:rPr>
          <w:color w:val="000000" w:themeColor="text1"/>
        </w:rPr>
        <w:tab/>
      </w:r>
      <w:r w:rsidRPr="00510FA8">
        <w:rPr>
          <w:color w:val="000000" w:themeColor="text1"/>
        </w:rPr>
        <w:t xml:space="preserve">figure: </w:t>
      </w:r>
      <w:r w:rsidRPr="00510FA8">
        <w:rPr>
          <w:color w:val="000000" w:themeColor="text1"/>
        </w:rPr>
        <w:tab/>
        <w:t>Roveda 2002: 206</w:t>
      </w:r>
      <w:r w:rsidR="00065F57" w:rsidRPr="00510FA8">
        <w:rPr>
          <w:color w:val="000000" w:themeColor="text1"/>
        </w:rPr>
        <w:t>, fig. 208; Loizeau 2021: 93-95, fig. 4.9</w:t>
      </w:r>
    </w:p>
    <w:p w14:paraId="74C3AD35" w14:textId="77777777" w:rsidR="00BE3143" w:rsidRPr="00510FA8" w:rsidRDefault="00BE3143" w:rsidP="005C4363">
      <w:pPr>
        <w:pStyle w:val="hangingindent025"/>
        <w:tabs>
          <w:tab w:val="clear" w:pos="2880"/>
        </w:tabs>
        <w:spacing w:after="0"/>
        <w:rPr>
          <w:color w:val="000000" w:themeColor="text1"/>
        </w:rPr>
      </w:pPr>
      <w:r w:rsidRPr="00510FA8">
        <w:rPr>
          <w:color w:val="000000" w:themeColor="text1"/>
        </w:rPr>
        <w:tab/>
        <w:t>upper pediment:</w:t>
      </w:r>
    </w:p>
    <w:p w14:paraId="11D8CBF5" w14:textId="1021B24B" w:rsidR="00BE3143" w:rsidRPr="00510FA8" w:rsidRDefault="00BE3143" w:rsidP="005C4363">
      <w:pPr>
        <w:pStyle w:val="hangingindent025"/>
        <w:tabs>
          <w:tab w:val="clear" w:pos="2880"/>
        </w:tabs>
        <w:spacing w:after="0"/>
        <w:rPr>
          <w:color w:val="000000" w:themeColor="text1"/>
        </w:rPr>
      </w:pPr>
      <w:r w:rsidRPr="00510FA8">
        <w:rPr>
          <w:color w:val="000000" w:themeColor="text1"/>
        </w:rPr>
        <w:tab/>
        <w:t xml:space="preserve">death of Kumbhakarṇa (badly eroded): </w:t>
      </w:r>
      <w:r w:rsidRPr="00510FA8">
        <w:rPr>
          <w:color w:val="000000" w:themeColor="text1"/>
        </w:rPr>
        <w:tab/>
        <w:t>Roveda 2002: 206</w:t>
      </w:r>
    </w:p>
    <w:p w14:paraId="451539AA" w14:textId="77777777" w:rsidR="00BE3143" w:rsidRPr="00510FA8" w:rsidRDefault="00BE3143" w:rsidP="005C4363">
      <w:pPr>
        <w:pStyle w:val="hangingindent025"/>
        <w:tabs>
          <w:tab w:val="clear" w:pos="2880"/>
        </w:tabs>
        <w:spacing w:after="0"/>
        <w:rPr>
          <w:color w:val="000000" w:themeColor="text1"/>
        </w:rPr>
      </w:pPr>
      <w:r w:rsidRPr="00510FA8">
        <w:rPr>
          <w:color w:val="000000" w:themeColor="text1"/>
        </w:rPr>
        <w:t>2nd enclosure, SE lateral portal, N-facing pediment:</w:t>
      </w:r>
    </w:p>
    <w:p w14:paraId="5A52096B" w14:textId="77C1A25D" w:rsidR="00BE3143" w:rsidRPr="00510FA8" w:rsidRDefault="00BE3143" w:rsidP="005C4363">
      <w:pPr>
        <w:pStyle w:val="hangingindent025"/>
        <w:tabs>
          <w:tab w:val="clear" w:pos="2880"/>
        </w:tabs>
        <w:spacing w:after="0"/>
        <w:rPr>
          <w:color w:val="000000" w:themeColor="text1"/>
        </w:rPr>
      </w:pPr>
      <w:r w:rsidRPr="00510FA8">
        <w:rPr>
          <w:color w:val="000000" w:themeColor="text1"/>
        </w:rPr>
        <w:tab/>
        <w:t xml:space="preserve">death of Vālin: </w:t>
      </w:r>
      <w:r w:rsidRPr="00510FA8">
        <w:rPr>
          <w:color w:val="000000" w:themeColor="text1"/>
        </w:rPr>
        <w:tab/>
        <w:t>Roveda 2002: 206</w:t>
      </w:r>
    </w:p>
    <w:p w14:paraId="184045D6" w14:textId="77777777" w:rsidR="00BE3143" w:rsidRPr="00510FA8" w:rsidRDefault="00BE3143" w:rsidP="003C2C07">
      <w:pPr>
        <w:pStyle w:val="hangingindent025"/>
        <w:keepNext/>
        <w:tabs>
          <w:tab w:val="clear" w:pos="2880"/>
        </w:tabs>
        <w:spacing w:after="0"/>
        <w:rPr>
          <w:color w:val="000000" w:themeColor="text1"/>
        </w:rPr>
      </w:pPr>
      <w:r w:rsidRPr="00510FA8">
        <w:rPr>
          <w:color w:val="000000" w:themeColor="text1"/>
        </w:rPr>
        <w:lastRenderedPageBreak/>
        <w:t>2nd enclosure, NE subsidiary door / N enclosure gallery E lateral portal, pediment:</w:t>
      </w:r>
    </w:p>
    <w:p w14:paraId="74C3CECC" w14:textId="7A59DE5E" w:rsidR="00BE3143" w:rsidRPr="00510FA8" w:rsidRDefault="00BE3143" w:rsidP="005C4363">
      <w:pPr>
        <w:pStyle w:val="hangingindent025"/>
        <w:tabs>
          <w:tab w:val="clear" w:pos="2880"/>
        </w:tabs>
        <w:spacing w:after="0"/>
        <w:rPr>
          <w:color w:val="000000" w:themeColor="text1"/>
        </w:rPr>
      </w:pPr>
      <w:r w:rsidRPr="00510FA8">
        <w:rPr>
          <w:color w:val="000000" w:themeColor="text1"/>
        </w:rPr>
        <w:tab/>
      </w:r>
      <w:r w:rsidRPr="00510FA8">
        <w:rPr>
          <w:i/>
          <w:color w:val="000000" w:themeColor="text1"/>
        </w:rPr>
        <w:t>Roveda identifies as Kṛṣṇa and Balarāma enter realm of dead; I think it</w:t>
      </w:r>
      <w:r w:rsidR="00D6122E" w:rsidRPr="00510FA8">
        <w:rPr>
          <w:i/>
          <w:color w:val="000000" w:themeColor="text1"/>
        </w:rPr>
        <w:t xml:space="preserve"> i</w:t>
      </w:r>
      <w:r w:rsidRPr="00510FA8">
        <w:rPr>
          <w:i/>
          <w:color w:val="000000" w:themeColor="text1"/>
        </w:rPr>
        <w:t>s Mahīrāvaṇa</w:t>
      </w:r>
      <w:r w:rsidRPr="00510FA8">
        <w:rPr>
          <w:color w:val="000000" w:themeColor="text1"/>
        </w:rPr>
        <w:t>:</w:t>
      </w:r>
      <w:r w:rsidRPr="00510FA8">
        <w:rPr>
          <w:color w:val="000000" w:themeColor="text1"/>
        </w:rPr>
        <w:tab/>
      </w:r>
      <w:r w:rsidRPr="00510FA8">
        <w:rPr>
          <w:color w:val="000000" w:themeColor="text1"/>
        </w:rPr>
        <w:tab/>
        <w:t>Roveda 2002: 208</w:t>
      </w:r>
    </w:p>
    <w:p w14:paraId="16E160D2" w14:textId="77777777" w:rsidR="00BE3143" w:rsidRPr="00510FA8" w:rsidRDefault="00BE3143" w:rsidP="005C4363">
      <w:pPr>
        <w:pStyle w:val="hangingindent025"/>
        <w:tabs>
          <w:tab w:val="clear" w:pos="2880"/>
        </w:tabs>
        <w:spacing w:after="0"/>
        <w:rPr>
          <w:color w:val="000000" w:themeColor="text1"/>
          <w:sz w:val="16"/>
          <w:szCs w:val="16"/>
        </w:rPr>
      </w:pPr>
    </w:p>
    <w:p w14:paraId="5F4C23BE" w14:textId="77777777" w:rsidR="00BE3143" w:rsidRPr="00510FA8" w:rsidRDefault="00BE3143" w:rsidP="00F94A12">
      <w:pPr>
        <w:pStyle w:val="hangingindent025"/>
        <w:keepNext/>
        <w:spacing w:after="0"/>
        <w:rPr>
          <w:color w:val="000000" w:themeColor="text1"/>
        </w:rPr>
      </w:pPr>
      <w:r w:rsidRPr="00510FA8">
        <w:rPr>
          <w:color w:val="000000" w:themeColor="text1"/>
        </w:rPr>
        <w:t>1st enclosure and main shrine:</w:t>
      </w:r>
    </w:p>
    <w:p w14:paraId="0704067F" w14:textId="64B4B6CE" w:rsidR="00BE3143" w:rsidRPr="00510FA8" w:rsidRDefault="00BE3143" w:rsidP="001D35E9">
      <w:pPr>
        <w:pStyle w:val="hangingindent025"/>
        <w:spacing w:after="0"/>
        <w:jc w:val="left"/>
        <w:rPr>
          <w:color w:val="000000" w:themeColor="text1"/>
        </w:rPr>
      </w:pPr>
      <w:r w:rsidRPr="00510FA8">
        <w:rPr>
          <w:color w:val="000000" w:themeColor="text1"/>
        </w:rPr>
        <w:tab/>
        <w:t>“Based on the reliefs that have survived, it would seem that the primary, pedimental reliefs of the 1st</w:t>
      </w:r>
      <w:r w:rsidR="00AE7FFB" w:rsidRPr="00510FA8">
        <w:rPr>
          <w:color w:val="000000" w:themeColor="text1"/>
        </w:rPr>
        <w:t xml:space="preserve"> </w:t>
      </w:r>
      <w:r w:rsidRPr="00510FA8">
        <w:rPr>
          <w:color w:val="000000" w:themeColor="text1"/>
        </w:rPr>
        <w:t xml:space="preserve">enclosure and its magnificent central tower, are devoted to the exploits of Vishnu and Krishna, while Rama’s stories occupy a subsidiary position in the half pediments”: </w:t>
      </w:r>
      <w:r w:rsidRPr="00510FA8">
        <w:rPr>
          <w:color w:val="000000" w:themeColor="text1"/>
        </w:rPr>
        <w:tab/>
      </w:r>
      <w:r w:rsidR="004E6341" w:rsidRPr="00510FA8">
        <w:rPr>
          <w:color w:val="000000" w:themeColor="text1"/>
        </w:rPr>
        <w:tab/>
      </w:r>
      <w:r w:rsidRPr="00510FA8">
        <w:rPr>
          <w:color w:val="000000" w:themeColor="text1"/>
        </w:rPr>
        <w:t xml:space="preserve">Roveda 2002: 217 </w:t>
      </w:r>
    </w:p>
    <w:p w14:paraId="4079DAC7" w14:textId="0EBCD8AE" w:rsidR="00BE3143" w:rsidRPr="00510FA8" w:rsidRDefault="00BE3143" w:rsidP="001D35E9">
      <w:pPr>
        <w:pStyle w:val="hangingindent025"/>
        <w:spacing w:after="0"/>
        <w:jc w:val="left"/>
        <w:rPr>
          <w:color w:val="000000" w:themeColor="text1"/>
        </w:rPr>
      </w:pPr>
      <w:r w:rsidRPr="00510FA8">
        <w:rPr>
          <w:color w:val="000000" w:themeColor="text1"/>
        </w:rPr>
        <w:tab/>
        <w:t xml:space="preserve">“One can see how columns and pillars taken from other sites of the temple have been used to support lintels and pediments”: </w:t>
      </w:r>
      <w:r w:rsidRPr="00510FA8">
        <w:rPr>
          <w:color w:val="000000" w:themeColor="text1"/>
        </w:rPr>
        <w:tab/>
        <w:t>Roveda 2002: 212</w:t>
      </w:r>
    </w:p>
    <w:p w14:paraId="1DCAD751" w14:textId="77777777" w:rsidR="00BE3143" w:rsidRPr="00510FA8" w:rsidRDefault="00BE3143" w:rsidP="00BE3143">
      <w:pPr>
        <w:pStyle w:val="hangingindent025"/>
        <w:spacing w:after="0"/>
        <w:rPr>
          <w:color w:val="000000" w:themeColor="text1"/>
        </w:rPr>
      </w:pPr>
      <w:r w:rsidRPr="00510FA8">
        <w:rPr>
          <w:color w:val="000000" w:themeColor="text1"/>
        </w:rPr>
        <w:tab/>
        <w:t>1st enclosure, NE courtyard, pediment:</w:t>
      </w:r>
    </w:p>
    <w:p w14:paraId="09B2FBCC" w14:textId="081E5558" w:rsidR="00BE3143" w:rsidRPr="00510FA8" w:rsidRDefault="00BE3143" w:rsidP="00BE3143">
      <w:pPr>
        <w:pStyle w:val="hangingindent025"/>
        <w:spacing w:after="0"/>
        <w:rPr>
          <w:color w:val="000000" w:themeColor="text1"/>
        </w:rPr>
      </w:pPr>
      <w:r w:rsidRPr="00510FA8">
        <w:rPr>
          <w:color w:val="000000" w:themeColor="text1"/>
        </w:rPr>
        <w:tab/>
        <w:t xml:space="preserve">Sītā’s purification by fire: </w:t>
      </w:r>
      <w:r w:rsidRPr="00510FA8">
        <w:rPr>
          <w:color w:val="000000" w:themeColor="text1"/>
        </w:rPr>
        <w:tab/>
        <w:t>Roveda 2002: 212</w:t>
      </w:r>
    </w:p>
    <w:p w14:paraId="32726B85" w14:textId="77777777" w:rsidR="00BE3143" w:rsidRPr="00510FA8" w:rsidRDefault="00BE3143" w:rsidP="00BE3143">
      <w:pPr>
        <w:pStyle w:val="hangingindent025"/>
        <w:spacing w:after="0"/>
        <w:rPr>
          <w:color w:val="000000" w:themeColor="text1"/>
        </w:rPr>
      </w:pPr>
      <w:r w:rsidRPr="00510FA8">
        <w:rPr>
          <w:color w:val="000000" w:themeColor="text1"/>
        </w:rPr>
        <w:t>main shrine, W pediment, half-pediment on left:</w:t>
      </w:r>
    </w:p>
    <w:p w14:paraId="6A939FCF" w14:textId="70C6725D" w:rsidR="00BE3143" w:rsidRPr="00510FA8" w:rsidRDefault="00BE3143" w:rsidP="00BE3143">
      <w:pPr>
        <w:pStyle w:val="hangingindent025"/>
        <w:spacing w:after="0"/>
        <w:rPr>
          <w:color w:val="000000" w:themeColor="text1"/>
        </w:rPr>
      </w:pPr>
      <w:r w:rsidRPr="00510FA8">
        <w:rPr>
          <w:color w:val="000000" w:themeColor="text1"/>
        </w:rPr>
        <w:tab/>
      </w:r>
      <w:r w:rsidRPr="00510FA8">
        <w:rPr>
          <w:i/>
          <w:color w:val="000000" w:themeColor="text1"/>
        </w:rPr>
        <w:t>vānaras</w:t>
      </w:r>
      <w:r w:rsidRPr="00510FA8">
        <w:rPr>
          <w:color w:val="000000" w:themeColor="text1"/>
        </w:rPr>
        <w:t xml:space="preserve"> fighting ? Kumbhakarṇa: </w:t>
      </w:r>
      <w:r w:rsidRPr="00510FA8">
        <w:rPr>
          <w:color w:val="000000" w:themeColor="text1"/>
        </w:rPr>
        <w:tab/>
        <w:t>Roveda 2002: 215</w:t>
      </w:r>
    </w:p>
    <w:p w14:paraId="3C66C7E1" w14:textId="77777777" w:rsidR="00BE3143" w:rsidRPr="00510FA8" w:rsidRDefault="00BE3143" w:rsidP="00BE3143">
      <w:pPr>
        <w:pStyle w:val="hangingindent025"/>
        <w:spacing w:after="0"/>
        <w:rPr>
          <w:color w:val="000000" w:themeColor="text1"/>
        </w:rPr>
      </w:pPr>
      <w:r w:rsidRPr="00510FA8">
        <w:rPr>
          <w:color w:val="000000" w:themeColor="text1"/>
        </w:rPr>
        <w:t>main shrine, main E pediment, half-pediment on left:</w:t>
      </w:r>
    </w:p>
    <w:p w14:paraId="4E0EC9FF" w14:textId="2FE35705" w:rsidR="00BE3143" w:rsidRPr="00510FA8" w:rsidRDefault="00BE3143" w:rsidP="00BE3143">
      <w:pPr>
        <w:pStyle w:val="hangingindent025"/>
        <w:spacing w:after="0"/>
        <w:rPr>
          <w:color w:val="000000" w:themeColor="text1"/>
        </w:rPr>
      </w:pPr>
      <w:r w:rsidRPr="00510FA8">
        <w:rPr>
          <w:color w:val="000000" w:themeColor="text1"/>
        </w:rPr>
        <w:tab/>
        <w:t xml:space="preserve">Rama and Lakṣmaṇa in forest with </w:t>
      </w:r>
      <w:r w:rsidRPr="00510FA8">
        <w:rPr>
          <w:i/>
          <w:color w:val="000000" w:themeColor="text1"/>
        </w:rPr>
        <w:t>vānaras</w:t>
      </w:r>
      <w:r w:rsidRPr="00510FA8">
        <w:rPr>
          <w:color w:val="000000" w:themeColor="text1"/>
        </w:rPr>
        <w:t xml:space="preserve">: </w:t>
      </w:r>
      <w:r w:rsidRPr="00510FA8">
        <w:rPr>
          <w:color w:val="000000" w:themeColor="text1"/>
        </w:rPr>
        <w:tab/>
        <w:t>Roveda 2002: 215</w:t>
      </w:r>
    </w:p>
    <w:p w14:paraId="28680B83" w14:textId="77777777" w:rsidR="00BE3143" w:rsidRPr="00510FA8" w:rsidRDefault="00BE3143" w:rsidP="00BE3143">
      <w:pPr>
        <w:pStyle w:val="hangingindent025"/>
        <w:spacing w:after="0"/>
        <w:rPr>
          <w:color w:val="000000" w:themeColor="text1"/>
        </w:rPr>
      </w:pPr>
      <w:r w:rsidRPr="00510FA8">
        <w:rPr>
          <w:color w:val="000000" w:themeColor="text1"/>
        </w:rPr>
        <w:t>main shrine, N pediment, half-pediment on right:</w:t>
      </w:r>
    </w:p>
    <w:p w14:paraId="3A8E6C31" w14:textId="0BA5C014" w:rsidR="00BE3143" w:rsidRPr="00510FA8" w:rsidRDefault="00BE3143" w:rsidP="00BE3143">
      <w:pPr>
        <w:pStyle w:val="hangingindent025"/>
        <w:spacing w:after="0"/>
        <w:rPr>
          <w:color w:val="000000" w:themeColor="text1"/>
        </w:rPr>
      </w:pPr>
      <w:r w:rsidRPr="00510FA8">
        <w:rPr>
          <w:color w:val="000000" w:themeColor="text1"/>
        </w:rPr>
        <w:tab/>
        <w:t xml:space="preserve">death of Vālin: </w:t>
      </w:r>
      <w:r w:rsidRPr="00510FA8">
        <w:rPr>
          <w:color w:val="000000" w:themeColor="text1"/>
        </w:rPr>
        <w:tab/>
      </w:r>
      <w:r w:rsidR="002737AA" w:rsidRPr="00510FA8">
        <w:rPr>
          <w:color w:val="000000" w:themeColor="text1"/>
        </w:rPr>
        <w:tab/>
      </w:r>
      <w:r w:rsidRPr="00510FA8">
        <w:rPr>
          <w:color w:val="000000" w:themeColor="text1"/>
        </w:rPr>
        <w:t>Roveda 2002: 215</w:t>
      </w:r>
    </w:p>
    <w:p w14:paraId="04D97835" w14:textId="77777777" w:rsidR="00BE3143" w:rsidRPr="00510FA8" w:rsidRDefault="00BE3143" w:rsidP="00BE3143">
      <w:pPr>
        <w:pStyle w:val="hangingindent025"/>
        <w:spacing w:after="0"/>
        <w:rPr>
          <w:color w:val="000000" w:themeColor="text1"/>
        </w:rPr>
      </w:pPr>
      <w:r w:rsidRPr="00510FA8">
        <w:rPr>
          <w:color w:val="000000" w:themeColor="text1"/>
        </w:rPr>
        <w:t>central shrine, N portal, interior doorway, E jamb P 2:</w:t>
      </w:r>
    </w:p>
    <w:p w14:paraId="25E54C04" w14:textId="58DC0481" w:rsidR="00BE3143" w:rsidRPr="00510FA8" w:rsidRDefault="00BE3143" w:rsidP="00BE3143">
      <w:pPr>
        <w:pStyle w:val="hangingindent025"/>
        <w:spacing w:after="0"/>
        <w:rPr>
          <w:color w:val="000000" w:themeColor="text1"/>
        </w:rPr>
      </w:pPr>
      <w:r w:rsidRPr="00510FA8">
        <w:rPr>
          <w:color w:val="000000" w:themeColor="text1"/>
        </w:rPr>
        <w:tab/>
        <w:t>rows 1-3: death of Vālin:</w:t>
      </w:r>
      <w:r w:rsidRPr="00510FA8">
        <w:rPr>
          <w:color w:val="000000" w:themeColor="text1"/>
        </w:rPr>
        <w:tab/>
      </w:r>
      <w:r w:rsidR="002737AA" w:rsidRPr="00510FA8">
        <w:rPr>
          <w:color w:val="000000" w:themeColor="text1"/>
        </w:rPr>
        <w:tab/>
      </w:r>
      <w:r w:rsidRPr="00510FA8">
        <w:rPr>
          <w:color w:val="000000" w:themeColor="text1"/>
        </w:rPr>
        <w:t>Roveda 2002: 233</w:t>
      </w:r>
    </w:p>
    <w:p w14:paraId="68A20939" w14:textId="6D971A62" w:rsidR="00BE3143" w:rsidRPr="00510FA8" w:rsidRDefault="00BE3143" w:rsidP="00BE3143">
      <w:pPr>
        <w:pStyle w:val="hangingindent025"/>
        <w:spacing w:after="0"/>
        <w:rPr>
          <w:color w:val="000000" w:themeColor="text1"/>
        </w:rPr>
      </w:pPr>
      <w:r w:rsidRPr="00510FA8">
        <w:rPr>
          <w:color w:val="000000" w:themeColor="text1"/>
        </w:rPr>
        <w:tab/>
        <w:t xml:space="preserve">row 4: death of Mārīca: </w:t>
      </w:r>
      <w:r w:rsidRPr="00510FA8">
        <w:rPr>
          <w:color w:val="000000" w:themeColor="text1"/>
        </w:rPr>
        <w:tab/>
      </w:r>
      <w:r w:rsidR="002737AA" w:rsidRPr="00510FA8">
        <w:rPr>
          <w:color w:val="000000" w:themeColor="text1"/>
        </w:rPr>
        <w:tab/>
      </w:r>
      <w:r w:rsidRPr="00510FA8">
        <w:rPr>
          <w:color w:val="000000" w:themeColor="text1"/>
        </w:rPr>
        <w:t>Roveda 2002: 233</w:t>
      </w:r>
    </w:p>
    <w:p w14:paraId="2B48AC65" w14:textId="18AFEB52" w:rsidR="00BE3143" w:rsidRPr="00510FA8" w:rsidRDefault="00BE3143" w:rsidP="00BE3143">
      <w:pPr>
        <w:pStyle w:val="hangingindent025"/>
        <w:spacing w:after="0"/>
        <w:rPr>
          <w:color w:val="000000" w:themeColor="text1"/>
        </w:rPr>
      </w:pPr>
      <w:r w:rsidRPr="00510FA8">
        <w:rPr>
          <w:color w:val="000000" w:themeColor="text1"/>
        </w:rPr>
        <w:tab/>
        <w:t xml:space="preserve">row 5: Virādha’s attempted abduction: </w:t>
      </w:r>
      <w:r w:rsidRPr="00510FA8">
        <w:rPr>
          <w:color w:val="000000" w:themeColor="text1"/>
        </w:rPr>
        <w:tab/>
        <w:t>Roveda 2002: 233</w:t>
      </w:r>
    </w:p>
    <w:p w14:paraId="1E0A6C9F" w14:textId="48C3C02A" w:rsidR="00BE3143" w:rsidRPr="00510FA8" w:rsidRDefault="00BE3143" w:rsidP="00BE3143">
      <w:pPr>
        <w:pStyle w:val="hangingindent025"/>
        <w:spacing w:after="0"/>
        <w:rPr>
          <w:color w:val="000000" w:themeColor="text1"/>
        </w:rPr>
      </w:pPr>
      <w:r w:rsidRPr="00510FA8">
        <w:rPr>
          <w:color w:val="000000" w:themeColor="text1"/>
        </w:rPr>
        <w:tab/>
        <w:t xml:space="preserve">rows 6-9: battle for Laṅkā: </w:t>
      </w:r>
      <w:r w:rsidRPr="00510FA8">
        <w:rPr>
          <w:color w:val="000000" w:themeColor="text1"/>
        </w:rPr>
        <w:tab/>
        <w:t>Roveda 2002: 233</w:t>
      </w:r>
    </w:p>
    <w:p w14:paraId="10F5BFA5" w14:textId="77777777" w:rsidR="00BE3143" w:rsidRPr="00510FA8" w:rsidRDefault="00BE3143" w:rsidP="00BE3143">
      <w:pPr>
        <w:pStyle w:val="hangingindent025"/>
        <w:spacing w:after="0"/>
        <w:rPr>
          <w:color w:val="000000" w:themeColor="text1"/>
        </w:rPr>
      </w:pPr>
      <w:r w:rsidRPr="00510FA8">
        <w:rPr>
          <w:color w:val="000000" w:themeColor="text1"/>
        </w:rPr>
        <w:t>central shrine, N portal, interior doorway, W jamb P 2:</w:t>
      </w:r>
    </w:p>
    <w:p w14:paraId="3EC5D30A" w14:textId="5C47C7AB" w:rsidR="00BE3143" w:rsidRPr="00510FA8" w:rsidRDefault="00BE3143" w:rsidP="00BE3143">
      <w:pPr>
        <w:pStyle w:val="hangingindent025"/>
        <w:spacing w:after="0"/>
        <w:rPr>
          <w:color w:val="000000" w:themeColor="text1"/>
        </w:rPr>
      </w:pPr>
      <w:r w:rsidRPr="00510FA8">
        <w:rPr>
          <w:color w:val="000000" w:themeColor="text1"/>
        </w:rPr>
        <w:tab/>
        <w:t xml:space="preserve">rows 1-3: Sītā’s purification by fire: </w:t>
      </w:r>
      <w:r w:rsidRPr="00510FA8">
        <w:rPr>
          <w:color w:val="000000" w:themeColor="text1"/>
        </w:rPr>
        <w:tab/>
        <w:t>Roveda 2002: 233</w:t>
      </w:r>
    </w:p>
    <w:p w14:paraId="463E0604" w14:textId="3E68F9E6" w:rsidR="00BE3143" w:rsidRPr="00510FA8" w:rsidRDefault="00BE3143" w:rsidP="00BE3143">
      <w:pPr>
        <w:pStyle w:val="hangingindent025"/>
        <w:spacing w:after="0"/>
        <w:rPr>
          <w:color w:val="000000" w:themeColor="text1"/>
        </w:rPr>
      </w:pPr>
      <w:r w:rsidRPr="00510FA8">
        <w:rPr>
          <w:color w:val="000000" w:themeColor="text1"/>
        </w:rPr>
        <w:tab/>
        <w:t xml:space="preserve">rows 4-5: Hanumān, Sītā and Trijatā in </w:t>
      </w:r>
      <w:r w:rsidRPr="00510FA8">
        <w:rPr>
          <w:i/>
          <w:color w:val="000000" w:themeColor="text1"/>
        </w:rPr>
        <w:t>aśokavana</w:t>
      </w:r>
      <w:r w:rsidRPr="00510FA8">
        <w:rPr>
          <w:color w:val="000000" w:themeColor="text1"/>
        </w:rPr>
        <w:t xml:space="preserve">: </w:t>
      </w:r>
      <w:r w:rsidRPr="00510FA8">
        <w:rPr>
          <w:color w:val="000000" w:themeColor="text1"/>
        </w:rPr>
        <w:tab/>
        <w:t>Roveda 2002: 233</w:t>
      </w:r>
    </w:p>
    <w:p w14:paraId="5479AA0F" w14:textId="77777777" w:rsidR="00BE3143" w:rsidRPr="00510FA8" w:rsidRDefault="00BE3143" w:rsidP="00BE3143">
      <w:pPr>
        <w:pStyle w:val="hangingindent025"/>
        <w:spacing w:after="0"/>
        <w:rPr>
          <w:color w:val="000000" w:themeColor="text1"/>
        </w:rPr>
      </w:pPr>
      <w:r w:rsidRPr="00510FA8">
        <w:rPr>
          <w:color w:val="000000" w:themeColor="text1"/>
        </w:rPr>
        <w:t>central tower, N face, lower pediment:</w:t>
      </w:r>
    </w:p>
    <w:p w14:paraId="5A7DDCC9" w14:textId="5EC4C22A" w:rsidR="00BE3143" w:rsidRDefault="00BE3143" w:rsidP="00473C1E">
      <w:pPr>
        <w:pStyle w:val="hangingindent025"/>
        <w:spacing w:after="0"/>
        <w:outlineLvl w:val="0"/>
        <w:rPr>
          <w:color w:val="000000" w:themeColor="text1"/>
        </w:rPr>
      </w:pPr>
      <w:r w:rsidRPr="00510FA8">
        <w:rPr>
          <w:color w:val="000000" w:themeColor="text1"/>
        </w:rPr>
        <w:tab/>
        <w:t xml:space="preserve">Hanumān with </w:t>
      </w:r>
      <w:r w:rsidRPr="00510FA8">
        <w:rPr>
          <w:i/>
          <w:color w:val="000000" w:themeColor="text1"/>
        </w:rPr>
        <w:t>rākṣasas</w:t>
      </w:r>
      <w:r w:rsidRPr="00510FA8">
        <w:rPr>
          <w:color w:val="000000" w:themeColor="text1"/>
        </w:rPr>
        <w:t xml:space="preserve">: </w:t>
      </w:r>
      <w:r w:rsidRPr="00510FA8">
        <w:rPr>
          <w:color w:val="000000" w:themeColor="text1"/>
        </w:rPr>
        <w:tab/>
        <w:t>Angkor: Roveda 2002: 212</w:t>
      </w:r>
    </w:p>
    <w:p w14:paraId="3D59A46B" w14:textId="33680980" w:rsidR="00F960F1" w:rsidRPr="00F960F1" w:rsidRDefault="00F960F1" w:rsidP="00F960F1">
      <w:pPr>
        <w:pStyle w:val="hangingindent025"/>
        <w:spacing w:before="120" w:after="0"/>
        <w:outlineLvl w:val="0"/>
        <w:rPr>
          <w:color w:val="000000" w:themeColor="text1"/>
        </w:rPr>
      </w:pPr>
      <w:r>
        <w:rPr>
          <w:color w:val="000000" w:themeColor="text1"/>
        </w:rPr>
        <w:t xml:space="preserve">[further identified images in </w:t>
      </w:r>
      <w:r>
        <w:rPr>
          <w:i/>
          <w:color w:val="000000" w:themeColor="text1"/>
        </w:rPr>
        <w:t>Angkor National Museum Bulletin</w:t>
      </w:r>
      <w:r>
        <w:rPr>
          <w:color w:val="000000" w:themeColor="text1"/>
        </w:rPr>
        <w:t xml:space="preserve"> 7 (2016)]</w:t>
      </w:r>
    </w:p>
    <w:p w14:paraId="5DAD090D" w14:textId="0FC7D8E2" w:rsidR="0080401D" w:rsidRPr="00510FA8" w:rsidRDefault="006C7267" w:rsidP="0010198F">
      <w:pPr>
        <w:pStyle w:val="hangingindent025"/>
        <w:keepLines/>
        <w:tabs>
          <w:tab w:val="clear" w:pos="2880"/>
        </w:tabs>
        <w:spacing w:before="240" w:after="120"/>
        <w:jc w:val="left"/>
        <w:rPr>
          <w:color w:val="000000" w:themeColor="text1"/>
          <w:szCs w:val="24"/>
        </w:rPr>
      </w:pPr>
      <w:r w:rsidRPr="00510FA8">
        <w:rPr>
          <w:b/>
          <w:color w:val="000000" w:themeColor="text1"/>
        </w:rPr>
        <w:t xml:space="preserve">Banteay Samre </w:t>
      </w:r>
      <w:r w:rsidRPr="00510FA8">
        <w:rPr>
          <w:color w:val="000000" w:themeColor="text1"/>
          <w:szCs w:val="24"/>
        </w:rPr>
        <w:t>(mid 9th century on</w:t>
      </w:r>
      <w:r w:rsidR="00A95163" w:rsidRPr="00510FA8">
        <w:rPr>
          <w:color w:val="000000" w:themeColor="text1"/>
          <w:szCs w:val="24"/>
        </w:rPr>
        <w:t>; at SE corner of East</w:t>
      </w:r>
      <w:r w:rsidR="00914D45">
        <w:rPr>
          <w:color w:val="000000" w:themeColor="text1"/>
          <w:szCs w:val="24"/>
        </w:rPr>
        <w:t xml:space="preserve"> </w:t>
      </w:r>
      <w:r w:rsidR="00754046">
        <w:rPr>
          <w:color w:val="000000" w:themeColor="text1"/>
          <w:szCs w:val="24"/>
        </w:rPr>
        <w:t>/Thnal Baray</w:t>
      </w:r>
      <w:r w:rsidRPr="00510FA8">
        <w:rPr>
          <w:color w:val="000000" w:themeColor="text1"/>
          <w:szCs w:val="24"/>
        </w:rPr>
        <w:t>)</w:t>
      </w:r>
      <w:r w:rsidR="0080401D" w:rsidRPr="00510FA8">
        <w:rPr>
          <w:color w:val="000000" w:themeColor="text1"/>
          <w:szCs w:val="24"/>
        </w:rPr>
        <w:t>: relief of abduction of Sītā, at Krishnan 2010: 51 (own photo; cf. others); Vālin wrestling with Dundubhi at Krishnan 2010: 55 (own photo</w:t>
      </w:r>
      <w:r w:rsidR="00B928BB" w:rsidRPr="00510FA8">
        <w:rPr>
          <w:color w:val="000000" w:themeColor="text1"/>
          <w:szCs w:val="24"/>
        </w:rPr>
        <w:t>; cf. Loizeau 2021: 89-90</w:t>
      </w:r>
      <w:r w:rsidR="0080401D" w:rsidRPr="00510FA8">
        <w:rPr>
          <w:color w:val="000000" w:themeColor="text1"/>
          <w:szCs w:val="24"/>
        </w:rPr>
        <w:t xml:space="preserve">) and 130; death of Kabandha at Krishnan 2010: 87; seduction of Rṣyaśṛṅga (?) at </w:t>
      </w:r>
      <w:r w:rsidR="00473C1E" w:rsidRPr="00510FA8">
        <w:rPr>
          <w:color w:val="000000" w:themeColor="text1"/>
          <w:szCs w:val="24"/>
        </w:rPr>
        <w:t>Siyonn</w:t>
      </w:r>
      <w:r w:rsidR="0080401D" w:rsidRPr="00510FA8">
        <w:rPr>
          <w:color w:val="000000" w:themeColor="text1"/>
          <w:szCs w:val="24"/>
        </w:rPr>
        <w:t xml:space="preserve"> 2005</w:t>
      </w:r>
      <w:r w:rsidR="00081B7E" w:rsidRPr="00510FA8">
        <w:rPr>
          <w:color w:val="000000" w:themeColor="text1"/>
          <w:szCs w:val="24"/>
        </w:rPr>
        <w:t>: 105, fig. 2</w:t>
      </w:r>
      <w:r w:rsidR="00D81489" w:rsidRPr="00510FA8">
        <w:rPr>
          <w:color w:val="000000" w:themeColor="text1"/>
          <w:szCs w:val="24"/>
        </w:rPr>
        <w:t xml:space="preserve">; Kumbhakarṇa fighting </w:t>
      </w:r>
      <w:r w:rsidR="00D81489" w:rsidRPr="00510FA8">
        <w:rPr>
          <w:i/>
          <w:color w:val="000000" w:themeColor="text1"/>
          <w:szCs w:val="24"/>
        </w:rPr>
        <w:t>vānaras</w:t>
      </w:r>
      <w:r w:rsidR="00D81489" w:rsidRPr="00510FA8">
        <w:rPr>
          <w:color w:val="000000" w:themeColor="text1"/>
          <w:szCs w:val="24"/>
        </w:rPr>
        <w:t>, ref. at Giteau 1995: 70</w:t>
      </w:r>
    </w:p>
    <w:p w14:paraId="53C89F3F" w14:textId="07E134A9" w:rsidR="00715090" w:rsidRPr="00510FA8" w:rsidRDefault="00715090" w:rsidP="009340D2">
      <w:pPr>
        <w:pStyle w:val="hangingindent025"/>
        <w:tabs>
          <w:tab w:val="clear" w:pos="2880"/>
        </w:tabs>
        <w:spacing w:after="0"/>
        <w:jc w:val="left"/>
        <w:rPr>
          <w:color w:val="000000" w:themeColor="text1"/>
        </w:rPr>
      </w:pPr>
      <w:r w:rsidRPr="00510FA8">
        <w:rPr>
          <w:color w:val="000000" w:themeColor="text1"/>
        </w:rPr>
        <w:t xml:space="preserve">3rd enclosure, N </w:t>
      </w:r>
      <w:r w:rsidRPr="00510FA8">
        <w:rPr>
          <w:i/>
          <w:color w:val="000000" w:themeColor="text1"/>
        </w:rPr>
        <w:t>gopura</w:t>
      </w:r>
      <w:r w:rsidRPr="00510FA8">
        <w:rPr>
          <w:color w:val="000000" w:themeColor="text1"/>
        </w:rPr>
        <w:t>, pediment</w:t>
      </w:r>
    </w:p>
    <w:p w14:paraId="1F2DBE62" w14:textId="77C8FFE0" w:rsidR="00CC28D4" w:rsidRPr="00510FA8" w:rsidRDefault="00CC28D4" w:rsidP="009340D2">
      <w:pPr>
        <w:pStyle w:val="hangingindent025"/>
        <w:tabs>
          <w:tab w:val="clear" w:pos="2880"/>
        </w:tabs>
        <w:spacing w:after="0"/>
        <w:jc w:val="left"/>
        <w:rPr>
          <w:color w:val="000000" w:themeColor="text1"/>
        </w:rPr>
      </w:pPr>
      <w:r w:rsidRPr="00510FA8">
        <w:rPr>
          <w:color w:val="000000" w:themeColor="text1"/>
        </w:rPr>
        <w:tab/>
      </w:r>
      <w:r w:rsidRPr="00510FA8">
        <w:rPr>
          <w:color w:val="000000" w:themeColor="text1"/>
          <w:szCs w:val="22"/>
          <w:lang w:val="en-US"/>
        </w:rPr>
        <w:t>Rāma on chariot fights Rāvaṇa:</w:t>
      </w:r>
      <w:r w:rsidRPr="00510FA8">
        <w:rPr>
          <w:color w:val="000000" w:themeColor="text1"/>
          <w:szCs w:val="22"/>
          <w:lang w:val="en-US"/>
        </w:rPr>
        <w:tab/>
        <w:t>Roveda 2005: 137, fig. 4.4.93</w:t>
      </w:r>
    </w:p>
    <w:p w14:paraId="1BD37711" w14:textId="460548DA" w:rsidR="006C7267" w:rsidRPr="00510FA8" w:rsidRDefault="006C7267" w:rsidP="009340D2">
      <w:pPr>
        <w:pStyle w:val="hangingindent025"/>
        <w:tabs>
          <w:tab w:val="clear" w:pos="2880"/>
        </w:tabs>
        <w:spacing w:after="0"/>
        <w:jc w:val="left"/>
        <w:rPr>
          <w:color w:val="000000" w:themeColor="text1"/>
        </w:rPr>
      </w:pPr>
      <w:r w:rsidRPr="00510FA8">
        <w:rPr>
          <w:color w:val="000000" w:themeColor="text1"/>
        </w:rPr>
        <w:t xml:space="preserve">2nd enclosure, S </w:t>
      </w:r>
      <w:r w:rsidRPr="00510FA8">
        <w:rPr>
          <w:i/>
          <w:color w:val="000000" w:themeColor="text1"/>
        </w:rPr>
        <w:t>gopura</w:t>
      </w:r>
      <w:r w:rsidRPr="00510FA8">
        <w:rPr>
          <w:color w:val="000000" w:themeColor="text1"/>
        </w:rPr>
        <w:t>, central porch:</w:t>
      </w:r>
    </w:p>
    <w:p w14:paraId="1A8B75C9" w14:textId="679C069D" w:rsidR="006C7267" w:rsidRPr="00510FA8" w:rsidRDefault="006C7267" w:rsidP="009340D2">
      <w:pPr>
        <w:pStyle w:val="hangingindent025"/>
        <w:tabs>
          <w:tab w:val="clear" w:pos="2880"/>
          <w:tab w:val="left" w:pos="720"/>
        </w:tabs>
        <w:spacing w:after="0"/>
        <w:jc w:val="left"/>
        <w:rPr>
          <w:color w:val="000000" w:themeColor="text1"/>
          <w:szCs w:val="22"/>
        </w:rPr>
      </w:pPr>
      <w:r w:rsidRPr="00510FA8">
        <w:rPr>
          <w:color w:val="000000" w:themeColor="text1"/>
        </w:rPr>
        <w:tab/>
        <w:t xml:space="preserve">N façade, pediment above entrance: </w:t>
      </w:r>
      <w:r w:rsidR="0018590D" w:rsidRPr="00510FA8">
        <w:rPr>
          <w:color w:val="000000" w:themeColor="text1"/>
          <w:szCs w:val="24"/>
        </w:rPr>
        <w:t xml:space="preserve">Rāma watches monkeys </w:t>
      </w:r>
      <w:r w:rsidRPr="00510FA8">
        <w:rPr>
          <w:color w:val="000000" w:themeColor="text1"/>
        </w:rPr>
        <w:t>building causeway</w:t>
      </w:r>
      <w:r w:rsidR="008407E5" w:rsidRPr="00510FA8">
        <w:rPr>
          <w:color w:val="000000" w:themeColor="text1"/>
        </w:rPr>
        <w:t xml:space="preserve"> </w:t>
      </w:r>
      <w:r w:rsidR="008407E5" w:rsidRPr="00510FA8">
        <w:rPr>
          <w:color w:val="000000" w:themeColor="text1"/>
          <w:szCs w:val="24"/>
        </w:rPr>
        <w:t xml:space="preserve"> </w:t>
      </w:r>
      <w:r w:rsidR="0018590D" w:rsidRPr="00510FA8">
        <w:rPr>
          <w:color w:val="000000" w:themeColor="text1"/>
          <w:szCs w:val="24"/>
        </w:rPr>
        <w:br/>
      </w:r>
      <w:r w:rsidR="0018590D" w:rsidRPr="00510FA8">
        <w:rPr>
          <w:color w:val="000000" w:themeColor="text1"/>
          <w:szCs w:val="24"/>
        </w:rPr>
        <w:tab/>
      </w:r>
      <w:r w:rsidR="008407E5" w:rsidRPr="00510FA8">
        <w:rPr>
          <w:color w:val="000000" w:themeColor="text1"/>
          <w:szCs w:val="24"/>
        </w:rPr>
        <w:t>[</w:t>
      </w:r>
      <w:r w:rsidR="008407E5" w:rsidRPr="00510FA8">
        <w:rPr>
          <w:i/>
          <w:color w:val="000000" w:themeColor="text1"/>
          <w:szCs w:val="24"/>
        </w:rPr>
        <w:t>much damaged</w:t>
      </w:r>
      <w:r w:rsidR="008407E5" w:rsidRPr="00510FA8">
        <w:rPr>
          <w:color w:val="000000" w:themeColor="text1"/>
          <w:szCs w:val="24"/>
        </w:rPr>
        <w:t xml:space="preserve">] </w:t>
      </w:r>
      <w:r w:rsidR="008407E5" w:rsidRPr="00510FA8">
        <w:rPr>
          <w:color w:val="000000" w:themeColor="text1"/>
          <w:szCs w:val="24"/>
        </w:rPr>
        <w:tab/>
        <w:t>Roveda 2005: 394, CD 10.0371;</w:t>
      </w:r>
      <w:r w:rsidR="0018590D" w:rsidRPr="00510FA8">
        <w:rPr>
          <w:color w:val="000000" w:themeColor="text1"/>
          <w:szCs w:val="24"/>
        </w:rPr>
        <w:br/>
      </w:r>
      <w:r w:rsidR="0018590D" w:rsidRPr="00510FA8">
        <w:rPr>
          <w:color w:val="000000" w:themeColor="text1"/>
          <w:szCs w:val="24"/>
        </w:rPr>
        <w:tab/>
      </w:r>
      <w:r w:rsidR="0018590D" w:rsidRPr="00510FA8">
        <w:rPr>
          <w:color w:val="000000" w:themeColor="text1"/>
          <w:szCs w:val="24"/>
        </w:rPr>
        <w:tab/>
      </w:r>
      <w:r w:rsidR="008407E5" w:rsidRPr="00510FA8">
        <w:rPr>
          <w:color w:val="000000" w:themeColor="text1"/>
        </w:rPr>
        <w:t>[</w:t>
      </w:r>
      <w:r w:rsidR="008407E5" w:rsidRPr="00510FA8">
        <w:rPr>
          <w:i/>
          <w:color w:val="000000" w:themeColor="text1"/>
        </w:rPr>
        <w:t>details</w:t>
      </w:r>
      <w:r w:rsidR="008407E5" w:rsidRPr="00510FA8">
        <w:rPr>
          <w:color w:val="000000" w:themeColor="text1"/>
        </w:rPr>
        <w:t xml:space="preserve">] Roveda 2005: </w:t>
      </w:r>
      <w:r w:rsidR="008407E5" w:rsidRPr="00510FA8">
        <w:rPr>
          <w:color w:val="000000" w:themeColor="text1"/>
          <w:szCs w:val="22"/>
          <w:lang w:val="en-US"/>
        </w:rPr>
        <w:t xml:space="preserve">131, 134, </w:t>
      </w:r>
      <w:r w:rsidR="008407E5" w:rsidRPr="00510FA8">
        <w:rPr>
          <w:color w:val="000000" w:themeColor="text1"/>
        </w:rPr>
        <w:t xml:space="preserve">300-1, figs </w:t>
      </w:r>
      <w:r w:rsidR="008407E5" w:rsidRPr="00510FA8">
        <w:rPr>
          <w:color w:val="000000" w:themeColor="text1"/>
          <w:szCs w:val="22"/>
          <w:lang w:val="en-US"/>
        </w:rPr>
        <w:t xml:space="preserve">4.4.73, </w:t>
      </w:r>
      <w:r w:rsidR="008407E5" w:rsidRPr="00510FA8">
        <w:rPr>
          <w:color w:val="000000" w:themeColor="text1"/>
        </w:rPr>
        <w:t>7.117</w:t>
      </w:r>
      <w:r w:rsidRPr="00510FA8">
        <w:rPr>
          <w:color w:val="000000" w:themeColor="text1"/>
        </w:rPr>
        <w:t>:</w:t>
      </w:r>
      <w:r w:rsidRPr="00510FA8">
        <w:rPr>
          <w:color w:val="000000" w:themeColor="text1"/>
          <w:szCs w:val="22"/>
        </w:rPr>
        <w:t xml:space="preserve"> Laur 2002</w:t>
      </w:r>
    </w:p>
    <w:p w14:paraId="733252BE" w14:textId="24ACC6D5" w:rsidR="006C7267" w:rsidRPr="00510FA8" w:rsidRDefault="006C7267" w:rsidP="009340D2">
      <w:pPr>
        <w:pStyle w:val="hangingindent025"/>
        <w:tabs>
          <w:tab w:val="clear" w:pos="2880"/>
        </w:tabs>
        <w:spacing w:after="0"/>
        <w:jc w:val="left"/>
        <w:rPr>
          <w:color w:val="000000" w:themeColor="text1"/>
          <w:szCs w:val="22"/>
        </w:rPr>
      </w:pPr>
      <w:r w:rsidRPr="00510FA8">
        <w:rPr>
          <w:color w:val="000000" w:themeColor="text1"/>
          <w:szCs w:val="22"/>
        </w:rPr>
        <w:tab/>
        <w:t xml:space="preserve">S façade, pediment: </w:t>
      </w:r>
      <w:r w:rsidRPr="00510FA8">
        <w:rPr>
          <w:i/>
          <w:color w:val="000000" w:themeColor="text1"/>
          <w:szCs w:val="22"/>
        </w:rPr>
        <w:t xml:space="preserve">vānaras </w:t>
      </w:r>
      <w:r w:rsidRPr="00510FA8">
        <w:rPr>
          <w:color w:val="000000" w:themeColor="text1"/>
          <w:szCs w:val="22"/>
        </w:rPr>
        <w:t>[</w:t>
      </w:r>
      <w:r w:rsidRPr="00510FA8">
        <w:rPr>
          <w:i/>
          <w:color w:val="000000" w:themeColor="text1"/>
          <w:szCs w:val="22"/>
        </w:rPr>
        <w:t>Hanumān with mountain ??</w:t>
      </w:r>
      <w:r w:rsidRPr="00510FA8">
        <w:rPr>
          <w:color w:val="000000" w:themeColor="text1"/>
          <w:szCs w:val="22"/>
        </w:rPr>
        <w:t xml:space="preserve">]: </w:t>
      </w:r>
      <w:r w:rsidRPr="00510FA8">
        <w:rPr>
          <w:color w:val="000000" w:themeColor="text1"/>
          <w:szCs w:val="22"/>
        </w:rPr>
        <w:tab/>
        <w:t>Laur 2002</w:t>
      </w:r>
    </w:p>
    <w:p w14:paraId="1354A489" w14:textId="60A0C5B8" w:rsidR="00F043B7" w:rsidRPr="00510FA8" w:rsidRDefault="00F043B7" w:rsidP="009340D2">
      <w:pPr>
        <w:pStyle w:val="hangingindent025"/>
        <w:tabs>
          <w:tab w:val="clear" w:pos="2880"/>
          <w:tab w:val="left" w:pos="720"/>
        </w:tabs>
        <w:spacing w:after="0"/>
        <w:jc w:val="left"/>
        <w:rPr>
          <w:color w:val="000000" w:themeColor="text1"/>
          <w:szCs w:val="22"/>
        </w:rPr>
      </w:pPr>
      <w:r w:rsidRPr="00510FA8">
        <w:rPr>
          <w:color w:val="000000" w:themeColor="text1"/>
          <w:szCs w:val="22"/>
        </w:rPr>
        <w:tab/>
      </w:r>
      <w:r w:rsidRPr="00510FA8">
        <w:rPr>
          <w:color w:val="000000" w:themeColor="text1"/>
        </w:rPr>
        <w:t>S portico, pediment: R</w:t>
      </w:r>
      <w:r w:rsidR="008758AB" w:rsidRPr="00510FA8">
        <w:rPr>
          <w:color w:val="000000" w:themeColor="text1"/>
        </w:rPr>
        <w:t>.</w:t>
      </w:r>
      <w:r w:rsidRPr="00510FA8">
        <w:rPr>
          <w:color w:val="000000" w:themeColor="text1"/>
        </w:rPr>
        <w:t xml:space="preserve"> pulls spear out of L</w:t>
      </w:r>
      <w:r w:rsidR="008758AB" w:rsidRPr="00510FA8">
        <w:rPr>
          <w:color w:val="000000" w:themeColor="text1"/>
        </w:rPr>
        <w:t>.</w:t>
      </w:r>
      <w:r w:rsidRPr="00510FA8">
        <w:rPr>
          <w:color w:val="000000" w:themeColor="text1"/>
        </w:rPr>
        <w:t xml:space="preserve"> while Hanumān brings herb mountain</w:t>
      </w:r>
      <w:r w:rsidR="008758AB" w:rsidRPr="00510FA8">
        <w:rPr>
          <w:color w:val="000000" w:themeColor="text1"/>
        </w:rPr>
        <w:br/>
      </w:r>
      <w:r w:rsidR="008758AB" w:rsidRPr="00510FA8">
        <w:rPr>
          <w:color w:val="000000" w:themeColor="text1"/>
        </w:rPr>
        <w:tab/>
      </w:r>
      <w:r w:rsidRPr="00510FA8">
        <w:rPr>
          <w:color w:val="000000" w:themeColor="text1"/>
        </w:rPr>
        <w:tab/>
      </w:r>
      <w:r w:rsidRPr="00510FA8">
        <w:rPr>
          <w:color w:val="000000" w:themeColor="text1"/>
          <w:szCs w:val="24"/>
        </w:rPr>
        <w:t xml:space="preserve">Roveda 2005: </w:t>
      </w:r>
      <w:r w:rsidRPr="00510FA8">
        <w:rPr>
          <w:color w:val="000000" w:themeColor="text1"/>
          <w:szCs w:val="22"/>
          <w:lang w:val="en-US"/>
        </w:rPr>
        <w:t xml:space="preserve">136, 139, </w:t>
      </w:r>
      <w:r w:rsidRPr="00510FA8">
        <w:rPr>
          <w:color w:val="000000" w:themeColor="text1"/>
          <w:szCs w:val="24"/>
        </w:rPr>
        <w:t xml:space="preserve">394, </w:t>
      </w:r>
      <w:r w:rsidRPr="00510FA8">
        <w:rPr>
          <w:color w:val="000000" w:themeColor="text1"/>
          <w:szCs w:val="22"/>
          <w:lang w:val="en-US"/>
        </w:rPr>
        <w:t xml:space="preserve">fig. 4.4.90, </w:t>
      </w:r>
      <w:r w:rsidRPr="00510FA8">
        <w:rPr>
          <w:color w:val="000000" w:themeColor="text1"/>
          <w:szCs w:val="24"/>
        </w:rPr>
        <w:t>CD 10.0370</w:t>
      </w:r>
    </w:p>
    <w:p w14:paraId="6C9D4219" w14:textId="77777777" w:rsidR="006C7267" w:rsidRPr="00510FA8" w:rsidRDefault="006C7267" w:rsidP="009340D2">
      <w:pPr>
        <w:pStyle w:val="hangingindent025"/>
        <w:tabs>
          <w:tab w:val="clear" w:pos="2880"/>
        </w:tabs>
        <w:spacing w:after="0"/>
        <w:jc w:val="left"/>
        <w:rPr>
          <w:color w:val="000000" w:themeColor="text1"/>
          <w:szCs w:val="22"/>
        </w:rPr>
      </w:pPr>
      <w:r w:rsidRPr="00510FA8">
        <w:rPr>
          <w:color w:val="000000" w:themeColor="text1"/>
          <w:szCs w:val="22"/>
        </w:rPr>
        <w:t xml:space="preserve">2nd enclosure, N </w:t>
      </w:r>
      <w:r w:rsidRPr="00510FA8">
        <w:rPr>
          <w:i/>
          <w:color w:val="000000" w:themeColor="text1"/>
          <w:szCs w:val="22"/>
        </w:rPr>
        <w:t>gopura</w:t>
      </w:r>
      <w:r w:rsidRPr="00510FA8">
        <w:rPr>
          <w:color w:val="000000" w:themeColor="text1"/>
          <w:szCs w:val="22"/>
        </w:rPr>
        <w:t>, central porch:</w:t>
      </w:r>
    </w:p>
    <w:p w14:paraId="67FDBBAE" w14:textId="77777777" w:rsidR="006C7267" w:rsidRPr="00510FA8" w:rsidRDefault="006C7267" w:rsidP="009340D2">
      <w:pPr>
        <w:pStyle w:val="hangingindent025"/>
        <w:tabs>
          <w:tab w:val="clear" w:pos="2880"/>
        </w:tabs>
        <w:spacing w:after="0"/>
        <w:jc w:val="left"/>
        <w:rPr>
          <w:color w:val="000000" w:themeColor="text1"/>
          <w:szCs w:val="22"/>
        </w:rPr>
      </w:pPr>
      <w:r w:rsidRPr="00510FA8">
        <w:rPr>
          <w:color w:val="000000" w:themeColor="text1"/>
          <w:szCs w:val="22"/>
        </w:rPr>
        <w:tab/>
        <w:t xml:space="preserve">S façade: upper pediment: </w:t>
      </w:r>
      <w:r w:rsidRPr="00510FA8">
        <w:rPr>
          <w:i/>
          <w:color w:val="000000" w:themeColor="text1"/>
          <w:szCs w:val="22"/>
        </w:rPr>
        <w:t>Yuddhakāṇḍa</w:t>
      </w:r>
      <w:r w:rsidRPr="00510FA8">
        <w:rPr>
          <w:color w:val="000000" w:themeColor="text1"/>
          <w:szCs w:val="22"/>
        </w:rPr>
        <w:t xml:space="preserve"> </w:t>
      </w:r>
      <w:r w:rsidRPr="00510FA8">
        <w:rPr>
          <w:color w:val="000000" w:themeColor="text1"/>
          <w:szCs w:val="22"/>
        </w:rPr>
        <w:tab/>
        <w:t>Laur 2002</w:t>
      </w:r>
    </w:p>
    <w:p w14:paraId="0C15F322" w14:textId="77777777" w:rsidR="006C7267" w:rsidRPr="00510FA8" w:rsidRDefault="006C7267" w:rsidP="009340D2">
      <w:pPr>
        <w:pStyle w:val="hangingindent025"/>
        <w:tabs>
          <w:tab w:val="clear" w:pos="2880"/>
        </w:tabs>
        <w:spacing w:after="0"/>
        <w:jc w:val="left"/>
        <w:rPr>
          <w:color w:val="000000" w:themeColor="text1"/>
          <w:szCs w:val="22"/>
        </w:rPr>
      </w:pPr>
      <w:r w:rsidRPr="00510FA8">
        <w:rPr>
          <w:color w:val="000000" w:themeColor="text1"/>
          <w:szCs w:val="22"/>
        </w:rPr>
        <w:tab/>
        <w:t xml:space="preserve">S façade, inside: Rāma with </w:t>
      </w:r>
      <w:r w:rsidRPr="00510FA8">
        <w:rPr>
          <w:i/>
          <w:color w:val="000000" w:themeColor="text1"/>
          <w:szCs w:val="22"/>
        </w:rPr>
        <w:t>vānaras</w:t>
      </w:r>
      <w:r w:rsidRPr="00510FA8">
        <w:rPr>
          <w:color w:val="000000" w:themeColor="text1"/>
          <w:szCs w:val="22"/>
        </w:rPr>
        <w:t xml:space="preserve">: </w:t>
      </w:r>
      <w:r w:rsidRPr="00510FA8">
        <w:rPr>
          <w:color w:val="000000" w:themeColor="text1"/>
          <w:szCs w:val="22"/>
        </w:rPr>
        <w:tab/>
        <w:t>Laur 2002</w:t>
      </w:r>
    </w:p>
    <w:p w14:paraId="411D0890" w14:textId="23B75FD2" w:rsidR="006C7267" w:rsidRPr="00510FA8" w:rsidRDefault="006C7267" w:rsidP="009340D2">
      <w:pPr>
        <w:pStyle w:val="hangingindent025"/>
        <w:tabs>
          <w:tab w:val="clear" w:pos="2880"/>
        </w:tabs>
        <w:spacing w:after="0"/>
        <w:jc w:val="left"/>
        <w:rPr>
          <w:color w:val="000000" w:themeColor="text1"/>
          <w:szCs w:val="22"/>
        </w:rPr>
      </w:pPr>
      <w:r w:rsidRPr="00510FA8">
        <w:rPr>
          <w:color w:val="000000" w:themeColor="text1"/>
          <w:szCs w:val="22"/>
        </w:rPr>
        <w:tab/>
        <w:t xml:space="preserve">N façade, pediment: Rāma fights Rāvaṇa: </w:t>
      </w:r>
      <w:r w:rsidRPr="00510FA8">
        <w:rPr>
          <w:color w:val="000000" w:themeColor="text1"/>
          <w:szCs w:val="22"/>
        </w:rPr>
        <w:tab/>
      </w:r>
      <w:r w:rsidR="00473C1E" w:rsidRPr="00510FA8">
        <w:rPr>
          <w:color w:val="000000" w:themeColor="text1"/>
          <w:szCs w:val="22"/>
        </w:rPr>
        <w:t>Siyonn</w:t>
      </w:r>
      <w:r w:rsidR="00DC0607" w:rsidRPr="00510FA8">
        <w:rPr>
          <w:color w:val="000000" w:themeColor="text1"/>
          <w:szCs w:val="22"/>
        </w:rPr>
        <w:t xml:space="preserve"> 2005: 133-34, fig. 37; </w:t>
      </w:r>
      <w:r w:rsidRPr="00510FA8">
        <w:rPr>
          <w:color w:val="000000" w:themeColor="text1"/>
          <w:szCs w:val="22"/>
        </w:rPr>
        <w:t>Laur 2002</w:t>
      </w:r>
    </w:p>
    <w:p w14:paraId="5AD8EBA4" w14:textId="691AAA9E" w:rsidR="00CC28D4" w:rsidRPr="00510FA8" w:rsidRDefault="00CC28D4" w:rsidP="009340D2">
      <w:pPr>
        <w:ind w:left="720" w:hanging="720"/>
        <w:rPr>
          <w:color w:val="000000" w:themeColor="text1"/>
        </w:rPr>
      </w:pPr>
      <w:r w:rsidRPr="00510FA8">
        <w:rPr>
          <w:color w:val="000000" w:themeColor="text1"/>
        </w:rPr>
        <w:t xml:space="preserve">2nd enclosure, N </w:t>
      </w:r>
      <w:r w:rsidRPr="00510FA8">
        <w:rPr>
          <w:i/>
          <w:color w:val="000000" w:themeColor="text1"/>
        </w:rPr>
        <w:t>gopura</w:t>
      </w:r>
      <w:r w:rsidRPr="00510FA8">
        <w:rPr>
          <w:color w:val="000000" w:themeColor="text1"/>
        </w:rPr>
        <w:t xml:space="preserve">, S face:  </w:t>
      </w:r>
    </w:p>
    <w:p w14:paraId="4CE3D115" w14:textId="0C56B4A6" w:rsidR="00CC28D4" w:rsidRPr="00510FA8" w:rsidRDefault="00CC28D4" w:rsidP="009340D2">
      <w:pPr>
        <w:pStyle w:val="hangingindent025"/>
        <w:tabs>
          <w:tab w:val="clear" w:pos="2880"/>
        </w:tabs>
        <w:spacing w:after="0"/>
        <w:jc w:val="left"/>
        <w:rPr>
          <w:color w:val="000000" w:themeColor="text1"/>
        </w:rPr>
      </w:pPr>
      <w:r w:rsidRPr="00510FA8">
        <w:rPr>
          <w:color w:val="000000" w:themeColor="text1"/>
        </w:rPr>
        <w:lastRenderedPageBreak/>
        <w:tab/>
        <w:t xml:space="preserve">Rāma and Lakṣmaṇa carried into battle by </w:t>
      </w:r>
      <w:r w:rsidRPr="00510FA8">
        <w:rPr>
          <w:i/>
          <w:color w:val="000000" w:themeColor="text1"/>
        </w:rPr>
        <w:t>vānaras</w:t>
      </w:r>
      <w:r w:rsidRPr="00510FA8">
        <w:rPr>
          <w:color w:val="000000" w:themeColor="text1"/>
        </w:rPr>
        <w:t>:</w:t>
      </w:r>
      <w:r w:rsidRPr="00510FA8">
        <w:rPr>
          <w:color w:val="000000" w:themeColor="text1"/>
        </w:rPr>
        <w:tab/>
      </w:r>
      <w:r w:rsidR="008407E5" w:rsidRPr="00510FA8">
        <w:rPr>
          <w:color w:val="000000" w:themeColor="text1"/>
        </w:rPr>
        <w:t xml:space="preserve"> </w:t>
      </w:r>
      <w:r w:rsidRPr="00510FA8">
        <w:rPr>
          <w:color w:val="000000" w:themeColor="text1"/>
        </w:rPr>
        <w:t>JLB photo (2009): 631</w:t>
      </w:r>
    </w:p>
    <w:p w14:paraId="6F3F364C" w14:textId="77777777" w:rsidR="00731F7B" w:rsidRPr="00510FA8" w:rsidRDefault="001A7D01" w:rsidP="009340D2">
      <w:pPr>
        <w:pStyle w:val="hangingindent025"/>
        <w:tabs>
          <w:tab w:val="clear" w:pos="2880"/>
        </w:tabs>
        <w:spacing w:after="0"/>
        <w:jc w:val="left"/>
        <w:rPr>
          <w:color w:val="000000" w:themeColor="text1"/>
          <w:szCs w:val="22"/>
          <w:lang w:val="en-US"/>
        </w:rPr>
      </w:pPr>
      <w:r w:rsidRPr="00510FA8">
        <w:rPr>
          <w:color w:val="000000" w:themeColor="text1"/>
          <w:szCs w:val="22"/>
          <w:lang w:val="en-US"/>
        </w:rPr>
        <w:t xml:space="preserve">1st enclosure, W </w:t>
      </w:r>
      <w:r w:rsidRPr="00510FA8">
        <w:rPr>
          <w:i/>
          <w:color w:val="000000" w:themeColor="text1"/>
          <w:szCs w:val="22"/>
          <w:lang w:val="en-US"/>
        </w:rPr>
        <w:t>gopura</w:t>
      </w:r>
      <w:r w:rsidRPr="00510FA8">
        <w:rPr>
          <w:color w:val="000000" w:themeColor="text1"/>
          <w:szCs w:val="22"/>
          <w:lang w:val="en-US"/>
        </w:rPr>
        <w:t xml:space="preserve">: </w:t>
      </w:r>
    </w:p>
    <w:p w14:paraId="755D0736" w14:textId="509B5826" w:rsidR="001A7D01" w:rsidRPr="00510FA8" w:rsidRDefault="00731F7B" w:rsidP="009340D2">
      <w:pPr>
        <w:pStyle w:val="hangingindent025"/>
        <w:tabs>
          <w:tab w:val="clear" w:pos="2880"/>
        </w:tabs>
        <w:spacing w:after="0"/>
        <w:jc w:val="left"/>
        <w:rPr>
          <w:color w:val="000000" w:themeColor="text1"/>
          <w:szCs w:val="24"/>
        </w:rPr>
      </w:pPr>
      <w:r w:rsidRPr="00510FA8">
        <w:rPr>
          <w:color w:val="000000" w:themeColor="text1"/>
          <w:szCs w:val="22"/>
          <w:lang w:val="en-US"/>
        </w:rPr>
        <w:tab/>
      </w:r>
      <w:r w:rsidR="001A7D01" w:rsidRPr="00510FA8">
        <w:rPr>
          <w:color w:val="000000" w:themeColor="text1"/>
          <w:szCs w:val="22"/>
          <w:lang w:val="en-US"/>
        </w:rPr>
        <w:t>monkeys fight Kumbhakarṇa</w:t>
      </w:r>
      <w:r w:rsidR="001A7D01" w:rsidRPr="00510FA8">
        <w:rPr>
          <w:color w:val="000000" w:themeColor="text1"/>
          <w:szCs w:val="22"/>
          <w:lang w:val="en-US"/>
        </w:rPr>
        <w:tab/>
      </w:r>
      <w:r w:rsidR="001A7D01" w:rsidRPr="00510FA8">
        <w:rPr>
          <w:color w:val="000000" w:themeColor="text1"/>
          <w:szCs w:val="24"/>
        </w:rPr>
        <w:t xml:space="preserve">Roveda 2005: </w:t>
      </w:r>
      <w:r w:rsidR="001A7D01" w:rsidRPr="00510FA8">
        <w:rPr>
          <w:color w:val="000000" w:themeColor="text1"/>
          <w:szCs w:val="22"/>
          <w:lang w:val="en-US"/>
        </w:rPr>
        <w:t xml:space="preserve">133, 135, </w:t>
      </w:r>
      <w:r w:rsidR="001A7D01" w:rsidRPr="00510FA8">
        <w:rPr>
          <w:color w:val="000000" w:themeColor="text1"/>
          <w:szCs w:val="24"/>
        </w:rPr>
        <w:t xml:space="preserve">394-95, figs </w:t>
      </w:r>
      <w:r w:rsidR="001A7D01" w:rsidRPr="00510FA8">
        <w:rPr>
          <w:color w:val="000000" w:themeColor="text1"/>
          <w:szCs w:val="22"/>
          <w:lang w:val="en-US"/>
        </w:rPr>
        <w:t xml:space="preserve">4.4.87, </w:t>
      </w:r>
      <w:r w:rsidR="001A7D01" w:rsidRPr="00510FA8">
        <w:rPr>
          <w:color w:val="000000" w:themeColor="text1"/>
          <w:szCs w:val="24"/>
        </w:rPr>
        <w:t>10.383</w:t>
      </w:r>
    </w:p>
    <w:p w14:paraId="70214817" w14:textId="749A59E2" w:rsidR="009340D2" w:rsidRPr="00510FA8" w:rsidRDefault="009340D2" w:rsidP="009340D2">
      <w:pPr>
        <w:pStyle w:val="hangingindent025"/>
        <w:tabs>
          <w:tab w:val="clear" w:pos="2880"/>
        </w:tabs>
        <w:spacing w:after="0"/>
        <w:jc w:val="left"/>
        <w:rPr>
          <w:color w:val="000000" w:themeColor="text1"/>
        </w:rPr>
      </w:pPr>
      <w:r w:rsidRPr="00510FA8">
        <w:rPr>
          <w:color w:val="000000" w:themeColor="text1"/>
        </w:rPr>
        <w:t xml:space="preserve">1st  enclosure, N </w:t>
      </w:r>
      <w:r w:rsidRPr="00510FA8">
        <w:rPr>
          <w:i/>
          <w:color w:val="000000" w:themeColor="text1"/>
        </w:rPr>
        <w:t>gopura</w:t>
      </w:r>
      <w:r w:rsidRPr="00510FA8">
        <w:rPr>
          <w:color w:val="000000" w:themeColor="text1"/>
        </w:rPr>
        <w:t xml:space="preserve">, inner face, E half pediment: </w:t>
      </w:r>
      <w:r w:rsidR="00731F7B" w:rsidRPr="00510FA8">
        <w:rPr>
          <w:color w:val="000000" w:themeColor="text1"/>
        </w:rPr>
        <w:br/>
      </w:r>
      <w:r w:rsidRPr="00510FA8">
        <w:rPr>
          <w:color w:val="000000" w:themeColor="text1"/>
        </w:rPr>
        <w:t>Rāma shoots golden deer</w:t>
      </w:r>
      <w:r w:rsidR="00731F7B" w:rsidRPr="00510FA8">
        <w:rPr>
          <w:color w:val="000000" w:themeColor="text1"/>
        </w:rPr>
        <w:tab/>
      </w:r>
      <w:r w:rsidRPr="00510FA8">
        <w:rPr>
          <w:color w:val="000000" w:themeColor="text1"/>
        </w:rPr>
        <w:t>JLB photo (2009): 626</w:t>
      </w:r>
    </w:p>
    <w:p w14:paraId="607726F0" w14:textId="6977F709" w:rsidR="00BD0748" w:rsidRPr="00510FA8" w:rsidRDefault="00BD0748" w:rsidP="009340D2">
      <w:pPr>
        <w:pStyle w:val="hangingindent025"/>
        <w:tabs>
          <w:tab w:val="clear" w:pos="2880"/>
        </w:tabs>
        <w:spacing w:after="0"/>
        <w:jc w:val="left"/>
        <w:rPr>
          <w:color w:val="000000" w:themeColor="text1"/>
        </w:rPr>
      </w:pPr>
      <w:r w:rsidRPr="00510FA8">
        <w:rPr>
          <w:color w:val="000000" w:themeColor="text1"/>
        </w:rPr>
        <w:t>N ‘library’, E gable end</w:t>
      </w:r>
      <w:r w:rsidR="0033465A" w:rsidRPr="00510FA8">
        <w:rPr>
          <w:color w:val="000000" w:themeColor="text1"/>
        </w:rPr>
        <w:t xml:space="preserve">: </w:t>
      </w:r>
      <w:r w:rsidR="0033465A" w:rsidRPr="00510FA8">
        <w:rPr>
          <w:color w:val="000000" w:themeColor="text1"/>
        </w:rPr>
        <w:br/>
        <w:t>Vālin fights Sugrīva; death of Vālin [</w:t>
      </w:r>
      <w:r w:rsidR="0033465A" w:rsidRPr="00510FA8">
        <w:rPr>
          <w:i/>
          <w:color w:val="000000" w:themeColor="text1"/>
        </w:rPr>
        <w:t>Rāma not shown</w:t>
      </w:r>
      <w:r w:rsidR="0033465A" w:rsidRPr="00510FA8">
        <w:rPr>
          <w:color w:val="000000" w:themeColor="text1"/>
        </w:rPr>
        <w:t>]:</w:t>
      </w:r>
      <w:r w:rsidR="0033465A" w:rsidRPr="00510FA8">
        <w:rPr>
          <w:color w:val="000000" w:themeColor="text1"/>
        </w:rPr>
        <w:tab/>
        <w:t>JLB photo (2009): 617</w:t>
      </w:r>
    </w:p>
    <w:p w14:paraId="3A4D14D9" w14:textId="6266E5AB" w:rsidR="008D59EC" w:rsidRPr="00510FA8" w:rsidRDefault="008D59EC" w:rsidP="009340D2">
      <w:pPr>
        <w:pStyle w:val="hangingindent025"/>
        <w:tabs>
          <w:tab w:val="clear" w:pos="2880"/>
        </w:tabs>
        <w:spacing w:after="0"/>
        <w:jc w:val="left"/>
        <w:rPr>
          <w:color w:val="000000" w:themeColor="text1"/>
        </w:rPr>
      </w:pPr>
      <w:r w:rsidRPr="00510FA8">
        <w:rPr>
          <w:color w:val="000000" w:themeColor="text1"/>
        </w:rPr>
        <w:t>S ‘library’, W face, pediment:</w:t>
      </w:r>
      <w:r w:rsidRPr="00510FA8">
        <w:rPr>
          <w:color w:val="000000" w:themeColor="text1"/>
        </w:rPr>
        <w:br/>
      </w:r>
      <w:r w:rsidRPr="00510FA8">
        <w:rPr>
          <w:color w:val="000000" w:themeColor="text1"/>
          <w:szCs w:val="22"/>
          <w:lang w:val="en-US"/>
        </w:rPr>
        <w:t>Sītā’s purification by fire</w:t>
      </w:r>
      <w:r w:rsidRPr="00510FA8">
        <w:rPr>
          <w:color w:val="000000" w:themeColor="text1"/>
          <w:szCs w:val="22"/>
          <w:lang w:val="en-US"/>
        </w:rPr>
        <w:tab/>
        <w:t>Roveda 2005: 140, 396, fig. 4.4.104</w:t>
      </w:r>
    </w:p>
    <w:p w14:paraId="190C2E4F" w14:textId="324DA596" w:rsidR="006C7267" w:rsidRPr="00510FA8" w:rsidRDefault="00EF41A1" w:rsidP="009340D2">
      <w:pPr>
        <w:pStyle w:val="hangingindent025"/>
        <w:tabs>
          <w:tab w:val="clear" w:pos="2880"/>
        </w:tabs>
        <w:spacing w:after="0"/>
        <w:jc w:val="left"/>
        <w:rPr>
          <w:color w:val="000000" w:themeColor="text1"/>
          <w:szCs w:val="22"/>
        </w:rPr>
      </w:pPr>
      <w:r w:rsidRPr="00510FA8">
        <w:rPr>
          <w:color w:val="000000" w:themeColor="text1"/>
        </w:rPr>
        <w:t>c</w:t>
      </w:r>
      <w:r w:rsidR="006C7267" w:rsidRPr="00510FA8">
        <w:rPr>
          <w:color w:val="000000" w:themeColor="text1"/>
        </w:rPr>
        <w:t xml:space="preserve">entral </w:t>
      </w:r>
      <w:r w:rsidR="00B40A82" w:rsidRPr="00510FA8">
        <w:rPr>
          <w:color w:val="000000" w:themeColor="text1"/>
        </w:rPr>
        <w:t>sanctuary</w:t>
      </w:r>
      <w:r w:rsidR="006C7267" w:rsidRPr="00510FA8">
        <w:rPr>
          <w:color w:val="000000" w:themeColor="text1"/>
        </w:rPr>
        <w:t>, exterior, S porch, SE corner pilaster base:</w:t>
      </w:r>
      <w:r w:rsidR="00731F7B" w:rsidRPr="00510FA8">
        <w:rPr>
          <w:color w:val="000000" w:themeColor="text1"/>
        </w:rPr>
        <w:t xml:space="preserve"> </w:t>
      </w:r>
      <w:r w:rsidR="00731F7B" w:rsidRPr="00510FA8">
        <w:rPr>
          <w:color w:val="000000" w:themeColor="text1"/>
        </w:rPr>
        <w:br/>
      </w:r>
      <w:r w:rsidR="006C7267" w:rsidRPr="00510FA8">
        <w:rPr>
          <w:color w:val="000000" w:themeColor="text1"/>
        </w:rPr>
        <w:t>abduction</w:t>
      </w:r>
      <w:r w:rsidR="006C7267" w:rsidRPr="00510FA8">
        <w:rPr>
          <w:color w:val="000000" w:themeColor="text1"/>
          <w:szCs w:val="22"/>
        </w:rPr>
        <w:t xml:space="preserve"> </w:t>
      </w:r>
      <w:r w:rsidR="006C7267" w:rsidRPr="00510FA8">
        <w:rPr>
          <w:color w:val="000000" w:themeColor="text1"/>
          <w:szCs w:val="22"/>
        </w:rPr>
        <w:tab/>
      </w:r>
      <w:r w:rsidR="008D59EC" w:rsidRPr="00510FA8">
        <w:rPr>
          <w:color w:val="000000" w:themeColor="text1"/>
        </w:rPr>
        <w:t>JLB photo (2009): 634;</w:t>
      </w:r>
      <w:r w:rsidR="008D59EC" w:rsidRPr="00510FA8">
        <w:rPr>
          <w:color w:val="000000" w:themeColor="text1"/>
          <w:szCs w:val="22"/>
        </w:rPr>
        <w:br/>
      </w:r>
      <w:r w:rsidR="008D59EC" w:rsidRPr="00510FA8">
        <w:rPr>
          <w:color w:val="000000" w:themeColor="text1"/>
          <w:szCs w:val="22"/>
        </w:rPr>
        <w:tab/>
      </w:r>
      <w:r w:rsidR="008D59EC" w:rsidRPr="00510FA8">
        <w:rPr>
          <w:color w:val="000000" w:themeColor="text1"/>
          <w:szCs w:val="24"/>
        </w:rPr>
        <w:t xml:space="preserve">Roveda 2005: </w:t>
      </w:r>
      <w:r w:rsidR="008D59EC" w:rsidRPr="00510FA8">
        <w:rPr>
          <w:color w:val="000000" w:themeColor="text1"/>
          <w:szCs w:val="22"/>
          <w:lang w:val="en-US"/>
        </w:rPr>
        <w:t xml:space="preserve">122-23, </w:t>
      </w:r>
      <w:r w:rsidR="008D59EC" w:rsidRPr="00510FA8">
        <w:rPr>
          <w:color w:val="000000" w:themeColor="text1"/>
          <w:szCs w:val="24"/>
        </w:rPr>
        <w:t xml:space="preserve">394, 396, figs </w:t>
      </w:r>
      <w:r w:rsidR="008D59EC" w:rsidRPr="00510FA8">
        <w:rPr>
          <w:color w:val="000000" w:themeColor="text1"/>
          <w:szCs w:val="22"/>
          <w:lang w:val="en-US"/>
        </w:rPr>
        <w:t xml:space="preserve">4.4.28, </w:t>
      </w:r>
      <w:r w:rsidR="008D59EC" w:rsidRPr="00510FA8">
        <w:rPr>
          <w:color w:val="000000" w:themeColor="text1"/>
          <w:szCs w:val="24"/>
        </w:rPr>
        <w:t xml:space="preserve">10.403; </w:t>
      </w:r>
      <w:r w:rsidR="006C7267" w:rsidRPr="00510FA8">
        <w:rPr>
          <w:color w:val="000000" w:themeColor="text1"/>
          <w:szCs w:val="22"/>
        </w:rPr>
        <w:t>Laur 2002</w:t>
      </w:r>
    </w:p>
    <w:p w14:paraId="7797165E" w14:textId="51F5AF7F" w:rsidR="00EF41A1" w:rsidRPr="00510FA8" w:rsidRDefault="00EF41A1" w:rsidP="009340D2">
      <w:pPr>
        <w:pStyle w:val="hangingindent025"/>
        <w:tabs>
          <w:tab w:val="clear" w:pos="2880"/>
        </w:tabs>
        <w:spacing w:after="0"/>
        <w:jc w:val="left"/>
        <w:rPr>
          <w:color w:val="000000" w:themeColor="text1"/>
          <w:szCs w:val="22"/>
        </w:rPr>
      </w:pPr>
      <w:r w:rsidRPr="00510FA8">
        <w:rPr>
          <w:color w:val="000000" w:themeColor="text1"/>
          <w:szCs w:val="22"/>
        </w:rPr>
        <w:t>central tower, S lintel:</w:t>
      </w:r>
    </w:p>
    <w:p w14:paraId="595A8935" w14:textId="67D64C5F" w:rsidR="00EF41A1" w:rsidRPr="00510FA8" w:rsidRDefault="00EF41A1" w:rsidP="009340D2">
      <w:pPr>
        <w:pStyle w:val="hangingindent025"/>
        <w:tabs>
          <w:tab w:val="clear" w:pos="2880"/>
        </w:tabs>
        <w:spacing w:after="0"/>
        <w:jc w:val="left"/>
        <w:rPr>
          <w:color w:val="000000" w:themeColor="text1"/>
          <w:szCs w:val="22"/>
        </w:rPr>
      </w:pPr>
      <w:r w:rsidRPr="00510FA8">
        <w:rPr>
          <w:color w:val="000000" w:themeColor="text1"/>
          <w:szCs w:val="22"/>
        </w:rPr>
        <w:tab/>
        <w:t>monkey killing buffalo (? Vālin killing Dundubhi)</w:t>
      </w:r>
      <w:r w:rsidRPr="00510FA8">
        <w:rPr>
          <w:color w:val="000000" w:themeColor="text1"/>
          <w:szCs w:val="22"/>
        </w:rPr>
        <w:tab/>
      </w:r>
      <w:r w:rsidR="008D59EC" w:rsidRPr="00510FA8">
        <w:rPr>
          <w:color w:val="000000" w:themeColor="text1"/>
        </w:rPr>
        <w:t xml:space="preserve">JLB photo (2009): 635; </w:t>
      </w:r>
      <w:r w:rsidR="008D59EC" w:rsidRPr="00510FA8">
        <w:rPr>
          <w:color w:val="000000" w:themeColor="text1"/>
        </w:rPr>
        <w:br/>
      </w:r>
      <w:r w:rsidR="008D59EC" w:rsidRPr="00510FA8">
        <w:rPr>
          <w:color w:val="000000" w:themeColor="text1"/>
        </w:rPr>
        <w:tab/>
      </w:r>
      <w:r w:rsidR="008D59EC" w:rsidRPr="00510FA8">
        <w:rPr>
          <w:color w:val="000000" w:themeColor="text1"/>
          <w:szCs w:val="24"/>
        </w:rPr>
        <w:t xml:space="preserve">Roveda 2005: 396, fig. 10.413; </w:t>
      </w:r>
      <w:r w:rsidR="008D59EC" w:rsidRPr="00510FA8">
        <w:rPr>
          <w:color w:val="000000" w:themeColor="text1"/>
        </w:rPr>
        <w:t xml:space="preserve">Roveda 2010a: 130, fig.13; </w:t>
      </w:r>
      <w:r w:rsidR="00473C1E" w:rsidRPr="00510FA8">
        <w:rPr>
          <w:color w:val="000000" w:themeColor="text1"/>
          <w:szCs w:val="22"/>
        </w:rPr>
        <w:t>Siyonn</w:t>
      </w:r>
      <w:r w:rsidRPr="00510FA8">
        <w:rPr>
          <w:color w:val="000000" w:themeColor="text1"/>
          <w:szCs w:val="22"/>
        </w:rPr>
        <w:t xml:space="preserve"> 2005: 124, fig. 20</w:t>
      </w:r>
    </w:p>
    <w:p w14:paraId="233CD365" w14:textId="1C128285" w:rsidR="00B40A82" w:rsidRPr="00510FA8" w:rsidRDefault="00B40A82" w:rsidP="00210592">
      <w:pPr>
        <w:rPr>
          <w:color w:val="000000" w:themeColor="text1"/>
          <w:szCs w:val="22"/>
        </w:rPr>
      </w:pPr>
      <w:r w:rsidRPr="00510FA8">
        <w:rPr>
          <w:color w:val="000000" w:themeColor="text1"/>
        </w:rPr>
        <w:t>central tower, pilaster:</w:t>
      </w:r>
      <w:r w:rsidRPr="00510FA8">
        <w:rPr>
          <w:color w:val="000000" w:themeColor="text1"/>
        </w:rPr>
        <w:br/>
        <w:t>Kabandha grasps Rāma and Lakṣmaṇa by ankles; Rāma and Lakṣmaṇa attack Kabandha with swords:</w:t>
      </w:r>
      <w:r w:rsidRPr="00510FA8">
        <w:rPr>
          <w:color w:val="000000" w:themeColor="text1"/>
          <w:szCs w:val="22"/>
        </w:rPr>
        <w:t xml:space="preserve"> </w:t>
      </w:r>
      <w:r w:rsidRPr="00510FA8">
        <w:rPr>
          <w:color w:val="000000" w:themeColor="text1"/>
          <w:szCs w:val="22"/>
        </w:rPr>
        <w:tab/>
        <w:t>Roveda 2005: 122, CD 4.4.032; Loizeau 2010 (2): 86-87, fig. 10</w:t>
      </w:r>
    </w:p>
    <w:p w14:paraId="0D25FAE4" w14:textId="2178CD31" w:rsidR="008123D2" w:rsidRPr="00510FA8" w:rsidRDefault="008123D2" w:rsidP="00210592">
      <w:pPr>
        <w:rPr>
          <w:color w:val="000000" w:themeColor="text1"/>
          <w:szCs w:val="22"/>
        </w:rPr>
      </w:pPr>
      <w:r w:rsidRPr="00510FA8">
        <w:rPr>
          <w:color w:val="000000" w:themeColor="text1"/>
        </w:rPr>
        <w:t xml:space="preserve">W face, N side, E side of doorway: </w:t>
      </w:r>
      <w:r w:rsidRPr="00510FA8">
        <w:rPr>
          <w:color w:val="000000" w:themeColor="text1"/>
        </w:rPr>
        <w:br/>
        <w:t>Vālin fights Sugrīva [</w:t>
      </w:r>
      <w:r w:rsidRPr="00510FA8">
        <w:rPr>
          <w:i/>
          <w:color w:val="000000" w:themeColor="text1"/>
        </w:rPr>
        <w:t>no Rāma; no death</w:t>
      </w:r>
      <w:r w:rsidRPr="00510FA8">
        <w:rPr>
          <w:color w:val="000000" w:themeColor="text1"/>
        </w:rPr>
        <w:t>]:</w:t>
      </w:r>
      <w:r w:rsidRPr="00510FA8">
        <w:rPr>
          <w:color w:val="000000" w:themeColor="text1"/>
        </w:rPr>
        <w:tab/>
        <w:t>JLB photo (2009): 636</w:t>
      </w:r>
    </w:p>
    <w:p w14:paraId="1EA4C557" w14:textId="1810D199" w:rsidR="007022C1" w:rsidRPr="00510FA8" w:rsidRDefault="007022C1" w:rsidP="009340D2">
      <w:pPr>
        <w:pStyle w:val="hangingindent025"/>
        <w:tabs>
          <w:tab w:val="clear" w:pos="2880"/>
        </w:tabs>
        <w:spacing w:after="0"/>
        <w:jc w:val="left"/>
        <w:rPr>
          <w:color w:val="000000" w:themeColor="text1"/>
          <w:szCs w:val="22"/>
        </w:rPr>
      </w:pPr>
      <w:r w:rsidRPr="00510FA8">
        <w:rPr>
          <w:color w:val="000000" w:themeColor="text1"/>
          <w:szCs w:val="22"/>
        </w:rPr>
        <w:t>pediment</w:t>
      </w:r>
      <w:r w:rsidR="00071389" w:rsidRPr="00510FA8">
        <w:rPr>
          <w:color w:val="000000" w:themeColor="text1"/>
          <w:szCs w:val="22"/>
        </w:rPr>
        <w:t>s</w:t>
      </w:r>
      <w:r w:rsidRPr="00510FA8">
        <w:rPr>
          <w:color w:val="000000" w:themeColor="text1"/>
          <w:szCs w:val="22"/>
        </w:rPr>
        <w:t xml:space="preserve"> (location not given):</w:t>
      </w:r>
      <w:r w:rsidR="00071389" w:rsidRPr="00510FA8">
        <w:rPr>
          <w:color w:val="000000" w:themeColor="text1"/>
          <w:szCs w:val="22"/>
        </w:rPr>
        <w:br/>
      </w:r>
      <w:r w:rsidR="00071389" w:rsidRPr="00510FA8">
        <w:rPr>
          <w:color w:val="000000" w:themeColor="text1"/>
        </w:rPr>
        <w:t>Vālin fights Sugrīva, bites Sugrīva’s behind:</w:t>
      </w:r>
      <w:r w:rsidR="00071389" w:rsidRPr="00510FA8">
        <w:rPr>
          <w:color w:val="000000" w:themeColor="text1"/>
        </w:rPr>
        <w:tab/>
        <w:t>Roveda 2005: 299, 301, fig. 7.110</w:t>
      </w:r>
      <w:r w:rsidR="00071389" w:rsidRPr="00510FA8">
        <w:rPr>
          <w:color w:val="000000" w:themeColor="text1"/>
        </w:rPr>
        <w:br/>
      </w:r>
      <w:r w:rsidR="00071389" w:rsidRPr="00510FA8">
        <w:rPr>
          <w:color w:val="000000" w:themeColor="text1"/>
          <w:szCs w:val="24"/>
        </w:rPr>
        <w:t>seated Rāvaṇa:</w:t>
      </w:r>
      <w:r w:rsidR="00071389" w:rsidRPr="00510FA8">
        <w:rPr>
          <w:color w:val="000000" w:themeColor="text1"/>
          <w:szCs w:val="22"/>
          <w:lang w:val="en-US"/>
        </w:rPr>
        <w:t xml:space="preserve"> </w:t>
      </w:r>
      <w:r w:rsidR="00071389" w:rsidRPr="00510FA8">
        <w:rPr>
          <w:color w:val="000000" w:themeColor="text1"/>
        </w:rPr>
        <w:tab/>
        <w:t>Roveda 2005: 198, fig. 5.12</w:t>
      </w:r>
    </w:p>
    <w:p w14:paraId="323356B4" w14:textId="3E2710C0" w:rsidR="007022C1" w:rsidRPr="00510FA8" w:rsidRDefault="007022C1" w:rsidP="009340D2">
      <w:pPr>
        <w:pStyle w:val="hangingindent025"/>
        <w:tabs>
          <w:tab w:val="clear" w:pos="2880"/>
        </w:tabs>
        <w:spacing w:after="0"/>
        <w:jc w:val="left"/>
        <w:rPr>
          <w:color w:val="000000" w:themeColor="text1"/>
          <w:szCs w:val="22"/>
        </w:rPr>
      </w:pPr>
      <w:r w:rsidRPr="00510FA8">
        <w:rPr>
          <w:color w:val="000000" w:themeColor="text1"/>
          <w:szCs w:val="22"/>
        </w:rPr>
        <w:tab/>
        <w:t>Lakṣmaṇa wounded by Rāvaṇa’s javelin</w:t>
      </w:r>
      <w:r w:rsidRPr="00510FA8">
        <w:rPr>
          <w:color w:val="000000" w:themeColor="text1"/>
          <w:szCs w:val="22"/>
        </w:rPr>
        <w:tab/>
      </w:r>
      <w:r w:rsidR="00473C1E" w:rsidRPr="00510FA8">
        <w:rPr>
          <w:color w:val="000000" w:themeColor="text1"/>
          <w:szCs w:val="22"/>
        </w:rPr>
        <w:t>Siyonn</w:t>
      </w:r>
      <w:r w:rsidRPr="00510FA8">
        <w:rPr>
          <w:color w:val="000000" w:themeColor="text1"/>
          <w:szCs w:val="22"/>
        </w:rPr>
        <w:t xml:space="preserve"> 2005: 133, fig. 36</w:t>
      </w:r>
    </w:p>
    <w:p w14:paraId="686FFFCD" w14:textId="0DC89442" w:rsidR="00DC0607" w:rsidRPr="00510FA8" w:rsidRDefault="00DC0607" w:rsidP="00210592">
      <w:pPr>
        <w:pStyle w:val="hangingindent025"/>
        <w:tabs>
          <w:tab w:val="clear" w:pos="2880"/>
        </w:tabs>
        <w:rPr>
          <w:color w:val="000000" w:themeColor="text1"/>
          <w:szCs w:val="22"/>
        </w:rPr>
      </w:pPr>
      <w:r w:rsidRPr="00510FA8">
        <w:rPr>
          <w:color w:val="000000" w:themeColor="text1"/>
          <w:szCs w:val="22"/>
        </w:rPr>
        <w:tab/>
        <w:t>Agni restoring S. to R.</w:t>
      </w:r>
      <w:r w:rsidRPr="00510FA8">
        <w:rPr>
          <w:color w:val="000000" w:themeColor="text1"/>
          <w:szCs w:val="22"/>
        </w:rPr>
        <w:tab/>
      </w:r>
      <w:r w:rsidR="00473C1E" w:rsidRPr="00510FA8">
        <w:rPr>
          <w:color w:val="000000" w:themeColor="text1"/>
          <w:szCs w:val="22"/>
        </w:rPr>
        <w:t>Siyonn</w:t>
      </w:r>
      <w:r w:rsidRPr="00510FA8">
        <w:rPr>
          <w:color w:val="000000" w:themeColor="text1"/>
          <w:szCs w:val="22"/>
        </w:rPr>
        <w:t xml:space="preserve"> 2005: 134-35, fig. 39</w:t>
      </w:r>
    </w:p>
    <w:p w14:paraId="46189C10" w14:textId="49FB8930" w:rsidR="00210592" w:rsidRPr="00510FA8" w:rsidRDefault="00441263" w:rsidP="006C7267">
      <w:pPr>
        <w:pStyle w:val="hangingindent025"/>
        <w:tabs>
          <w:tab w:val="clear" w:pos="2880"/>
        </w:tabs>
        <w:spacing w:after="0"/>
        <w:rPr>
          <w:color w:val="000000" w:themeColor="text1"/>
        </w:rPr>
      </w:pPr>
      <w:r w:rsidRPr="00510FA8">
        <w:rPr>
          <w:color w:val="000000" w:themeColor="text1"/>
        </w:rPr>
        <w:t>half</w:t>
      </w:r>
      <w:r w:rsidR="00210592" w:rsidRPr="00510FA8">
        <w:rPr>
          <w:color w:val="000000" w:themeColor="text1"/>
        </w:rPr>
        <w:t xml:space="preserve"> pediment:</w:t>
      </w:r>
    </w:p>
    <w:p w14:paraId="51CAC915" w14:textId="38D06D52" w:rsidR="00210592" w:rsidRPr="00510FA8" w:rsidRDefault="00210592" w:rsidP="006C7267">
      <w:pPr>
        <w:pStyle w:val="hangingindent025"/>
        <w:tabs>
          <w:tab w:val="clear" w:pos="2880"/>
        </w:tabs>
        <w:spacing w:after="0"/>
        <w:rPr>
          <w:color w:val="000000" w:themeColor="text1"/>
        </w:rPr>
      </w:pPr>
      <w:r w:rsidRPr="00510FA8">
        <w:rPr>
          <w:color w:val="000000" w:themeColor="text1"/>
        </w:rPr>
        <w:tab/>
        <w:t>alliance between Vibhīṣaṇa and Rāma</w:t>
      </w:r>
      <w:r w:rsidRPr="00510FA8">
        <w:rPr>
          <w:color w:val="000000" w:themeColor="text1"/>
        </w:rPr>
        <w:tab/>
        <w:t>Loizeau 2021: 92, fig. 4.5</w:t>
      </w:r>
    </w:p>
    <w:p w14:paraId="03594DF7" w14:textId="77777777" w:rsidR="006C7267" w:rsidRPr="00510FA8" w:rsidRDefault="006C7267" w:rsidP="006C7267">
      <w:pPr>
        <w:tabs>
          <w:tab w:val="left" w:pos="360"/>
        </w:tabs>
        <w:ind w:left="720" w:hanging="720"/>
        <w:rPr>
          <w:color w:val="000000" w:themeColor="text1"/>
        </w:rPr>
      </w:pPr>
    </w:p>
    <w:p w14:paraId="60784516" w14:textId="254478D8" w:rsidR="006C7267" w:rsidRPr="00510FA8" w:rsidRDefault="006C7267" w:rsidP="008E2C54">
      <w:pPr>
        <w:keepNext/>
        <w:tabs>
          <w:tab w:val="left" w:pos="360"/>
        </w:tabs>
        <w:rPr>
          <w:color w:val="000000" w:themeColor="text1"/>
        </w:rPr>
      </w:pPr>
      <w:r w:rsidRPr="00510FA8">
        <w:rPr>
          <w:b/>
          <w:color w:val="000000" w:themeColor="text1"/>
        </w:rPr>
        <w:t>Bakong</w:t>
      </w:r>
      <w:r w:rsidR="00B85EA1" w:rsidRPr="00510FA8">
        <w:rPr>
          <w:color w:val="000000" w:themeColor="text1"/>
        </w:rPr>
        <w:t>, Roluos group</w:t>
      </w:r>
      <w:r w:rsidR="002F7D2C" w:rsidRPr="00510FA8">
        <w:rPr>
          <w:color w:val="000000" w:themeColor="text1"/>
        </w:rPr>
        <w:t xml:space="preserve"> (9th century and later)</w:t>
      </w:r>
      <w:r w:rsidR="00857C48">
        <w:rPr>
          <w:color w:val="000000" w:themeColor="text1"/>
        </w:rPr>
        <w:t>, dedicated 881 by Indravarman I</w:t>
      </w:r>
      <w:r w:rsidR="008E2C54">
        <w:rPr>
          <w:color w:val="000000" w:themeColor="text1"/>
        </w:rPr>
        <w:br/>
        <w:t>[Roluos is ancient Hariharālaya]</w:t>
      </w:r>
    </w:p>
    <w:p w14:paraId="17338174" w14:textId="54C21396" w:rsidR="006C7267" w:rsidRPr="00510FA8" w:rsidRDefault="006C7267" w:rsidP="007343F5">
      <w:pPr>
        <w:tabs>
          <w:tab w:val="left" w:pos="360"/>
        </w:tabs>
        <w:rPr>
          <w:color w:val="000000" w:themeColor="text1"/>
        </w:rPr>
      </w:pPr>
      <w:r w:rsidRPr="00510FA8">
        <w:rPr>
          <w:color w:val="000000" w:themeColor="text1"/>
        </w:rPr>
        <w:t>central sa</w:t>
      </w:r>
      <w:r w:rsidR="00B40A82" w:rsidRPr="00510FA8">
        <w:rPr>
          <w:color w:val="000000" w:themeColor="text1"/>
        </w:rPr>
        <w:t>n</w:t>
      </w:r>
      <w:r w:rsidRPr="00510FA8">
        <w:rPr>
          <w:color w:val="000000" w:themeColor="text1"/>
        </w:rPr>
        <w:t>ctuary,</w:t>
      </w:r>
      <w:r w:rsidR="00B85EA1" w:rsidRPr="00510FA8">
        <w:rPr>
          <w:color w:val="000000" w:themeColor="text1"/>
        </w:rPr>
        <w:t xml:space="preserve"> N</w:t>
      </w:r>
      <w:r w:rsidRPr="00510FA8">
        <w:rPr>
          <w:color w:val="000000" w:themeColor="text1"/>
        </w:rPr>
        <w:t xml:space="preserve"> </w:t>
      </w:r>
      <w:r w:rsidR="00B85EA1" w:rsidRPr="00510FA8">
        <w:rPr>
          <w:color w:val="000000" w:themeColor="text1"/>
        </w:rPr>
        <w:t>façade,</w:t>
      </w:r>
      <w:r w:rsidRPr="00510FA8">
        <w:rPr>
          <w:color w:val="000000" w:themeColor="text1"/>
        </w:rPr>
        <w:t xml:space="preserve"> pediment:</w:t>
      </w:r>
      <w:r w:rsidR="00FB5702" w:rsidRPr="00510FA8">
        <w:rPr>
          <w:color w:val="000000" w:themeColor="text1"/>
        </w:rPr>
        <w:t xml:space="preserve"> Rāma in</w:t>
      </w:r>
      <w:r w:rsidRPr="00510FA8">
        <w:rPr>
          <w:color w:val="000000" w:themeColor="text1"/>
        </w:rPr>
        <w:t xml:space="preserve"> </w:t>
      </w:r>
      <w:r w:rsidRPr="00510FA8">
        <w:rPr>
          <w:i/>
          <w:color w:val="000000" w:themeColor="text1"/>
        </w:rPr>
        <w:t>nāgapāśa</w:t>
      </w:r>
      <w:r w:rsidR="007343F5" w:rsidRPr="00510FA8">
        <w:rPr>
          <w:color w:val="000000" w:themeColor="text1"/>
        </w:rPr>
        <w:br/>
        <w:t xml:space="preserve">(but identified as Lakṣmaṇa in </w:t>
      </w:r>
      <w:r w:rsidR="007343F5" w:rsidRPr="00510FA8">
        <w:rPr>
          <w:i/>
          <w:color w:val="000000" w:themeColor="text1"/>
        </w:rPr>
        <w:t>nāgapāśa</w:t>
      </w:r>
      <w:r w:rsidR="007343F5" w:rsidRPr="00510FA8">
        <w:rPr>
          <w:color w:val="000000" w:themeColor="text1"/>
        </w:rPr>
        <w:t xml:space="preserve"> at Freeman and Jacques 1999: 201)</w:t>
      </w:r>
      <w:r w:rsidR="00B85EA1" w:rsidRPr="00510FA8">
        <w:rPr>
          <w:color w:val="000000" w:themeColor="text1"/>
        </w:rPr>
        <w:br/>
      </w:r>
      <w:r w:rsidR="00B85EA1" w:rsidRPr="00510FA8">
        <w:rPr>
          <w:color w:val="000000" w:themeColor="text1"/>
        </w:rPr>
        <w:tab/>
        <w:t>JLB photo (2009): 667; Roveda 2005: 135</w:t>
      </w:r>
      <w:r w:rsidR="00F91FE2" w:rsidRPr="00510FA8">
        <w:rPr>
          <w:color w:val="000000" w:themeColor="text1"/>
        </w:rPr>
        <w:t>; Loizeau 2021: 93-95, fig. 4.8</w:t>
      </w:r>
    </w:p>
    <w:p w14:paraId="00FF49CB" w14:textId="77777777" w:rsidR="006C7267" w:rsidRPr="00510FA8" w:rsidRDefault="006C7267" w:rsidP="006C7267">
      <w:pPr>
        <w:tabs>
          <w:tab w:val="left" w:pos="360"/>
        </w:tabs>
        <w:ind w:left="720" w:hanging="720"/>
        <w:rPr>
          <w:color w:val="000000" w:themeColor="text1"/>
        </w:rPr>
      </w:pPr>
    </w:p>
    <w:p w14:paraId="7941A1C9" w14:textId="5F7DF71B" w:rsidR="00BE3143" w:rsidRPr="002624B0" w:rsidRDefault="00BE3143" w:rsidP="00DF1675">
      <w:pPr>
        <w:pStyle w:val="hangingindent025"/>
        <w:tabs>
          <w:tab w:val="clear" w:pos="2880"/>
        </w:tabs>
        <w:outlineLvl w:val="0"/>
        <w:rPr>
          <w:color w:val="000000" w:themeColor="text1"/>
        </w:rPr>
      </w:pPr>
      <w:r w:rsidRPr="00510FA8">
        <w:rPr>
          <w:b/>
          <w:color w:val="000000" w:themeColor="text1"/>
        </w:rPr>
        <w:t>Baphuon</w:t>
      </w:r>
      <w:r w:rsidR="002F7D2C" w:rsidRPr="00510FA8">
        <w:rPr>
          <w:b/>
          <w:color w:val="000000" w:themeColor="text1"/>
        </w:rPr>
        <w:t xml:space="preserve"> </w:t>
      </w:r>
      <w:r w:rsidR="002F7D2C" w:rsidRPr="002F7D2C">
        <w:rPr>
          <w:b/>
          <w:color w:val="000000" w:themeColor="text1"/>
        </w:rPr>
        <w:t>(c. 1060 A.D.)</w:t>
      </w:r>
      <w:r w:rsidR="002624B0">
        <w:rPr>
          <w:color w:val="000000" w:themeColor="text1"/>
        </w:rPr>
        <w:t>, in Angkor Thom, NW of the Bayon</w:t>
      </w:r>
    </w:p>
    <w:p w14:paraId="32515990" w14:textId="173A3AA1" w:rsidR="00154882" w:rsidRPr="00493338" w:rsidRDefault="00154882" w:rsidP="00493338">
      <w:pPr>
        <w:pStyle w:val="hangingindent025"/>
        <w:tabs>
          <w:tab w:val="clear" w:pos="2880"/>
        </w:tabs>
        <w:jc w:val="left"/>
        <w:rPr>
          <w:color w:val="000000" w:themeColor="text1"/>
        </w:rPr>
      </w:pPr>
      <w:r w:rsidRPr="00510FA8">
        <w:rPr>
          <w:color w:val="000000" w:themeColor="text1"/>
        </w:rPr>
        <w:t>begun by Sūryavarman (1002-49), completed by Udayādityavarman II (1050-66)</w:t>
      </w:r>
      <w:r w:rsidR="00DF1675" w:rsidRPr="00510FA8">
        <w:rPr>
          <w:color w:val="000000" w:themeColor="text1"/>
        </w:rPr>
        <w:t>; a typical 3</w:t>
      </w:r>
      <w:r w:rsidR="00493338" w:rsidRPr="00680F1A">
        <w:rPr>
          <w:rFonts w:eastAsia="Gentium"/>
          <w:color w:val="000000"/>
          <w:szCs w:val="24"/>
        </w:rPr>
        <w:noBreakHyphen/>
      </w:r>
      <w:r w:rsidR="00DF1675" w:rsidRPr="00510FA8">
        <w:rPr>
          <w:color w:val="000000" w:themeColor="text1"/>
        </w:rPr>
        <w:t>storey Śaiva temple</w:t>
      </w:r>
      <w:r w:rsidR="00493338">
        <w:rPr>
          <w:color w:val="000000" w:themeColor="text1"/>
        </w:rPr>
        <w:t xml:space="preserve">; external walls of pavilions decorated with </w:t>
      </w:r>
      <w:r w:rsidR="00493338">
        <w:rPr>
          <w:i/>
          <w:color w:val="000000" w:themeColor="text1"/>
        </w:rPr>
        <w:t xml:space="preserve">Mahābhārata </w:t>
      </w:r>
      <w:r w:rsidR="00493338">
        <w:rPr>
          <w:color w:val="000000" w:themeColor="text1"/>
        </w:rPr>
        <w:t xml:space="preserve">and </w:t>
      </w:r>
      <w:r w:rsidR="00493338">
        <w:rPr>
          <w:i/>
          <w:color w:val="000000" w:themeColor="text1"/>
        </w:rPr>
        <w:t>Rāmāyaṇa</w:t>
      </w:r>
      <w:r w:rsidR="00493338">
        <w:rPr>
          <w:color w:val="000000" w:themeColor="text1"/>
        </w:rPr>
        <w:t xml:space="preserve"> reliefs, esp. on 2nd storey.</w:t>
      </w:r>
    </w:p>
    <w:p w14:paraId="7E4BB1A4" w14:textId="602192DD" w:rsidR="00C62C13" w:rsidRPr="00510FA8" w:rsidRDefault="00BE3143" w:rsidP="00DF1675">
      <w:pPr>
        <w:pStyle w:val="BodyTextIndent"/>
        <w:tabs>
          <w:tab w:val="clear" w:pos="2880"/>
          <w:tab w:val="left" w:pos="720"/>
        </w:tabs>
        <w:spacing w:after="80" w:line="240" w:lineRule="auto"/>
        <w:ind w:left="360" w:hanging="360"/>
        <w:rPr>
          <w:rFonts w:ascii="Gentium" w:hAnsi="Gentium"/>
          <w:color w:val="000000" w:themeColor="text1"/>
          <w:sz w:val="24"/>
          <w:szCs w:val="24"/>
        </w:rPr>
      </w:pPr>
      <w:r w:rsidRPr="00510FA8">
        <w:rPr>
          <w:rFonts w:ascii="Gentium" w:hAnsi="Gentium"/>
          <w:color w:val="000000" w:themeColor="text1"/>
          <w:sz w:val="24"/>
          <w:szCs w:val="24"/>
        </w:rPr>
        <w:t xml:space="preserve">There is a great variety of stories from the </w:t>
      </w:r>
      <w:r w:rsidRPr="00510FA8">
        <w:rPr>
          <w:rFonts w:ascii="Gentium" w:hAnsi="Gentium"/>
          <w:i/>
          <w:color w:val="000000" w:themeColor="text1"/>
          <w:sz w:val="24"/>
          <w:szCs w:val="24"/>
        </w:rPr>
        <w:t>Ramayana</w:t>
      </w:r>
      <w:r w:rsidR="002009E9" w:rsidRPr="00510FA8">
        <w:rPr>
          <w:rFonts w:ascii="Gentium" w:hAnsi="Gentium"/>
          <w:color w:val="000000" w:themeColor="text1"/>
          <w:sz w:val="24"/>
          <w:szCs w:val="24"/>
        </w:rPr>
        <w:t>, with many not found at Angkor</w:t>
      </w:r>
      <w:r w:rsidR="0043149C" w:rsidRPr="00510FA8">
        <w:rPr>
          <w:rFonts w:ascii="Gentium" w:hAnsi="Gentium"/>
          <w:color w:val="000000" w:themeColor="text1"/>
          <w:sz w:val="24"/>
          <w:szCs w:val="24"/>
        </w:rPr>
        <w:t xml:space="preserve"> </w:t>
      </w:r>
      <w:r w:rsidR="0043149C" w:rsidRPr="00510FA8">
        <w:rPr>
          <w:rFonts w:ascii="Gentium" w:hAnsi="Gentium"/>
          <w:color w:val="000000" w:themeColor="text1"/>
          <w:sz w:val="24"/>
          <w:szCs w:val="24"/>
        </w:rPr>
        <w:tab/>
      </w:r>
      <w:r w:rsidR="002009E9" w:rsidRPr="00510FA8">
        <w:rPr>
          <w:rFonts w:ascii="Gentium" w:hAnsi="Gentium"/>
          <w:color w:val="000000" w:themeColor="text1"/>
          <w:sz w:val="24"/>
          <w:szCs w:val="24"/>
        </w:rPr>
        <w:t>(</w:t>
      </w:r>
      <w:r w:rsidRPr="00510FA8">
        <w:rPr>
          <w:rFonts w:ascii="Gentium" w:hAnsi="Gentium"/>
          <w:color w:val="000000" w:themeColor="text1"/>
          <w:sz w:val="24"/>
          <w:szCs w:val="24"/>
        </w:rPr>
        <w:t>Roveda 2002: 243</w:t>
      </w:r>
      <w:r w:rsidR="002009E9" w:rsidRPr="00510FA8">
        <w:rPr>
          <w:rFonts w:ascii="Gentium" w:hAnsi="Gentium"/>
          <w:color w:val="000000" w:themeColor="text1"/>
          <w:sz w:val="24"/>
          <w:szCs w:val="24"/>
        </w:rPr>
        <w:t>)</w:t>
      </w:r>
    </w:p>
    <w:p w14:paraId="030C19E1" w14:textId="55B21254" w:rsidR="003E1DFD" w:rsidRPr="00510FA8" w:rsidRDefault="00F17E98" w:rsidP="00F17E98">
      <w:pPr>
        <w:spacing w:after="120"/>
        <w:rPr>
          <w:color w:val="000000" w:themeColor="text1"/>
        </w:rPr>
      </w:pPr>
      <w:r w:rsidRPr="00510FA8">
        <w:rPr>
          <w:color w:val="000000" w:themeColor="text1"/>
        </w:rPr>
        <w:t xml:space="preserve">Loizeau 2021: 91 – “The </w:t>
      </w:r>
      <w:r w:rsidRPr="00510FA8">
        <w:rPr>
          <w:i/>
          <w:color w:val="000000" w:themeColor="text1"/>
        </w:rPr>
        <w:t xml:space="preserve">Yuddhakāṇḍa </w:t>
      </w:r>
      <w:r w:rsidRPr="00510FA8">
        <w:rPr>
          <w:color w:val="000000" w:themeColor="text1"/>
        </w:rPr>
        <w:t xml:space="preserve">was a great source of inspiration for the Khmer artists from 12th century, except for the prior extensive set of narrative bas-reliefs sculpted on the walls of the gateways of the second level of the Baphuon (11th century).  The Baphuon is an exceptional monument in many respects and the </w:t>
      </w:r>
      <w:r w:rsidRPr="00510FA8">
        <w:rPr>
          <w:i/>
          <w:color w:val="000000" w:themeColor="text1"/>
        </w:rPr>
        <w:t>Yuddhakāṇḍa</w:t>
      </w:r>
      <w:r w:rsidRPr="00510FA8">
        <w:rPr>
          <w:color w:val="000000" w:themeColor="text1"/>
        </w:rPr>
        <w:t xml:space="preserve"> has a prominent place.  However, if we look more carefully, the number of episodes is very limited.  Rāma and his allies waged three major battles against Kumbhakarṇa, Indrajit, and Rāvaṇa.  . . .  . . .  At the Baphuon, the story of Kumbhakarṇa</w:t>
      </w:r>
      <w:r w:rsidR="0051125C" w:rsidRPr="00510FA8">
        <w:rPr>
          <w:color w:val="000000" w:themeColor="text1"/>
        </w:rPr>
        <w:t xml:space="preserve"> is depicted at length on the external wall of the western gateway.  The two other battles are pictured on the </w:t>
      </w:r>
      <w:r w:rsidR="0051125C" w:rsidRPr="00510FA8">
        <w:rPr>
          <w:color w:val="000000" w:themeColor="text1"/>
        </w:rPr>
        <w:lastRenderedPageBreak/>
        <w:t xml:space="preserve">exterior wall of the northern gateway.  Indrajit aims at the two princes who are captured by the </w:t>
      </w:r>
      <w:r w:rsidR="0051125C" w:rsidRPr="00510FA8">
        <w:rPr>
          <w:i/>
          <w:color w:val="000000" w:themeColor="text1"/>
        </w:rPr>
        <w:t>nāgapāśa</w:t>
      </w:r>
      <w:r w:rsidR="0051125C" w:rsidRPr="00510FA8">
        <w:rPr>
          <w:color w:val="000000" w:themeColor="text1"/>
        </w:rPr>
        <w:t xml:space="preserve"> (serpent noose) and rescued by Garuḍa.  Finally, Rāvaṇa confronts both Rāma and his faithful friend, Hanumān.”</w:t>
      </w:r>
    </w:p>
    <w:p w14:paraId="5EAACA55" w14:textId="5E830D5F" w:rsidR="00C77A3B" w:rsidRPr="00510FA8" w:rsidRDefault="002009E9" w:rsidP="002009E9">
      <w:pPr>
        <w:pStyle w:val="BodyTextIndent"/>
        <w:tabs>
          <w:tab w:val="clear" w:pos="2880"/>
          <w:tab w:val="left" w:pos="720"/>
        </w:tabs>
        <w:spacing w:after="0" w:line="240" w:lineRule="auto"/>
        <w:ind w:left="360" w:hanging="360"/>
        <w:rPr>
          <w:rFonts w:ascii="Gentium" w:hAnsi="Gentium"/>
          <w:color w:val="000000" w:themeColor="text1"/>
          <w:sz w:val="24"/>
          <w:szCs w:val="24"/>
        </w:rPr>
      </w:pPr>
      <w:r w:rsidRPr="00510FA8">
        <w:rPr>
          <w:rFonts w:ascii="Gentium" w:hAnsi="Gentium"/>
          <w:color w:val="000000" w:themeColor="text1"/>
          <w:sz w:val="24"/>
          <w:szCs w:val="24"/>
        </w:rPr>
        <w:tab/>
      </w:r>
      <w:r w:rsidR="0089583E" w:rsidRPr="00510FA8">
        <w:rPr>
          <w:rFonts w:ascii="Gentium" w:hAnsi="Gentium"/>
          <w:color w:val="000000" w:themeColor="text1"/>
          <w:sz w:val="24"/>
          <w:szCs w:val="24"/>
        </w:rPr>
        <w:t>death of Tāṭakā and Viśvāmitra’s sacrifice</w:t>
      </w:r>
      <w:r w:rsidR="00687149" w:rsidRPr="00510FA8">
        <w:rPr>
          <w:rFonts w:ascii="Gentium" w:hAnsi="Gentium"/>
          <w:color w:val="000000" w:themeColor="text1"/>
          <w:sz w:val="24"/>
          <w:szCs w:val="24"/>
        </w:rPr>
        <w:t xml:space="preserve"> (E pavilion)</w:t>
      </w:r>
      <w:r w:rsidR="0089583E" w:rsidRPr="00510FA8">
        <w:rPr>
          <w:rFonts w:ascii="Gentium" w:hAnsi="Gentium"/>
          <w:color w:val="000000" w:themeColor="text1"/>
          <w:sz w:val="24"/>
          <w:szCs w:val="24"/>
        </w:rPr>
        <w:tab/>
        <w:t>Loizeau 2016: 33</w:t>
      </w:r>
      <w:r w:rsidR="00CA0A23" w:rsidRPr="00510FA8">
        <w:rPr>
          <w:rFonts w:ascii="Gentium" w:hAnsi="Gentium"/>
          <w:color w:val="000000" w:themeColor="text1"/>
          <w:sz w:val="24"/>
          <w:szCs w:val="24"/>
        </w:rPr>
        <w:t xml:space="preserve"> (fig. 2)</w:t>
      </w:r>
      <w:r w:rsidRPr="00510FA8">
        <w:rPr>
          <w:rFonts w:ascii="Gentium" w:hAnsi="Gentium"/>
          <w:color w:val="000000" w:themeColor="text1"/>
          <w:sz w:val="24"/>
          <w:szCs w:val="24"/>
        </w:rPr>
        <w:br/>
      </w:r>
      <w:r w:rsidR="00375A00" w:rsidRPr="00510FA8">
        <w:rPr>
          <w:rFonts w:ascii="Gentium" w:hAnsi="Gentium"/>
          <w:color w:val="000000" w:themeColor="text1"/>
          <w:sz w:val="24"/>
          <w:szCs w:val="24"/>
        </w:rPr>
        <w:tab/>
      </w:r>
      <w:r w:rsidRPr="00510FA8">
        <w:rPr>
          <w:rFonts w:ascii="Gentium" w:hAnsi="Gentium"/>
          <w:color w:val="000000" w:themeColor="text1"/>
          <w:sz w:val="24"/>
          <w:szCs w:val="24"/>
        </w:rPr>
        <w:t>cf.</w:t>
      </w:r>
      <w:r w:rsidR="00C77A3B" w:rsidRPr="00510FA8">
        <w:rPr>
          <w:rFonts w:ascii="Gentium" w:hAnsi="Gentium"/>
          <w:color w:val="000000" w:themeColor="text1"/>
          <w:sz w:val="24"/>
          <w:szCs w:val="24"/>
        </w:rPr>
        <w:t xml:space="preserve"> Krishnan 2010: 83</w:t>
      </w:r>
    </w:p>
    <w:p w14:paraId="0E2C7984" w14:textId="3770BB3B" w:rsidR="006F4E7F" w:rsidRPr="00510FA8" w:rsidRDefault="00C77A3B" w:rsidP="006F4E7F">
      <w:pPr>
        <w:pStyle w:val="hangingindent025"/>
        <w:tabs>
          <w:tab w:val="clear" w:pos="2880"/>
        </w:tabs>
        <w:spacing w:after="0"/>
        <w:rPr>
          <w:color w:val="000000" w:themeColor="text1"/>
        </w:rPr>
      </w:pPr>
      <w:r w:rsidRPr="00510FA8">
        <w:rPr>
          <w:color w:val="000000" w:themeColor="text1"/>
        </w:rPr>
        <w:tab/>
      </w:r>
      <w:r w:rsidR="0090247C" w:rsidRPr="00510FA8">
        <w:rPr>
          <w:color w:val="000000" w:themeColor="text1"/>
        </w:rPr>
        <w:t xml:space="preserve">fight between Vālin and Sugrīva, death of Vālin, Hanumān </w:t>
      </w:r>
      <w:r w:rsidR="006F4E7F" w:rsidRPr="00510FA8">
        <w:rPr>
          <w:color w:val="000000" w:themeColor="text1"/>
        </w:rPr>
        <w:t>gives</w:t>
      </w:r>
      <w:r w:rsidR="0090247C" w:rsidRPr="00510FA8">
        <w:rPr>
          <w:color w:val="000000" w:themeColor="text1"/>
        </w:rPr>
        <w:t xml:space="preserve"> Sītā </w:t>
      </w:r>
      <w:r w:rsidR="006F4E7F" w:rsidRPr="00510FA8">
        <w:rPr>
          <w:color w:val="000000" w:themeColor="text1"/>
        </w:rPr>
        <w:t xml:space="preserve">Rāma’s ring, </w:t>
      </w:r>
      <w:r w:rsidR="0090247C" w:rsidRPr="00510FA8">
        <w:rPr>
          <w:i/>
          <w:color w:val="000000" w:themeColor="text1"/>
        </w:rPr>
        <w:t xml:space="preserve"> </w:t>
      </w:r>
    </w:p>
    <w:p w14:paraId="36C6DD5E" w14:textId="1F1BBAD3" w:rsidR="0090247C" w:rsidRPr="00510FA8" w:rsidRDefault="006F4E7F" w:rsidP="006F4E7F">
      <w:pPr>
        <w:pStyle w:val="hangingindent025"/>
        <w:tabs>
          <w:tab w:val="clear" w:pos="2880"/>
          <w:tab w:val="left" w:pos="720"/>
        </w:tabs>
        <w:spacing w:after="0"/>
        <w:rPr>
          <w:color w:val="000000" w:themeColor="text1"/>
        </w:rPr>
      </w:pPr>
      <w:r w:rsidRPr="00510FA8">
        <w:rPr>
          <w:color w:val="000000" w:themeColor="text1"/>
        </w:rPr>
        <w:tab/>
      </w:r>
      <w:r w:rsidRPr="00510FA8">
        <w:rPr>
          <w:color w:val="000000" w:themeColor="text1"/>
        </w:rPr>
        <w:tab/>
        <w:t xml:space="preserve">3 fights by Hanumān against rākṣasas </w:t>
      </w:r>
      <w:r w:rsidR="0090247C" w:rsidRPr="00510FA8">
        <w:rPr>
          <w:color w:val="000000" w:themeColor="text1"/>
        </w:rPr>
        <w:t>(S pavilion)</w:t>
      </w:r>
      <w:r w:rsidR="0090247C" w:rsidRPr="00510FA8">
        <w:rPr>
          <w:color w:val="000000" w:themeColor="text1"/>
        </w:rPr>
        <w:tab/>
        <w:t>Loizeau 2016: 34</w:t>
      </w:r>
      <w:r w:rsidR="00CA0A23" w:rsidRPr="00510FA8">
        <w:rPr>
          <w:color w:val="000000" w:themeColor="text1"/>
        </w:rPr>
        <w:t xml:space="preserve"> (fig. 3)</w:t>
      </w:r>
    </w:p>
    <w:p w14:paraId="73804BE1" w14:textId="77777777" w:rsidR="00CA0A23" w:rsidRPr="00510FA8" w:rsidRDefault="006F4E7F" w:rsidP="006F4E7F">
      <w:pPr>
        <w:pStyle w:val="hangingindent025"/>
        <w:tabs>
          <w:tab w:val="clear" w:pos="2880"/>
          <w:tab w:val="left" w:pos="720"/>
        </w:tabs>
        <w:spacing w:after="0"/>
        <w:rPr>
          <w:color w:val="000000" w:themeColor="text1"/>
        </w:rPr>
      </w:pPr>
      <w:r w:rsidRPr="00510FA8">
        <w:rPr>
          <w:color w:val="000000" w:themeColor="text1"/>
        </w:rPr>
        <w:tab/>
        <w:t>Kumbhakarṇa’s awakening, fight with vānaras and death (W pavilion)</w:t>
      </w:r>
    </w:p>
    <w:p w14:paraId="0664C566" w14:textId="33777943" w:rsidR="00F03020" w:rsidRPr="00510FA8" w:rsidRDefault="00CA0A23" w:rsidP="006F4E7F">
      <w:pPr>
        <w:pStyle w:val="hangingindent025"/>
        <w:tabs>
          <w:tab w:val="clear" w:pos="2880"/>
          <w:tab w:val="left" w:pos="720"/>
        </w:tabs>
        <w:spacing w:after="0"/>
        <w:rPr>
          <w:color w:val="000000" w:themeColor="text1"/>
        </w:rPr>
      </w:pPr>
      <w:r w:rsidRPr="00510FA8">
        <w:rPr>
          <w:color w:val="000000" w:themeColor="text1"/>
        </w:rPr>
        <w:tab/>
      </w:r>
      <w:r w:rsidRPr="00510FA8">
        <w:rPr>
          <w:color w:val="000000" w:themeColor="text1"/>
        </w:rPr>
        <w:tab/>
      </w:r>
      <w:r w:rsidR="006F4E7F" w:rsidRPr="00510FA8">
        <w:rPr>
          <w:color w:val="000000" w:themeColor="text1"/>
        </w:rPr>
        <w:tab/>
      </w:r>
      <w:r w:rsidR="00A13F47" w:rsidRPr="00510FA8">
        <w:rPr>
          <w:color w:val="000000" w:themeColor="text1"/>
        </w:rPr>
        <w:t>Gi</w:t>
      </w:r>
      <w:r w:rsidR="009D7ED0" w:rsidRPr="00510FA8">
        <w:rPr>
          <w:color w:val="000000" w:themeColor="text1"/>
        </w:rPr>
        <w:t>t</w:t>
      </w:r>
      <w:r w:rsidR="00A13F47" w:rsidRPr="00510FA8">
        <w:rPr>
          <w:color w:val="000000" w:themeColor="text1"/>
        </w:rPr>
        <w:t>eau 1995: figs 1-2</w:t>
      </w:r>
      <w:r w:rsidR="009D7ED0" w:rsidRPr="00510FA8">
        <w:rPr>
          <w:color w:val="000000" w:themeColor="text1"/>
        </w:rPr>
        <w:t xml:space="preserve">; </w:t>
      </w:r>
      <w:r w:rsidR="006F4E7F" w:rsidRPr="00510FA8">
        <w:rPr>
          <w:color w:val="000000" w:themeColor="text1"/>
        </w:rPr>
        <w:t>Loizeau 2016</w:t>
      </w:r>
      <w:r w:rsidR="00A8128B" w:rsidRPr="00510FA8">
        <w:rPr>
          <w:color w:val="000000" w:themeColor="text1"/>
        </w:rPr>
        <w:t>: 35</w:t>
      </w:r>
      <w:r w:rsidRPr="00510FA8">
        <w:rPr>
          <w:color w:val="000000" w:themeColor="text1"/>
        </w:rPr>
        <w:t xml:space="preserve"> (figs 4 + 4a)</w:t>
      </w:r>
    </w:p>
    <w:p w14:paraId="3634B8B1" w14:textId="3D0E73C7" w:rsidR="006F4E7F" w:rsidRPr="00510FA8" w:rsidRDefault="00F03020" w:rsidP="006F4E7F">
      <w:pPr>
        <w:pStyle w:val="hangingindent025"/>
        <w:tabs>
          <w:tab w:val="clear" w:pos="2880"/>
          <w:tab w:val="left" w:pos="720"/>
        </w:tabs>
        <w:spacing w:after="0"/>
        <w:rPr>
          <w:color w:val="000000" w:themeColor="text1"/>
        </w:rPr>
      </w:pPr>
      <w:r w:rsidRPr="00510FA8">
        <w:rPr>
          <w:color w:val="000000" w:themeColor="text1"/>
        </w:rPr>
        <w:tab/>
        <w:t xml:space="preserve">Indrajit </w:t>
      </w:r>
      <w:r w:rsidR="00CA0A23" w:rsidRPr="00510FA8">
        <w:rPr>
          <w:color w:val="000000" w:themeColor="text1"/>
        </w:rPr>
        <w:t>snares</w:t>
      </w:r>
      <w:r w:rsidRPr="00510FA8">
        <w:rPr>
          <w:color w:val="000000" w:themeColor="text1"/>
        </w:rPr>
        <w:t xml:space="preserve"> R. + L.</w:t>
      </w:r>
      <w:r w:rsidR="00CA0A23" w:rsidRPr="00510FA8">
        <w:rPr>
          <w:color w:val="000000" w:themeColor="text1"/>
        </w:rPr>
        <w:t xml:space="preserve"> in </w:t>
      </w:r>
      <w:r w:rsidR="00CA0A23" w:rsidRPr="00510FA8">
        <w:rPr>
          <w:i/>
          <w:color w:val="000000" w:themeColor="text1"/>
        </w:rPr>
        <w:t>nāgapāśa</w:t>
      </w:r>
      <w:r w:rsidR="0004293B" w:rsidRPr="00510FA8">
        <w:rPr>
          <w:i/>
          <w:color w:val="000000" w:themeColor="text1"/>
        </w:rPr>
        <w:t>,</w:t>
      </w:r>
      <w:r w:rsidR="0004293B" w:rsidRPr="00510FA8">
        <w:rPr>
          <w:color w:val="000000" w:themeColor="text1"/>
        </w:rPr>
        <w:t xml:space="preserve"> Garuḍa frees them, R. + L. pay homage to Garuḍa, Rāvaṇa </w:t>
      </w:r>
      <w:r w:rsidR="0004293B" w:rsidRPr="00510FA8">
        <w:rPr>
          <w:color w:val="000000" w:themeColor="text1"/>
        </w:rPr>
        <w:tab/>
        <w:t>reports event to 2 women</w:t>
      </w:r>
      <w:r w:rsidR="00CA0A23" w:rsidRPr="00510FA8">
        <w:rPr>
          <w:color w:val="000000" w:themeColor="text1"/>
        </w:rPr>
        <w:t xml:space="preserve"> (N pavilion</w:t>
      </w:r>
      <w:r w:rsidR="0076298A" w:rsidRPr="00510FA8">
        <w:rPr>
          <w:color w:val="000000" w:themeColor="text1"/>
        </w:rPr>
        <w:t>, W side</w:t>
      </w:r>
      <w:r w:rsidR="00CA0A23" w:rsidRPr="00510FA8">
        <w:rPr>
          <w:color w:val="000000" w:themeColor="text1"/>
        </w:rPr>
        <w:t>)</w:t>
      </w:r>
      <w:r w:rsidR="00CA0A23" w:rsidRPr="00510FA8">
        <w:rPr>
          <w:color w:val="000000" w:themeColor="text1"/>
        </w:rPr>
        <w:tab/>
        <w:t>Loizeau 2016: 35 (fig. 5)</w:t>
      </w:r>
    </w:p>
    <w:p w14:paraId="5C654DD3" w14:textId="2F22A688" w:rsidR="00CA0A23" w:rsidRPr="00510FA8" w:rsidRDefault="00CA0A23" w:rsidP="006F4E7F">
      <w:pPr>
        <w:pStyle w:val="hangingindent025"/>
        <w:tabs>
          <w:tab w:val="clear" w:pos="2880"/>
          <w:tab w:val="left" w:pos="720"/>
        </w:tabs>
        <w:spacing w:after="0"/>
        <w:rPr>
          <w:color w:val="000000" w:themeColor="text1"/>
        </w:rPr>
      </w:pPr>
      <w:r w:rsidRPr="00510FA8">
        <w:rPr>
          <w:color w:val="000000" w:themeColor="text1"/>
        </w:rPr>
        <w:tab/>
        <w:t>meeting of R. + L. with Hanumān (?),</w:t>
      </w:r>
      <w:r w:rsidR="00D95979" w:rsidRPr="00510FA8">
        <w:rPr>
          <w:color w:val="000000" w:themeColor="text1"/>
        </w:rPr>
        <w:t xml:space="preserve"> </w:t>
      </w:r>
      <w:r w:rsidRPr="00510FA8">
        <w:rPr>
          <w:color w:val="000000" w:themeColor="text1"/>
        </w:rPr>
        <w:t>fight between Vālin and Sugrīva, death of Vālin</w:t>
      </w:r>
    </w:p>
    <w:p w14:paraId="476F7F8A" w14:textId="45564D57" w:rsidR="00CA0A23" w:rsidRPr="00510FA8" w:rsidRDefault="00CA0A23" w:rsidP="006F4E7F">
      <w:pPr>
        <w:pStyle w:val="hangingindent025"/>
        <w:tabs>
          <w:tab w:val="clear" w:pos="2880"/>
          <w:tab w:val="left" w:pos="720"/>
        </w:tabs>
        <w:spacing w:after="0"/>
        <w:rPr>
          <w:color w:val="000000" w:themeColor="text1"/>
        </w:rPr>
      </w:pPr>
      <w:r w:rsidRPr="00510FA8">
        <w:rPr>
          <w:color w:val="000000" w:themeColor="text1"/>
        </w:rPr>
        <w:tab/>
      </w:r>
      <w:r w:rsidRPr="00510FA8">
        <w:rPr>
          <w:color w:val="000000" w:themeColor="text1"/>
        </w:rPr>
        <w:tab/>
      </w:r>
      <w:r w:rsidR="00275A9A" w:rsidRPr="00510FA8">
        <w:rPr>
          <w:color w:val="000000" w:themeColor="text1"/>
        </w:rPr>
        <w:t>(N pavilion, W side)</w:t>
      </w:r>
      <w:r w:rsidRPr="00510FA8">
        <w:rPr>
          <w:color w:val="000000" w:themeColor="text1"/>
        </w:rPr>
        <w:tab/>
        <w:t>Loizeau 2016: 35 (fig. 6)</w:t>
      </w:r>
    </w:p>
    <w:p w14:paraId="1AE1E5D0" w14:textId="4D49615D" w:rsidR="00275A9A" w:rsidRPr="00510FA8" w:rsidRDefault="00275A9A" w:rsidP="006F4E7F">
      <w:pPr>
        <w:pStyle w:val="hangingindent025"/>
        <w:tabs>
          <w:tab w:val="clear" w:pos="2880"/>
          <w:tab w:val="left" w:pos="720"/>
        </w:tabs>
        <w:spacing w:after="0"/>
        <w:rPr>
          <w:color w:val="000000" w:themeColor="text1"/>
        </w:rPr>
      </w:pPr>
      <w:r w:rsidRPr="00510FA8">
        <w:rPr>
          <w:color w:val="000000" w:themeColor="text1"/>
        </w:rPr>
        <w:tab/>
        <w:t xml:space="preserve">battle between R. on Hanumān’s back and Rāvaṇa in chariot, Sugrīva fights a rākṣasa, </w:t>
      </w:r>
    </w:p>
    <w:p w14:paraId="6E7FD3C6" w14:textId="7C755E68" w:rsidR="00567353" w:rsidRPr="00510FA8" w:rsidRDefault="00275A9A" w:rsidP="006F4E7F">
      <w:pPr>
        <w:pStyle w:val="hangingindent025"/>
        <w:tabs>
          <w:tab w:val="clear" w:pos="2880"/>
          <w:tab w:val="left" w:pos="720"/>
        </w:tabs>
        <w:spacing w:after="0"/>
        <w:rPr>
          <w:color w:val="000000" w:themeColor="text1"/>
        </w:rPr>
      </w:pPr>
      <w:r w:rsidRPr="00510FA8">
        <w:rPr>
          <w:color w:val="000000" w:themeColor="text1"/>
        </w:rPr>
        <w:tab/>
      </w:r>
      <w:r w:rsidRPr="00510FA8">
        <w:rPr>
          <w:color w:val="000000" w:themeColor="text1"/>
        </w:rPr>
        <w:tab/>
        <w:t>R. in chariot fights Rāvaṇa, Hanumān flies above with boulder</w:t>
      </w:r>
      <w:r w:rsidR="00567353" w:rsidRPr="00510FA8">
        <w:rPr>
          <w:color w:val="000000" w:themeColor="text1"/>
        </w:rPr>
        <w:t xml:space="preserve"> (N pavilion, E side)</w:t>
      </w:r>
    </w:p>
    <w:p w14:paraId="1C037FC5" w14:textId="5A5B5269" w:rsidR="00275A9A" w:rsidRPr="00510FA8" w:rsidRDefault="00567353" w:rsidP="006F4E7F">
      <w:pPr>
        <w:pStyle w:val="hangingindent025"/>
        <w:tabs>
          <w:tab w:val="clear" w:pos="2880"/>
          <w:tab w:val="left" w:pos="720"/>
        </w:tabs>
        <w:spacing w:after="0"/>
        <w:rPr>
          <w:color w:val="000000" w:themeColor="text1"/>
        </w:rPr>
      </w:pPr>
      <w:r w:rsidRPr="00510FA8">
        <w:rPr>
          <w:color w:val="000000" w:themeColor="text1"/>
        </w:rPr>
        <w:tab/>
      </w:r>
      <w:r w:rsidRPr="00510FA8">
        <w:rPr>
          <w:color w:val="000000" w:themeColor="text1"/>
        </w:rPr>
        <w:tab/>
      </w:r>
      <w:r w:rsidRPr="00510FA8">
        <w:rPr>
          <w:color w:val="000000" w:themeColor="text1"/>
        </w:rPr>
        <w:tab/>
        <w:t>Loizeau 2016: 36 (figs 7 + 8)</w:t>
      </w:r>
    </w:p>
    <w:p w14:paraId="271FEF7E" w14:textId="56DA0A16" w:rsidR="00BE3143" w:rsidRPr="00510FA8" w:rsidRDefault="00BE3143" w:rsidP="00161A26">
      <w:pPr>
        <w:pStyle w:val="hangingindent025"/>
        <w:tabs>
          <w:tab w:val="clear" w:pos="2880"/>
        </w:tabs>
        <w:spacing w:after="0"/>
        <w:jc w:val="left"/>
        <w:rPr>
          <w:color w:val="000000" w:themeColor="text1"/>
        </w:rPr>
      </w:pPr>
      <w:r w:rsidRPr="00510FA8">
        <w:rPr>
          <w:color w:val="000000" w:themeColor="text1"/>
        </w:rPr>
        <w:tab/>
        <w:t xml:space="preserve">Rāma and Hanumān in battle for Laṅkā: </w:t>
      </w:r>
      <w:r w:rsidRPr="00510FA8">
        <w:rPr>
          <w:color w:val="000000" w:themeColor="text1"/>
        </w:rPr>
        <w:tab/>
        <w:t>Roveda 2002: 243</w:t>
      </w:r>
    </w:p>
    <w:p w14:paraId="0F338AA5" w14:textId="05C1D28D" w:rsidR="00BE3143" w:rsidRPr="00510FA8" w:rsidRDefault="00BE3143" w:rsidP="00161A26">
      <w:pPr>
        <w:pStyle w:val="hangingindent025"/>
        <w:tabs>
          <w:tab w:val="clear" w:pos="2880"/>
        </w:tabs>
        <w:spacing w:after="0"/>
        <w:jc w:val="left"/>
        <w:rPr>
          <w:color w:val="000000" w:themeColor="text1"/>
        </w:rPr>
      </w:pPr>
      <w:r w:rsidRPr="00510FA8">
        <w:rPr>
          <w:color w:val="000000" w:themeColor="text1"/>
        </w:rPr>
        <w:tab/>
        <w:t xml:space="preserve">Rāma and Lakṣmaṇa entangled in </w:t>
      </w:r>
      <w:r w:rsidRPr="00510FA8">
        <w:rPr>
          <w:i/>
          <w:color w:val="000000" w:themeColor="text1"/>
        </w:rPr>
        <w:t>nāgapāśa</w:t>
      </w:r>
      <w:r w:rsidRPr="00510FA8">
        <w:rPr>
          <w:color w:val="000000" w:themeColor="text1"/>
        </w:rPr>
        <w:t xml:space="preserve">: </w:t>
      </w:r>
      <w:r w:rsidRPr="00510FA8">
        <w:rPr>
          <w:color w:val="000000" w:themeColor="text1"/>
        </w:rPr>
        <w:tab/>
        <w:t>Roveda 2002: 243</w:t>
      </w:r>
    </w:p>
    <w:p w14:paraId="475A9590" w14:textId="77B7158E" w:rsidR="00BE3143" w:rsidRPr="00510FA8" w:rsidRDefault="00BE3143" w:rsidP="00161A26">
      <w:pPr>
        <w:pStyle w:val="hangingindent025"/>
        <w:tabs>
          <w:tab w:val="clear" w:pos="2880"/>
        </w:tabs>
        <w:spacing w:after="0"/>
        <w:jc w:val="left"/>
        <w:rPr>
          <w:color w:val="000000" w:themeColor="text1"/>
        </w:rPr>
      </w:pPr>
      <w:r w:rsidRPr="00510FA8">
        <w:rPr>
          <w:color w:val="000000" w:themeColor="text1"/>
        </w:rPr>
        <w:tab/>
        <w:t xml:space="preserve">? Garuḍa  ? Hanumān frees R + L from </w:t>
      </w:r>
      <w:r w:rsidRPr="00510FA8">
        <w:rPr>
          <w:i/>
          <w:color w:val="000000" w:themeColor="text1"/>
        </w:rPr>
        <w:t>nāgapāśa</w:t>
      </w:r>
      <w:r w:rsidRPr="00510FA8">
        <w:rPr>
          <w:color w:val="000000" w:themeColor="text1"/>
        </w:rPr>
        <w:t xml:space="preserve">: </w:t>
      </w:r>
      <w:r w:rsidRPr="00510FA8">
        <w:rPr>
          <w:color w:val="000000" w:themeColor="text1"/>
        </w:rPr>
        <w:tab/>
        <w:t>Roveda 2002: 243</w:t>
      </w:r>
    </w:p>
    <w:p w14:paraId="792882EF" w14:textId="45C2DA7A" w:rsidR="00BE3143" w:rsidRPr="00510FA8" w:rsidRDefault="00BE3143" w:rsidP="00161A26">
      <w:pPr>
        <w:pStyle w:val="hangingindent025"/>
        <w:tabs>
          <w:tab w:val="clear" w:pos="2880"/>
        </w:tabs>
        <w:spacing w:after="0"/>
        <w:jc w:val="left"/>
        <w:rPr>
          <w:color w:val="000000" w:themeColor="text1"/>
        </w:rPr>
      </w:pPr>
      <w:r w:rsidRPr="00510FA8">
        <w:rPr>
          <w:color w:val="000000" w:themeColor="text1"/>
        </w:rPr>
        <w:tab/>
        <w:t xml:space="preserve">exploits of Kumbharṇa: </w:t>
      </w:r>
      <w:r w:rsidRPr="00510FA8">
        <w:rPr>
          <w:color w:val="000000" w:themeColor="text1"/>
        </w:rPr>
        <w:tab/>
        <w:t>Roveda 2002: 243</w:t>
      </w:r>
    </w:p>
    <w:p w14:paraId="223411EC" w14:textId="5F4457C1" w:rsidR="00BE3143" w:rsidRPr="00510FA8" w:rsidRDefault="00BE3143" w:rsidP="00161A26">
      <w:pPr>
        <w:pStyle w:val="hangingindent025"/>
        <w:tabs>
          <w:tab w:val="clear" w:pos="2880"/>
        </w:tabs>
        <w:spacing w:after="0"/>
        <w:jc w:val="left"/>
        <w:rPr>
          <w:color w:val="000000" w:themeColor="text1"/>
        </w:rPr>
      </w:pPr>
      <w:r w:rsidRPr="00510FA8">
        <w:rPr>
          <w:color w:val="000000" w:themeColor="text1"/>
        </w:rPr>
        <w:tab/>
        <w:t xml:space="preserve">Rāma’s alliance with Sugrīva: </w:t>
      </w:r>
      <w:r w:rsidRPr="00510FA8">
        <w:rPr>
          <w:color w:val="000000" w:themeColor="text1"/>
        </w:rPr>
        <w:tab/>
        <w:t>Roveda 2002: 243</w:t>
      </w:r>
    </w:p>
    <w:p w14:paraId="42A05164" w14:textId="5BE7745B" w:rsidR="00BE3143" w:rsidRPr="00510FA8" w:rsidRDefault="00BE3143" w:rsidP="00161A26">
      <w:pPr>
        <w:pStyle w:val="hangingindent025"/>
        <w:tabs>
          <w:tab w:val="clear" w:pos="2880"/>
        </w:tabs>
        <w:spacing w:after="0"/>
        <w:jc w:val="left"/>
        <w:rPr>
          <w:color w:val="000000" w:themeColor="text1"/>
        </w:rPr>
      </w:pPr>
      <w:r w:rsidRPr="00510FA8">
        <w:rPr>
          <w:color w:val="000000" w:themeColor="text1"/>
        </w:rPr>
        <w:tab/>
        <w:t xml:space="preserve">disconsolate Sītā in </w:t>
      </w:r>
      <w:r w:rsidRPr="00510FA8">
        <w:rPr>
          <w:i/>
          <w:color w:val="000000" w:themeColor="text1"/>
        </w:rPr>
        <w:t>aśokavana</w:t>
      </w:r>
      <w:r w:rsidRPr="00510FA8">
        <w:rPr>
          <w:color w:val="000000" w:themeColor="text1"/>
        </w:rPr>
        <w:t xml:space="preserve">: </w:t>
      </w:r>
      <w:r w:rsidRPr="00510FA8">
        <w:rPr>
          <w:color w:val="000000" w:themeColor="text1"/>
        </w:rPr>
        <w:tab/>
        <w:t>Roveda 2002: 243</w:t>
      </w:r>
    </w:p>
    <w:p w14:paraId="1B5F4E2F" w14:textId="5967C0D1" w:rsidR="00BE3143" w:rsidRPr="00510FA8" w:rsidRDefault="00BE3143" w:rsidP="00161A26">
      <w:pPr>
        <w:pStyle w:val="hangingindent025"/>
        <w:tabs>
          <w:tab w:val="clear" w:pos="2880"/>
        </w:tabs>
        <w:spacing w:after="0"/>
        <w:jc w:val="left"/>
        <w:rPr>
          <w:color w:val="000000" w:themeColor="text1"/>
        </w:rPr>
      </w:pPr>
      <w:r w:rsidRPr="00510FA8">
        <w:rPr>
          <w:color w:val="000000" w:themeColor="text1"/>
        </w:rPr>
        <w:tab/>
        <w:t xml:space="preserve">Sītā and Hanumān exchange tokens: </w:t>
      </w:r>
      <w:r w:rsidRPr="00510FA8">
        <w:rPr>
          <w:color w:val="000000" w:themeColor="text1"/>
        </w:rPr>
        <w:tab/>
        <w:t>Roveda 2002: 243</w:t>
      </w:r>
    </w:p>
    <w:p w14:paraId="32472748" w14:textId="4FEDB75D" w:rsidR="00BE3143" w:rsidRPr="00510FA8" w:rsidRDefault="00BE3143" w:rsidP="00161A26">
      <w:pPr>
        <w:pStyle w:val="hangingindent025"/>
        <w:tabs>
          <w:tab w:val="clear" w:pos="2880"/>
        </w:tabs>
        <w:spacing w:after="0"/>
        <w:jc w:val="left"/>
        <w:rPr>
          <w:color w:val="000000" w:themeColor="text1"/>
        </w:rPr>
      </w:pPr>
      <w:r w:rsidRPr="00510FA8">
        <w:rPr>
          <w:color w:val="000000" w:themeColor="text1"/>
        </w:rPr>
        <w:tab/>
        <w:t xml:space="preserve">? Sītā in fire: </w:t>
      </w:r>
      <w:r w:rsidRPr="00510FA8">
        <w:rPr>
          <w:color w:val="000000" w:themeColor="text1"/>
        </w:rPr>
        <w:tab/>
        <w:t>Roveda 2002: 243</w:t>
      </w:r>
    </w:p>
    <w:p w14:paraId="6EBAD68F" w14:textId="14C1E4E3" w:rsidR="00BE3143" w:rsidRPr="00510FA8" w:rsidRDefault="00BE3143" w:rsidP="00161A26">
      <w:pPr>
        <w:pStyle w:val="hangingindent025"/>
        <w:tabs>
          <w:tab w:val="clear" w:pos="2880"/>
        </w:tabs>
        <w:spacing w:after="0"/>
        <w:jc w:val="left"/>
        <w:rPr>
          <w:color w:val="000000" w:themeColor="text1"/>
        </w:rPr>
      </w:pPr>
      <w:r w:rsidRPr="00510FA8">
        <w:rPr>
          <w:color w:val="000000" w:themeColor="text1"/>
        </w:rPr>
        <w:tab/>
        <w:t xml:space="preserve">Jaṭāyus, Saṃpāti: </w:t>
      </w:r>
      <w:r w:rsidRPr="00510FA8">
        <w:rPr>
          <w:color w:val="000000" w:themeColor="text1"/>
        </w:rPr>
        <w:tab/>
        <w:t>Roveda 2002: 242</w:t>
      </w:r>
    </w:p>
    <w:p w14:paraId="10C63140" w14:textId="77777777" w:rsidR="00BE3143" w:rsidRPr="00510FA8" w:rsidRDefault="00BE3143" w:rsidP="00161A26">
      <w:pPr>
        <w:pStyle w:val="hangingindent025"/>
        <w:tabs>
          <w:tab w:val="clear" w:pos="2880"/>
        </w:tabs>
        <w:spacing w:after="0"/>
        <w:jc w:val="left"/>
        <w:rPr>
          <w:color w:val="000000" w:themeColor="text1"/>
        </w:rPr>
      </w:pPr>
      <w:r w:rsidRPr="00510FA8">
        <w:rPr>
          <w:color w:val="000000" w:themeColor="text1"/>
        </w:rPr>
        <w:t>pillar fragment:</w:t>
      </w:r>
    </w:p>
    <w:p w14:paraId="1E5C1D1F" w14:textId="6D76868B" w:rsidR="00BE3143" w:rsidRPr="00510FA8" w:rsidRDefault="00BE3143" w:rsidP="00161A26">
      <w:pPr>
        <w:pStyle w:val="hangingindent025"/>
        <w:tabs>
          <w:tab w:val="clear" w:pos="2880"/>
        </w:tabs>
        <w:spacing w:after="0"/>
        <w:jc w:val="left"/>
        <w:rPr>
          <w:color w:val="000000" w:themeColor="text1"/>
        </w:rPr>
      </w:pPr>
      <w:r w:rsidRPr="00510FA8">
        <w:rPr>
          <w:color w:val="000000" w:themeColor="text1"/>
        </w:rPr>
        <w:tab/>
        <w:t>archer aiming at bird on pole:</w:t>
      </w:r>
      <w:r w:rsidRPr="00510FA8">
        <w:rPr>
          <w:color w:val="000000" w:themeColor="text1"/>
        </w:rPr>
        <w:tab/>
        <w:t>Roveda 2002: 160, fig.142; 266n.34</w:t>
      </w:r>
    </w:p>
    <w:p w14:paraId="4ED602EE" w14:textId="77777777" w:rsidR="00BE3143" w:rsidRPr="00510FA8" w:rsidRDefault="00BE3143" w:rsidP="00161A26">
      <w:pPr>
        <w:pStyle w:val="hangingindent025"/>
        <w:tabs>
          <w:tab w:val="clear" w:pos="2880"/>
        </w:tabs>
        <w:spacing w:after="0"/>
        <w:jc w:val="left"/>
        <w:outlineLvl w:val="0"/>
        <w:rPr>
          <w:color w:val="000000" w:themeColor="text1"/>
        </w:rPr>
      </w:pPr>
      <w:r w:rsidRPr="00510FA8">
        <w:rPr>
          <w:color w:val="000000" w:themeColor="text1"/>
        </w:rPr>
        <w:t>2nd enclosure</w:t>
      </w:r>
    </w:p>
    <w:p w14:paraId="033B480B" w14:textId="77777777" w:rsidR="00BE3143" w:rsidRPr="00510FA8" w:rsidRDefault="00BE3143" w:rsidP="00AA6646">
      <w:pPr>
        <w:pStyle w:val="hangingindent025"/>
        <w:tabs>
          <w:tab w:val="clear" w:pos="2880"/>
          <w:tab w:val="left" w:pos="720"/>
        </w:tabs>
        <w:spacing w:after="0"/>
        <w:jc w:val="left"/>
        <w:rPr>
          <w:color w:val="000000" w:themeColor="text1"/>
        </w:rPr>
      </w:pPr>
      <w:r w:rsidRPr="00510FA8">
        <w:rPr>
          <w:color w:val="000000" w:themeColor="text1"/>
        </w:rPr>
        <w:tab/>
        <w:t>Rm carvings on all 4 entrances:</w:t>
      </w:r>
      <w:r w:rsidRPr="00510FA8">
        <w:rPr>
          <w:color w:val="000000" w:themeColor="text1"/>
        </w:rPr>
        <w:tab/>
        <w:t>Laur 2002</w:t>
      </w:r>
    </w:p>
    <w:p w14:paraId="144790D6" w14:textId="70A76C3E" w:rsidR="00BE3143" w:rsidRPr="00510FA8" w:rsidRDefault="00BE3143" w:rsidP="001629E0">
      <w:pPr>
        <w:pStyle w:val="hangingindent025"/>
        <w:tabs>
          <w:tab w:val="clear" w:pos="2880"/>
          <w:tab w:val="left" w:pos="720"/>
        </w:tabs>
        <w:spacing w:after="0"/>
        <w:jc w:val="left"/>
        <w:rPr>
          <w:color w:val="000000" w:themeColor="text1"/>
        </w:rPr>
      </w:pPr>
      <w:r w:rsidRPr="00510FA8">
        <w:rPr>
          <w:color w:val="000000" w:themeColor="text1"/>
        </w:rPr>
        <w:tab/>
        <w:t xml:space="preserve">W </w:t>
      </w:r>
      <w:r w:rsidRPr="00510FA8">
        <w:rPr>
          <w:i/>
          <w:color w:val="000000" w:themeColor="text1"/>
        </w:rPr>
        <w:t>gopura</w:t>
      </w:r>
      <w:r w:rsidRPr="00510FA8">
        <w:rPr>
          <w:color w:val="000000" w:themeColor="text1"/>
        </w:rPr>
        <w:t>: Rāma and Lakṣmaṇa</w:t>
      </w:r>
      <w:r w:rsidR="00161A26" w:rsidRPr="00510FA8">
        <w:rPr>
          <w:color w:val="000000" w:themeColor="text1"/>
          <w:szCs w:val="24"/>
        </w:rPr>
        <w:t xml:space="preserve"> ?as boys in forest</w:t>
      </w:r>
      <w:r w:rsidRPr="00510FA8">
        <w:rPr>
          <w:color w:val="000000" w:themeColor="text1"/>
        </w:rPr>
        <w:t>:</w:t>
      </w:r>
      <w:r w:rsidR="00161A26" w:rsidRPr="00510FA8">
        <w:rPr>
          <w:color w:val="000000" w:themeColor="text1"/>
        </w:rPr>
        <w:br/>
      </w:r>
      <w:r w:rsidRPr="00510FA8">
        <w:rPr>
          <w:color w:val="000000" w:themeColor="text1"/>
        </w:rPr>
        <w:t xml:space="preserve"> </w:t>
      </w:r>
      <w:r w:rsidRPr="00510FA8">
        <w:rPr>
          <w:color w:val="000000" w:themeColor="text1"/>
        </w:rPr>
        <w:tab/>
      </w:r>
      <w:r w:rsidR="00AA6646" w:rsidRPr="00510FA8">
        <w:rPr>
          <w:color w:val="000000" w:themeColor="text1"/>
        </w:rPr>
        <w:tab/>
      </w:r>
      <w:r w:rsidRPr="00510FA8">
        <w:rPr>
          <w:color w:val="000000" w:themeColor="text1"/>
        </w:rPr>
        <w:t>Roveda 2002: 243</w:t>
      </w:r>
      <w:r w:rsidR="00161A26" w:rsidRPr="00510FA8">
        <w:rPr>
          <w:color w:val="000000" w:themeColor="text1"/>
          <w:szCs w:val="24"/>
        </w:rPr>
        <w:t>, fig. 256; Roveda 2005:</w:t>
      </w:r>
      <w:r w:rsidR="00161A26" w:rsidRPr="00510FA8">
        <w:rPr>
          <w:color w:val="000000" w:themeColor="text1"/>
          <w:szCs w:val="22"/>
          <w:lang w:val="en-US"/>
        </w:rPr>
        <w:t xml:space="preserve"> 117-18, fig. 4.4.05</w:t>
      </w:r>
      <w:r w:rsidR="00161A26" w:rsidRPr="00510FA8">
        <w:rPr>
          <w:color w:val="000000" w:themeColor="text1"/>
          <w:szCs w:val="22"/>
          <w:lang w:val="en-US"/>
        </w:rPr>
        <w:br/>
      </w:r>
      <w:r w:rsidR="00653E0F" w:rsidRPr="00510FA8">
        <w:rPr>
          <w:color w:val="000000" w:themeColor="text1"/>
          <w:szCs w:val="22"/>
          <w:lang w:val="en-US"/>
        </w:rPr>
        <w:tab/>
      </w:r>
      <w:r w:rsidR="00161A26" w:rsidRPr="00510FA8">
        <w:rPr>
          <w:color w:val="000000" w:themeColor="text1"/>
          <w:szCs w:val="22"/>
          <w:lang w:val="en-US"/>
        </w:rPr>
        <w:t>Rāma shoots golden deer:</w:t>
      </w:r>
      <w:r w:rsidR="00161A26" w:rsidRPr="00510FA8">
        <w:rPr>
          <w:color w:val="000000" w:themeColor="text1"/>
        </w:rPr>
        <w:tab/>
        <w:t xml:space="preserve">Roveda 2005: </w:t>
      </w:r>
      <w:r w:rsidR="00161A26" w:rsidRPr="00510FA8">
        <w:rPr>
          <w:color w:val="000000" w:themeColor="text1"/>
          <w:szCs w:val="22"/>
          <w:lang w:val="en-US"/>
        </w:rPr>
        <w:t xml:space="preserve">127, </w:t>
      </w:r>
      <w:r w:rsidR="00161A26" w:rsidRPr="00510FA8">
        <w:rPr>
          <w:color w:val="000000" w:themeColor="text1"/>
        </w:rPr>
        <w:t xml:space="preserve">365, </w:t>
      </w:r>
      <w:r w:rsidR="00161A26" w:rsidRPr="00510FA8">
        <w:rPr>
          <w:color w:val="000000" w:themeColor="text1"/>
          <w:szCs w:val="22"/>
          <w:lang w:val="en-US"/>
        </w:rPr>
        <w:t>fig. 4.4.46</w:t>
      </w:r>
      <w:r w:rsidR="00161A26" w:rsidRPr="00510FA8">
        <w:rPr>
          <w:color w:val="000000" w:themeColor="text1"/>
          <w:szCs w:val="22"/>
          <w:lang w:val="en-US"/>
        </w:rPr>
        <w:br/>
      </w:r>
      <w:r w:rsidR="00161A26" w:rsidRPr="00510FA8">
        <w:rPr>
          <w:color w:val="000000" w:themeColor="text1"/>
        </w:rPr>
        <w:t>attempts to awaken Kumbhakarṇa:</w:t>
      </w:r>
      <w:r w:rsidR="00161A26" w:rsidRPr="00510FA8">
        <w:rPr>
          <w:color w:val="000000" w:themeColor="text1"/>
        </w:rPr>
        <w:br/>
      </w:r>
      <w:r w:rsidR="00161A26" w:rsidRPr="00510FA8">
        <w:rPr>
          <w:color w:val="000000" w:themeColor="text1"/>
        </w:rPr>
        <w:tab/>
      </w:r>
      <w:r w:rsidR="00AA6646" w:rsidRPr="00510FA8">
        <w:rPr>
          <w:color w:val="000000" w:themeColor="text1"/>
        </w:rPr>
        <w:tab/>
      </w:r>
      <w:r w:rsidR="00161A26" w:rsidRPr="00510FA8">
        <w:rPr>
          <w:color w:val="000000" w:themeColor="text1"/>
        </w:rPr>
        <w:t xml:space="preserve">Roveda 2005: </w:t>
      </w:r>
      <w:r w:rsidR="00161A26" w:rsidRPr="00510FA8">
        <w:rPr>
          <w:color w:val="000000" w:themeColor="text1"/>
          <w:szCs w:val="22"/>
          <w:lang w:val="en-US"/>
        </w:rPr>
        <w:t xml:space="preserve">133, 365, fig. 4.4.83; </w:t>
      </w:r>
      <w:r w:rsidR="00161A26" w:rsidRPr="00510FA8">
        <w:rPr>
          <w:color w:val="000000" w:themeColor="text1"/>
        </w:rPr>
        <w:t>Siyonn 2005: 133, fig. 35</w:t>
      </w:r>
    </w:p>
    <w:p w14:paraId="4E704061" w14:textId="1AA5752D" w:rsidR="0012644C" w:rsidRPr="00510FA8" w:rsidRDefault="00BE3143" w:rsidP="0012644C">
      <w:pPr>
        <w:ind w:left="720" w:hanging="720"/>
        <w:rPr>
          <w:color w:val="000000" w:themeColor="text1"/>
          <w:szCs w:val="22"/>
        </w:rPr>
      </w:pPr>
      <w:r w:rsidRPr="00510FA8">
        <w:rPr>
          <w:color w:val="000000" w:themeColor="text1"/>
        </w:rPr>
        <w:t xml:space="preserve">E </w:t>
      </w:r>
      <w:r w:rsidRPr="00510FA8">
        <w:rPr>
          <w:i/>
          <w:color w:val="000000" w:themeColor="text1"/>
        </w:rPr>
        <w:t>gopura</w:t>
      </w:r>
      <w:r w:rsidRPr="00510FA8">
        <w:rPr>
          <w:color w:val="000000" w:themeColor="text1"/>
        </w:rPr>
        <w:t>: Hanumān attack</w:t>
      </w:r>
      <w:r w:rsidR="0012644C" w:rsidRPr="00510FA8">
        <w:rPr>
          <w:color w:val="000000" w:themeColor="text1"/>
        </w:rPr>
        <w:t>s</w:t>
      </w:r>
      <w:r w:rsidRPr="00510FA8">
        <w:rPr>
          <w:color w:val="000000" w:themeColor="text1"/>
        </w:rPr>
        <w:t xml:space="preserve"> Rāvaṇa in his chariot: </w:t>
      </w:r>
      <w:r w:rsidRPr="00510FA8">
        <w:rPr>
          <w:color w:val="000000" w:themeColor="text1"/>
        </w:rPr>
        <w:tab/>
        <w:t>Roveda 2002:</w:t>
      </w:r>
      <w:r w:rsidR="0012644C" w:rsidRPr="00510FA8">
        <w:rPr>
          <w:color w:val="000000" w:themeColor="text1"/>
        </w:rPr>
        <w:t xml:space="preserve"> 243,</w:t>
      </w:r>
      <w:r w:rsidRPr="00510FA8">
        <w:rPr>
          <w:color w:val="000000" w:themeColor="text1"/>
        </w:rPr>
        <w:t xml:space="preserve"> fig. 258</w:t>
      </w:r>
      <w:r w:rsidR="0012644C" w:rsidRPr="00510FA8">
        <w:rPr>
          <w:color w:val="000000" w:themeColor="text1"/>
        </w:rPr>
        <w:br/>
        <w:t xml:space="preserve">Rāma shoots deer with </w:t>
      </w:r>
      <w:r w:rsidR="0012644C" w:rsidRPr="00510FA8">
        <w:rPr>
          <w:i/>
          <w:color w:val="000000" w:themeColor="text1"/>
        </w:rPr>
        <w:t>rākṣasa</w:t>
      </w:r>
      <w:r w:rsidR="0012644C" w:rsidRPr="00510FA8">
        <w:rPr>
          <w:color w:val="000000" w:themeColor="text1"/>
        </w:rPr>
        <w:t xml:space="preserve"> head:</w:t>
      </w:r>
      <w:r w:rsidR="0012644C" w:rsidRPr="00510FA8">
        <w:rPr>
          <w:color w:val="000000" w:themeColor="text1"/>
        </w:rPr>
        <w:tab/>
        <w:t xml:space="preserve">Roveda 2005: 121, </w:t>
      </w:r>
      <w:r w:rsidR="0012644C" w:rsidRPr="00510FA8">
        <w:rPr>
          <w:color w:val="000000" w:themeColor="text1"/>
          <w:szCs w:val="22"/>
        </w:rPr>
        <w:t>123, fig. 4.4.22</w:t>
      </w:r>
    </w:p>
    <w:p w14:paraId="2C8BC2A1" w14:textId="5130CB3C" w:rsidR="001629E0" w:rsidRPr="00510FA8" w:rsidRDefault="0012644C" w:rsidP="0012644C">
      <w:pPr>
        <w:tabs>
          <w:tab w:val="left" w:pos="1080"/>
        </w:tabs>
        <w:ind w:left="720" w:hanging="720"/>
        <w:rPr>
          <w:color w:val="000000" w:themeColor="text1"/>
        </w:rPr>
      </w:pPr>
      <w:r w:rsidRPr="00510FA8">
        <w:rPr>
          <w:color w:val="000000" w:themeColor="text1"/>
          <w:szCs w:val="22"/>
        </w:rPr>
        <w:tab/>
        <w:t xml:space="preserve">Indrajit shoots Rāma and Lakṣmaṇa from sky; Rāma and Lakṣmaṇa lie </w:t>
      </w:r>
      <w:r w:rsidRPr="00510FA8">
        <w:rPr>
          <w:color w:val="000000" w:themeColor="text1"/>
        </w:rPr>
        <w:t xml:space="preserve">bound </w:t>
      </w:r>
      <w:r w:rsidRPr="00510FA8">
        <w:rPr>
          <w:color w:val="000000" w:themeColor="text1"/>
        </w:rPr>
        <w:tab/>
        <w:t xml:space="preserve">(together) by </w:t>
      </w:r>
      <w:r w:rsidRPr="00510FA8">
        <w:rPr>
          <w:i/>
          <w:color w:val="000000" w:themeColor="text1"/>
        </w:rPr>
        <w:t>nāgapāśas</w:t>
      </w:r>
      <w:r w:rsidRPr="00510FA8">
        <w:rPr>
          <w:color w:val="000000" w:themeColor="text1"/>
          <w:szCs w:val="22"/>
        </w:rPr>
        <w:t>; Garuḍa approaches:</w:t>
      </w:r>
      <w:r w:rsidRPr="00510FA8">
        <w:rPr>
          <w:color w:val="000000" w:themeColor="text1"/>
        </w:rPr>
        <w:t xml:space="preserve"> </w:t>
      </w:r>
      <w:r w:rsidRPr="00510FA8">
        <w:rPr>
          <w:color w:val="000000" w:themeColor="text1"/>
        </w:rPr>
        <w:tab/>
      </w:r>
      <w:r w:rsidRPr="00510FA8">
        <w:rPr>
          <w:color w:val="000000" w:themeColor="text1"/>
        </w:rPr>
        <w:br/>
      </w:r>
      <w:r w:rsidRPr="00510FA8">
        <w:rPr>
          <w:color w:val="000000" w:themeColor="text1"/>
        </w:rPr>
        <w:tab/>
      </w:r>
      <w:r w:rsidRPr="00510FA8">
        <w:rPr>
          <w:color w:val="000000" w:themeColor="text1"/>
        </w:rPr>
        <w:tab/>
        <w:t xml:space="preserve">Siyonn 2005: 131, fig. 30; Roveda 2005: </w:t>
      </w:r>
      <w:r w:rsidRPr="00510FA8">
        <w:rPr>
          <w:color w:val="000000" w:themeColor="text1"/>
          <w:szCs w:val="22"/>
        </w:rPr>
        <w:t>132, 135, fig. 4.4.81</w:t>
      </w:r>
    </w:p>
    <w:p w14:paraId="188C161F" w14:textId="713FC408" w:rsidR="00BE3143" w:rsidRPr="00510FA8" w:rsidRDefault="001629E0" w:rsidP="001629E0">
      <w:pPr>
        <w:tabs>
          <w:tab w:val="left" w:pos="720"/>
        </w:tabs>
        <w:rPr>
          <w:color w:val="000000" w:themeColor="text1"/>
          <w:szCs w:val="22"/>
        </w:rPr>
      </w:pPr>
      <w:r w:rsidRPr="00510FA8">
        <w:rPr>
          <w:i/>
          <w:color w:val="000000" w:themeColor="text1"/>
          <w:szCs w:val="22"/>
        </w:rPr>
        <w:t>E g</w:t>
      </w:r>
      <w:r w:rsidR="00653E0F" w:rsidRPr="00510FA8">
        <w:rPr>
          <w:i/>
          <w:color w:val="000000" w:themeColor="text1"/>
          <w:szCs w:val="22"/>
        </w:rPr>
        <w:t>opura</w:t>
      </w:r>
      <w:r w:rsidRPr="00510FA8">
        <w:rPr>
          <w:color w:val="000000" w:themeColor="text1"/>
          <w:szCs w:val="22"/>
        </w:rPr>
        <w:t>:</w:t>
      </w:r>
      <w:r w:rsidR="00653E0F" w:rsidRPr="00510FA8">
        <w:rPr>
          <w:color w:val="000000" w:themeColor="text1"/>
          <w:szCs w:val="22"/>
        </w:rPr>
        <w:t xml:space="preserve"> N lateral room, inner wall, upper register:</w:t>
      </w:r>
      <w:r w:rsidR="00653E0F" w:rsidRPr="00510FA8">
        <w:rPr>
          <w:color w:val="000000" w:themeColor="text1"/>
          <w:szCs w:val="22"/>
        </w:rPr>
        <w:br/>
        <w:t>Rāma shoots Tāṭakā</w:t>
      </w:r>
      <w:r w:rsidR="00653E0F" w:rsidRPr="00510FA8">
        <w:rPr>
          <w:color w:val="000000" w:themeColor="text1"/>
        </w:rPr>
        <w:t xml:space="preserve"> through head; </w:t>
      </w:r>
      <w:r w:rsidR="00653E0F" w:rsidRPr="00510FA8">
        <w:rPr>
          <w:color w:val="000000" w:themeColor="text1"/>
          <w:szCs w:val="22"/>
        </w:rPr>
        <w:t>Viśvāmitra sacrifices:</w:t>
      </w:r>
      <w:r w:rsidR="00653E0F" w:rsidRPr="00510FA8">
        <w:rPr>
          <w:color w:val="000000" w:themeColor="text1"/>
          <w:szCs w:val="22"/>
        </w:rPr>
        <w:br/>
      </w:r>
      <w:r w:rsidR="00653E0F" w:rsidRPr="00510FA8">
        <w:rPr>
          <w:color w:val="000000" w:themeColor="text1"/>
          <w:szCs w:val="22"/>
        </w:rPr>
        <w:tab/>
      </w:r>
      <w:r w:rsidRPr="00510FA8">
        <w:rPr>
          <w:color w:val="000000" w:themeColor="text1"/>
          <w:szCs w:val="22"/>
        </w:rPr>
        <w:tab/>
        <w:t xml:space="preserve">Loizeau 2010b: 83, fig. 3; </w:t>
      </w:r>
      <w:r w:rsidR="00653E0F" w:rsidRPr="00510FA8">
        <w:rPr>
          <w:color w:val="000000" w:themeColor="text1"/>
        </w:rPr>
        <w:t>Roveda 2005:</w:t>
      </w:r>
      <w:r w:rsidR="00653E0F" w:rsidRPr="00510FA8">
        <w:rPr>
          <w:color w:val="000000" w:themeColor="text1"/>
          <w:szCs w:val="22"/>
        </w:rPr>
        <w:t xml:space="preserve"> 118-19, fig. 4.4.06</w:t>
      </w:r>
    </w:p>
    <w:p w14:paraId="51396C77" w14:textId="7CB90DE8" w:rsidR="00BE3143" w:rsidRPr="00510FA8" w:rsidRDefault="00BE3143" w:rsidP="001629E0">
      <w:pPr>
        <w:pStyle w:val="hangingindent025"/>
        <w:tabs>
          <w:tab w:val="clear" w:pos="2880"/>
          <w:tab w:val="left" w:pos="720"/>
        </w:tabs>
        <w:spacing w:after="0"/>
        <w:jc w:val="left"/>
        <w:rPr>
          <w:color w:val="000000" w:themeColor="text1"/>
          <w:szCs w:val="22"/>
          <w:lang w:val="en-US"/>
        </w:rPr>
      </w:pPr>
      <w:r w:rsidRPr="00510FA8">
        <w:rPr>
          <w:color w:val="000000" w:themeColor="text1"/>
        </w:rPr>
        <w:t xml:space="preserve">N </w:t>
      </w:r>
      <w:r w:rsidRPr="00510FA8">
        <w:rPr>
          <w:i/>
          <w:color w:val="000000" w:themeColor="text1"/>
        </w:rPr>
        <w:t>gopura</w:t>
      </w:r>
      <w:r w:rsidRPr="00510FA8">
        <w:rPr>
          <w:color w:val="000000" w:themeColor="text1"/>
        </w:rPr>
        <w:t>: vertical series of Rm panels:</w:t>
      </w:r>
      <w:r w:rsidRPr="00510FA8">
        <w:rPr>
          <w:color w:val="000000" w:themeColor="text1"/>
        </w:rPr>
        <w:tab/>
        <w:t>Nafilyan 1997</w:t>
      </w:r>
      <w:r w:rsidR="00BD246C" w:rsidRPr="00510FA8">
        <w:rPr>
          <w:color w:val="000000" w:themeColor="text1"/>
        </w:rPr>
        <w:br/>
      </w:r>
      <w:r w:rsidR="006175A8" w:rsidRPr="00510FA8">
        <w:rPr>
          <w:color w:val="000000" w:themeColor="text1"/>
        </w:rPr>
        <w:t xml:space="preserve">2nd level, </w:t>
      </w:r>
      <w:r w:rsidR="006175A8" w:rsidRPr="00510FA8">
        <w:rPr>
          <w:i/>
          <w:color w:val="000000" w:themeColor="text1"/>
        </w:rPr>
        <w:t xml:space="preserve">nāgapāśa </w:t>
      </w:r>
      <w:r w:rsidR="006175A8" w:rsidRPr="00510FA8">
        <w:rPr>
          <w:color w:val="000000" w:themeColor="text1"/>
        </w:rPr>
        <w:t>episode</w:t>
      </w:r>
      <w:r w:rsidR="006175A8" w:rsidRPr="00510FA8">
        <w:rPr>
          <w:color w:val="000000" w:themeColor="text1"/>
        </w:rPr>
        <w:tab/>
        <w:t>Loizeau 2021: 92-94, fig. 4.7</w:t>
      </w:r>
      <w:r w:rsidR="00CC7876" w:rsidRPr="00510FA8">
        <w:rPr>
          <w:color w:val="000000" w:themeColor="text1"/>
        </w:rPr>
        <w:br/>
        <w:t>2nd level, final battle between Rāma and Rāvaṇa</w:t>
      </w:r>
      <w:r w:rsidR="00CC7876" w:rsidRPr="00510FA8">
        <w:rPr>
          <w:color w:val="000000" w:themeColor="text1"/>
        </w:rPr>
        <w:tab/>
        <w:t>Loizeau 2021: 97, fig. 4.11</w:t>
      </w:r>
      <w:r w:rsidR="00AA6646" w:rsidRPr="00510FA8">
        <w:rPr>
          <w:color w:val="000000" w:themeColor="text1"/>
        </w:rPr>
        <w:br/>
      </w:r>
      <w:r w:rsidR="00AA6646" w:rsidRPr="00510FA8">
        <w:rPr>
          <w:color w:val="000000" w:themeColor="text1"/>
          <w:szCs w:val="22"/>
          <w:lang w:val="en-US"/>
        </w:rPr>
        <w:t xml:space="preserve">(displaced block) </w:t>
      </w:r>
      <w:r w:rsidR="00AA6646" w:rsidRPr="00510FA8">
        <w:rPr>
          <w:color w:val="000000" w:themeColor="text1"/>
        </w:rPr>
        <w:t>Rāvaṇa fights from monster-drawn chariot:</w:t>
      </w:r>
      <w:r w:rsidR="00AA6646" w:rsidRPr="00510FA8">
        <w:rPr>
          <w:color w:val="000000" w:themeColor="text1"/>
        </w:rPr>
        <w:br/>
      </w:r>
      <w:r w:rsidR="00AA6646" w:rsidRPr="00510FA8">
        <w:rPr>
          <w:color w:val="000000" w:themeColor="text1"/>
        </w:rPr>
        <w:tab/>
      </w:r>
      <w:r w:rsidR="00AA6646" w:rsidRPr="00510FA8">
        <w:rPr>
          <w:color w:val="000000" w:themeColor="text1"/>
        </w:rPr>
        <w:tab/>
        <w:t xml:space="preserve">Roveda 2005: </w:t>
      </w:r>
      <w:r w:rsidR="00AA6646" w:rsidRPr="00510FA8">
        <w:rPr>
          <w:color w:val="000000" w:themeColor="text1"/>
          <w:szCs w:val="22"/>
          <w:lang w:val="en-US"/>
        </w:rPr>
        <w:t xml:space="preserve">136, 139, </w:t>
      </w:r>
      <w:r w:rsidR="00AA6646" w:rsidRPr="00510FA8">
        <w:rPr>
          <w:color w:val="000000" w:themeColor="text1"/>
        </w:rPr>
        <w:t xml:space="preserve">365, figs </w:t>
      </w:r>
      <w:r w:rsidR="00AA6646" w:rsidRPr="00510FA8">
        <w:rPr>
          <w:color w:val="000000" w:themeColor="text1"/>
          <w:szCs w:val="22"/>
          <w:lang w:val="en-US"/>
        </w:rPr>
        <w:t xml:space="preserve">4.4.97, </w:t>
      </w:r>
      <w:r w:rsidR="00AA6646" w:rsidRPr="00510FA8">
        <w:rPr>
          <w:color w:val="000000" w:themeColor="text1"/>
        </w:rPr>
        <w:t>10.220</w:t>
      </w:r>
      <w:r w:rsidR="00D848B8" w:rsidRPr="00510FA8">
        <w:rPr>
          <w:color w:val="000000" w:themeColor="text1"/>
        </w:rPr>
        <w:br/>
      </w:r>
      <w:r w:rsidR="00D848B8" w:rsidRPr="00510FA8">
        <w:rPr>
          <w:color w:val="000000" w:themeColor="text1"/>
          <w:szCs w:val="22"/>
          <w:lang w:val="en-US"/>
        </w:rPr>
        <w:t xml:space="preserve">(displaced block) </w:t>
      </w:r>
      <w:r w:rsidR="00D848B8" w:rsidRPr="00510FA8">
        <w:rPr>
          <w:color w:val="000000" w:themeColor="text1"/>
          <w:szCs w:val="24"/>
        </w:rPr>
        <w:t>Rāma and Lakṣmaṇa comfort weeping Sugrīva:</w:t>
      </w:r>
      <w:r w:rsidR="00D848B8" w:rsidRPr="00510FA8">
        <w:rPr>
          <w:color w:val="000000" w:themeColor="text1"/>
          <w:szCs w:val="24"/>
        </w:rPr>
        <w:br/>
      </w:r>
      <w:r w:rsidR="00D848B8" w:rsidRPr="00510FA8">
        <w:rPr>
          <w:color w:val="000000" w:themeColor="text1"/>
          <w:szCs w:val="24"/>
        </w:rPr>
        <w:tab/>
      </w:r>
      <w:r w:rsidR="00D848B8" w:rsidRPr="00510FA8">
        <w:rPr>
          <w:color w:val="000000" w:themeColor="text1"/>
          <w:szCs w:val="24"/>
        </w:rPr>
        <w:tab/>
        <w:t xml:space="preserve"> Roveda 2005: 122, </w:t>
      </w:r>
      <w:r w:rsidR="00D848B8" w:rsidRPr="00510FA8">
        <w:rPr>
          <w:color w:val="000000" w:themeColor="text1"/>
          <w:szCs w:val="22"/>
          <w:lang w:val="en-US"/>
        </w:rPr>
        <w:t>124, fig. 4.4.35</w:t>
      </w:r>
    </w:p>
    <w:p w14:paraId="706790FE" w14:textId="2822ECA1" w:rsidR="00053228" w:rsidRPr="00510FA8" w:rsidRDefault="00315DB4" w:rsidP="00315DB4">
      <w:pPr>
        <w:pStyle w:val="hangingindent025"/>
        <w:tabs>
          <w:tab w:val="clear" w:pos="2880"/>
          <w:tab w:val="left" w:pos="720"/>
        </w:tabs>
        <w:jc w:val="left"/>
        <w:rPr>
          <w:color w:val="000000" w:themeColor="text1"/>
          <w:szCs w:val="22"/>
          <w:lang w:val="en-US"/>
        </w:rPr>
      </w:pPr>
      <w:r w:rsidRPr="00510FA8">
        <w:rPr>
          <w:i/>
          <w:color w:val="000000" w:themeColor="text1"/>
          <w:szCs w:val="22"/>
          <w:lang w:val="en-US"/>
        </w:rPr>
        <w:lastRenderedPageBreak/>
        <w:t>W gopura</w:t>
      </w:r>
      <w:r w:rsidRPr="00510FA8">
        <w:rPr>
          <w:color w:val="000000" w:themeColor="text1"/>
          <w:szCs w:val="22"/>
          <w:lang w:val="en-US"/>
        </w:rPr>
        <w:t>, inner wall, 2nd level:</w:t>
      </w:r>
      <w:r w:rsidRPr="00510FA8">
        <w:rPr>
          <w:color w:val="000000" w:themeColor="text1"/>
          <w:szCs w:val="22"/>
          <w:lang w:val="en-US"/>
        </w:rPr>
        <w:br/>
        <w:t>death of Kumbhakarṇa</w:t>
      </w:r>
      <w:r w:rsidRPr="00510FA8">
        <w:rPr>
          <w:color w:val="000000" w:themeColor="text1"/>
          <w:szCs w:val="22"/>
          <w:lang w:val="en-US"/>
        </w:rPr>
        <w:tab/>
        <w:t>Loizeau 2021: 96, fig. 4.10</w:t>
      </w:r>
    </w:p>
    <w:p w14:paraId="2F02D7CC" w14:textId="70805446" w:rsidR="0012644C" w:rsidRPr="00510FA8" w:rsidRDefault="0012644C" w:rsidP="0012644C">
      <w:pPr>
        <w:ind w:left="720" w:hanging="720"/>
        <w:rPr>
          <w:color w:val="000000" w:themeColor="text1"/>
          <w:szCs w:val="22"/>
        </w:rPr>
      </w:pPr>
      <w:r w:rsidRPr="00510FA8">
        <w:rPr>
          <w:color w:val="000000" w:themeColor="text1"/>
          <w:szCs w:val="22"/>
        </w:rPr>
        <w:t>displaced blocks:</w:t>
      </w:r>
      <w:r w:rsidRPr="00510FA8">
        <w:rPr>
          <w:color w:val="000000" w:themeColor="text1"/>
          <w:szCs w:val="22"/>
        </w:rPr>
        <w:tab/>
      </w:r>
    </w:p>
    <w:p w14:paraId="1B1D848E" w14:textId="422E3B63" w:rsidR="0012644C" w:rsidRPr="00510FA8" w:rsidRDefault="00EC573E" w:rsidP="00EC573E">
      <w:pPr>
        <w:rPr>
          <w:color w:val="000000" w:themeColor="text1"/>
        </w:rPr>
      </w:pPr>
      <w:r w:rsidRPr="00510FA8">
        <w:rPr>
          <w:color w:val="000000" w:themeColor="text1"/>
        </w:rPr>
        <w:tab/>
      </w:r>
      <w:r w:rsidR="0012644C" w:rsidRPr="00510FA8">
        <w:rPr>
          <w:color w:val="000000" w:themeColor="text1"/>
        </w:rPr>
        <w:t xml:space="preserve">Hanumān offers token to Sītā in </w:t>
      </w:r>
      <w:r w:rsidR="0012644C" w:rsidRPr="00510FA8">
        <w:rPr>
          <w:i/>
          <w:color w:val="000000" w:themeColor="text1"/>
        </w:rPr>
        <w:t>aśokavana</w:t>
      </w:r>
      <w:r w:rsidR="0012644C" w:rsidRPr="00510FA8">
        <w:rPr>
          <w:color w:val="000000" w:themeColor="text1"/>
        </w:rPr>
        <w:t>:</w:t>
      </w:r>
      <w:r w:rsidR="0012644C" w:rsidRPr="00510FA8">
        <w:rPr>
          <w:color w:val="000000" w:themeColor="text1"/>
        </w:rPr>
        <w:tab/>
        <w:t xml:space="preserve">Roveda 2005: </w:t>
      </w:r>
      <w:r w:rsidR="0012644C" w:rsidRPr="00510FA8">
        <w:rPr>
          <w:color w:val="000000" w:themeColor="text1"/>
          <w:szCs w:val="22"/>
        </w:rPr>
        <w:t>129-30, figs 4.4.62-63</w:t>
      </w:r>
    </w:p>
    <w:p w14:paraId="2D9B045B" w14:textId="02A91AD6" w:rsidR="0012644C" w:rsidRPr="00510FA8" w:rsidRDefault="00EC573E" w:rsidP="00EC573E">
      <w:pPr>
        <w:rPr>
          <w:color w:val="000000" w:themeColor="text1"/>
        </w:rPr>
      </w:pPr>
      <w:r w:rsidRPr="00510FA8">
        <w:rPr>
          <w:color w:val="000000" w:themeColor="text1"/>
        </w:rPr>
        <w:tab/>
      </w:r>
      <w:r w:rsidR="0012644C" w:rsidRPr="00510FA8">
        <w:rPr>
          <w:color w:val="000000" w:themeColor="text1"/>
        </w:rPr>
        <w:t>? suitor test, archer shoots towards high target:</w:t>
      </w:r>
      <w:r w:rsidR="0012644C" w:rsidRPr="00510FA8">
        <w:rPr>
          <w:color w:val="000000" w:themeColor="text1"/>
        </w:rPr>
        <w:tab/>
      </w:r>
      <w:r w:rsidR="0012644C" w:rsidRPr="00510FA8">
        <w:rPr>
          <w:color w:val="000000" w:themeColor="text1"/>
        </w:rPr>
        <w:tab/>
        <w:t>Roveda 2002: 160, fig.142; 266n.34</w:t>
      </w:r>
      <w:r w:rsidR="00010763" w:rsidRPr="00510FA8">
        <w:rPr>
          <w:rFonts w:eastAsia="Times"/>
          <w:color w:val="000000" w:themeColor="text1"/>
          <w:lang w:val="en-GB"/>
        </w:rPr>
        <w:t xml:space="preserve">; </w:t>
      </w:r>
      <w:r w:rsidR="0012644C" w:rsidRPr="00510FA8">
        <w:rPr>
          <w:color w:val="000000" w:themeColor="text1"/>
        </w:rPr>
        <w:t>Roveda 2005:</w:t>
      </w:r>
      <w:r w:rsidR="0012644C" w:rsidRPr="00510FA8">
        <w:rPr>
          <w:color w:val="000000" w:themeColor="text1"/>
          <w:szCs w:val="22"/>
        </w:rPr>
        <w:t xml:space="preserve"> 118-19, figs 4.4.09-10</w:t>
      </w:r>
    </w:p>
    <w:p w14:paraId="2302FCD4" w14:textId="23B351A3" w:rsidR="00BE3143" w:rsidRPr="00510FA8" w:rsidRDefault="00BE3143" w:rsidP="00161A26">
      <w:pPr>
        <w:tabs>
          <w:tab w:val="left" w:pos="360"/>
        </w:tabs>
        <w:ind w:left="720" w:hanging="720"/>
        <w:rPr>
          <w:color w:val="000000" w:themeColor="text1"/>
        </w:rPr>
      </w:pPr>
    </w:p>
    <w:p w14:paraId="314FA645" w14:textId="488D9866" w:rsidR="0060175B" w:rsidRPr="00D67E92" w:rsidRDefault="0060175B" w:rsidP="00161A26">
      <w:pPr>
        <w:tabs>
          <w:tab w:val="left" w:pos="360"/>
        </w:tabs>
        <w:ind w:left="720" w:hanging="720"/>
        <w:rPr>
          <w:color w:val="000000" w:themeColor="text1"/>
          <w:szCs w:val="22"/>
        </w:rPr>
      </w:pPr>
      <w:r w:rsidRPr="00510FA8">
        <w:rPr>
          <w:b/>
          <w:color w:val="000000" w:themeColor="text1"/>
          <w:szCs w:val="22"/>
        </w:rPr>
        <w:t>Pre Rup (mid 10th century)</w:t>
      </w:r>
      <w:r w:rsidR="00D67E92">
        <w:rPr>
          <w:color w:val="000000" w:themeColor="text1"/>
          <w:szCs w:val="22"/>
        </w:rPr>
        <w:t>, just south of East</w:t>
      </w:r>
      <w:r w:rsidR="00DB001E">
        <w:rPr>
          <w:color w:val="000000" w:themeColor="text1"/>
          <w:szCs w:val="22"/>
        </w:rPr>
        <w:t>/Thnal</w:t>
      </w:r>
      <w:r w:rsidR="00D67E92">
        <w:rPr>
          <w:color w:val="000000" w:themeColor="text1"/>
          <w:szCs w:val="22"/>
        </w:rPr>
        <w:t xml:space="preserve"> Baray</w:t>
      </w:r>
    </w:p>
    <w:p w14:paraId="149073A0" w14:textId="3930297A" w:rsidR="0050055F" w:rsidRDefault="00D67E92" w:rsidP="00673117">
      <w:pPr>
        <w:tabs>
          <w:tab w:val="left" w:pos="360"/>
        </w:tabs>
        <w:ind w:left="720" w:hanging="720"/>
        <w:rPr>
          <w:color w:val="000000" w:themeColor="text1"/>
          <w:szCs w:val="22"/>
        </w:rPr>
      </w:pPr>
      <w:r>
        <w:rPr>
          <w:color w:val="000000" w:themeColor="text1"/>
          <w:szCs w:val="22"/>
        </w:rPr>
        <w:t>state temple of Rājendravarman II, dedicated in 961/2 A.D.</w:t>
      </w:r>
    </w:p>
    <w:p w14:paraId="273323A5" w14:textId="498F2BCF" w:rsidR="0060175B" w:rsidRPr="00510FA8" w:rsidRDefault="0060175B" w:rsidP="00673117">
      <w:pPr>
        <w:tabs>
          <w:tab w:val="left" w:pos="360"/>
        </w:tabs>
        <w:ind w:left="720" w:hanging="720"/>
        <w:rPr>
          <w:color w:val="000000" w:themeColor="text1"/>
        </w:rPr>
      </w:pPr>
      <w:r w:rsidRPr="00510FA8">
        <w:rPr>
          <w:color w:val="000000" w:themeColor="text1"/>
          <w:szCs w:val="22"/>
        </w:rPr>
        <w:t>lintel: Rāma carried in battle by a monkey [</w:t>
      </w:r>
      <w:r w:rsidRPr="00510FA8">
        <w:rPr>
          <w:i/>
          <w:color w:val="000000" w:themeColor="text1"/>
          <w:szCs w:val="22"/>
        </w:rPr>
        <w:t>unfinished</w:t>
      </w:r>
      <w:r w:rsidRPr="00510FA8">
        <w:rPr>
          <w:color w:val="000000" w:themeColor="text1"/>
          <w:szCs w:val="22"/>
        </w:rPr>
        <w:t>]:</w:t>
      </w:r>
      <w:r w:rsidRPr="00510FA8">
        <w:rPr>
          <w:color w:val="000000" w:themeColor="text1"/>
        </w:rPr>
        <w:br/>
      </w:r>
      <w:r w:rsidRPr="00510FA8">
        <w:rPr>
          <w:color w:val="000000" w:themeColor="text1"/>
        </w:rPr>
        <w:tab/>
        <w:t xml:space="preserve">Roveda 2005: </w:t>
      </w:r>
      <w:r w:rsidRPr="00510FA8">
        <w:rPr>
          <w:color w:val="000000" w:themeColor="text1"/>
          <w:szCs w:val="22"/>
        </w:rPr>
        <w:t xml:space="preserve">139, </w:t>
      </w:r>
      <w:r w:rsidRPr="00510FA8">
        <w:rPr>
          <w:color w:val="000000" w:themeColor="text1"/>
        </w:rPr>
        <w:t>345, fig. 10.102=</w:t>
      </w:r>
      <w:r w:rsidRPr="00510FA8">
        <w:rPr>
          <w:color w:val="000000" w:themeColor="text1"/>
          <w:szCs w:val="22"/>
        </w:rPr>
        <w:t>CD 4.4.091</w:t>
      </w:r>
    </w:p>
    <w:p w14:paraId="3F2D25FC" w14:textId="77777777" w:rsidR="0060175B" w:rsidRPr="00510FA8" w:rsidRDefault="0060175B" w:rsidP="00694E41">
      <w:pPr>
        <w:tabs>
          <w:tab w:val="left" w:pos="360"/>
        </w:tabs>
        <w:spacing w:after="0"/>
        <w:ind w:left="720" w:hanging="720"/>
        <w:rPr>
          <w:color w:val="000000" w:themeColor="text1"/>
        </w:rPr>
      </w:pPr>
    </w:p>
    <w:p w14:paraId="44AA2490" w14:textId="2E660634" w:rsidR="00BE3143" w:rsidRPr="00694E41" w:rsidRDefault="00BE3143" w:rsidP="00694E41">
      <w:pPr>
        <w:pStyle w:val="hangingindent025"/>
        <w:tabs>
          <w:tab w:val="clear" w:pos="2880"/>
        </w:tabs>
        <w:jc w:val="left"/>
        <w:outlineLvl w:val="0"/>
        <w:rPr>
          <w:color w:val="000000" w:themeColor="text1"/>
        </w:rPr>
      </w:pPr>
      <w:r w:rsidRPr="00510FA8">
        <w:rPr>
          <w:b/>
          <w:color w:val="000000" w:themeColor="text1"/>
        </w:rPr>
        <w:t>Bayon (late 12th century)</w:t>
      </w:r>
      <w:r w:rsidR="00694E41">
        <w:rPr>
          <w:b/>
          <w:color w:val="000000" w:themeColor="text1"/>
        </w:rPr>
        <w:t xml:space="preserve"> </w:t>
      </w:r>
      <w:r w:rsidR="00694E41" w:rsidRPr="00694E41">
        <w:rPr>
          <w:color w:val="000000" w:themeColor="text1"/>
        </w:rPr>
        <w:t>for Jayavarman</w:t>
      </w:r>
      <w:r w:rsidR="00694E41">
        <w:rPr>
          <w:color w:val="000000" w:themeColor="text1"/>
        </w:rPr>
        <w:t xml:space="preserve"> VII (1181-c.1220), in centre of Angkor Thom</w:t>
      </w:r>
    </w:p>
    <w:p w14:paraId="4E497018" w14:textId="124322C3" w:rsidR="00BE3143" w:rsidRPr="00510FA8" w:rsidRDefault="00BE3143" w:rsidP="00161A26">
      <w:pPr>
        <w:pStyle w:val="hangingindent025"/>
        <w:tabs>
          <w:tab w:val="clear" w:pos="2880"/>
        </w:tabs>
        <w:spacing w:after="0"/>
        <w:jc w:val="left"/>
        <w:rPr>
          <w:color w:val="000000" w:themeColor="text1"/>
        </w:rPr>
      </w:pPr>
      <w:r w:rsidRPr="00510FA8">
        <w:rPr>
          <w:color w:val="000000" w:themeColor="text1"/>
        </w:rPr>
        <w:t>Inner gallery, NW</w:t>
      </w:r>
      <w:r w:rsidR="00010763" w:rsidRPr="00510FA8">
        <w:rPr>
          <w:color w:val="000000" w:themeColor="text1"/>
        </w:rPr>
        <w:t xml:space="preserve"> (room 18)</w:t>
      </w:r>
      <w:r w:rsidRPr="00510FA8">
        <w:rPr>
          <w:color w:val="000000" w:themeColor="text1"/>
        </w:rPr>
        <w:t>:</w:t>
      </w:r>
    </w:p>
    <w:p w14:paraId="725E2301" w14:textId="34994C50" w:rsidR="00BE3143" w:rsidRPr="00510FA8" w:rsidRDefault="00BE3143" w:rsidP="00161A26">
      <w:pPr>
        <w:pStyle w:val="hangingindent025"/>
        <w:tabs>
          <w:tab w:val="clear" w:pos="2880"/>
        </w:tabs>
        <w:spacing w:after="0"/>
        <w:jc w:val="left"/>
        <w:rPr>
          <w:color w:val="000000" w:themeColor="text1"/>
        </w:rPr>
      </w:pPr>
      <w:r w:rsidRPr="00510FA8">
        <w:rPr>
          <w:color w:val="000000" w:themeColor="text1"/>
        </w:rPr>
        <w:tab/>
      </w:r>
      <w:r w:rsidR="00010763" w:rsidRPr="00510FA8">
        <w:rPr>
          <w:color w:val="000000" w:themeColor="text1"/>
        </w:rPr>
        <w:t>Churning of milk ocean (</w:t>
      </w:r>
      <w:r w:rsidRPr="00510FA8">
        <w:rPr>
          <w:color w:val="000000" w:themeColor="text1"/>
        </w:rPr>
        <w:t>Rm influence</w:t>
      </w:r>
      <w:r w:rsidR="00010763" w:rsidRPr="00510FA8">
        <w:rPr>
          <w:color w:val="000000" w:themeColor="text1"/>
        </w:rPr>
        <w:t>)</w:t>
      </w:r>
      <w:r w:rsidRPr="00510FA8">
        <w:rPr>
          <w:color w:val="000000" w:themeColor="text1"/>
        </w:rPr>
        <w:t>:</w:t>
      </w:r>
      <w:r w:rsidRPr="00510FA8">
        <w:rPr>
          <w:color w:val="000000" w:themeColor="text1"/>
        </w:rPr>
        <w:tab/>
        <w:t>Roveda 2002: 52</w:t>
      </w:r>
    </w:p>
    <w:p w14:paraId="781158C0" w14:textId="2D641F1C" w:rsidR="00010763" w:rsidRPr="00510FA8" w:rsidRDefault="00010763" w:rsidP="00161A26">
      <w:pPr>
        <w:pStyle w:val="hangingindent025"/>
        <w:tabs>
          <w:tab w:val="clear" w:pos="2880"/>
        </w:tabs>
        <w:spacing w:after="0"/>
        <w:jc w:val="left"/>
        <w:rPr>
          <w:color w:val="000000" w:themeColor="text1"/>
        </w:rPr>
      </w:pPr>
      <w:r w:rsidRPr="00510FA8">
        <w:rPr>
          <w:color w:val="000000" w:themeColor="text1"/>
          <w:szCs w:val="22"/>
          <w:lang w:val="en-US"/>
        </w:rPr>
        <w:t>inner gallery, room 22:</w:t>
      </w:r>
      <w:r w:rsidRPr="00510FA8">
        <w:rPr>
          <w:color w:val="000000" w:themeColor="text1"/>
          <w:szCs w:val="22"/>
          <w:lang w:val="en-US"/>
        </w:rPr>
        <w:br/>
        <w:t>Rāvaṇa shakes Kailāsa; Śiva presses foot on Rāvaṇa’s head [</w:t>
      </w:r>
      <w:r w:rsidRPr="00510FA8">
        <w:rPr>
          <w:i/>
          <w:color w:val="000000" w:themeColor="text1"/>
          <w:szCs w:val="22"/>
          <w:lang w:val="en-US"/>
        </w:rPr>
        <w:t>front view</w:t>
      </w:r>
      <w:r w:rsidRPr="00510FA8">
        <w:rPr>
          <w:color w:val="000000" w:themeColor="text1"/>
          <w:szCs w:val="22"/>
          <w:lang w:val="en-US"/>
        </w:rPr>
        <w:t>]:</w:t>
      </w:r>
      <w:r w:rsidRPr="00510FA8">
        <w:rPr>
          <w:color w:val="000000" w:themeColor="text1"/>
          <w:szCs w:val="22"/>
          <w:lang w:val="en-US"/>
        </w:rPr>
        <w:tab/>
      </w:r>
      <w:r w:rsidRPr="00510FA8">
        <w:rPr>
          <w:color w:val="000000" w:themeColor="text1"/>
        </w:rPr>
        <w:tab/>
        <w:t>Roveda 2005: 160, 162, fig. 4.5.53</w:t>
      </w:r>
    </w:p>
    <w:p w14:paraId="750A3E60" w14:textId="1B1CC97E" w:rsidR="00010763" w:rsidRPr="00510FA8" w:rsidRDefault="00010763" w:rsidP="00161A26">
      <w:pPr>
        <w:pStyle w:val="hangingindent025"/>
        <w:tabs>
          <w:tab w:val="clear" w:pos="2880"/>
        </w:tabs>
        <w:spacing w:after="0"/>
        <w:jc w:val="left"/>
        <w:rPr>
          <w:color w:val="000000" w:themeColor="text1"/>
        </w:rPr>
      </w:pPr>
      <w:r w:rsidRPr="00510FA8">
        <w:rPr>
          <w:color w:val="000000" w:themeColor="text1"/>
          <w:szCs w:val="24"/>
        </w:rPr>
        <w:t xml:space="preserve">central tower, NW face: </w:t>
      </w:r>
      <w:r w:rsidRPr="00510FA8">
        <w:rPr>
          <w:color w:val="000000" w:themeColor="text1"/>
          <w:szCs w:val="24"/>
        </w:rPr>
        <w:br/>
        <w:t>Rāma, Lakṣmaṇa and a kneeling monkey:</w:t>
      </w:r>
      <w:r w:rsidRPr="00510FA8">
        <w:rPr>
          <w:color w:val="000000" w:themeColor="text1"/>
          <w:szCs w:val="24"/>
        </w:rPr>
        <w:tab/>
        <w:t>Roveda 2005:</w:t>
      </w:r>
      <w:r w:rsidRPr="00510FA8">
        <w:rPr>
          <w:color w:val="000000" w:themeColor="text1"/>
          <w:szCs w:val="22"/>
          <w:lang w:val="en-US"/>
        </w:rPr>
        <w:t xml:space="preserve"> 129-30, fig. 4.4.59</w:t>
      </w:r>
    </w:p>
    <w:p w14:paraId="2071D8D9" w14:textId="420138A6" w:rsidR="00BE3143" w:rsidRPr="00510FA8" w:rsidRDefault="00BE3143" w:rsidP="00161A26">
      <w:pPr>
        <w:pStyle w:val="hangingindent025"/>
        <w:tabs>
          <w:tab w:val="clear" w:pos="2880"/>
        </w:tabs>
        <w:spacing w:after="0"/>
        <w:jc w:val="left"/>
        <w:rPr>
          <w:color w:val="000000" w:themeColor="text1"/>
        </w:rPr>
      </w:pPr>
    </w:p>
    <w:p w14:paraId="4A98BD7F" w14:textId="67AC136A" w:rsidR="00BE3143" w:rsidRPr="00715B00" w:rsidRDefault="00BE3143" w:rsidP="00694E41">
      <w:pPr>
        <w:pStyle w:val="hangingindent025"/>
        <w:tabs>
          <w:tab w:val="clear" w:pos="2880"/>
        </w:tabs>
        <w:jc w:val="left"/>
        <w:outlineLvl w:val="0"/>
        <w:rPr>
          <w:color w:val="000000" w:themeColor="text1"/>
        </w:rPr>
      </w:pPr>
      <w:r w:rsidRPr="00510FA8">
        <w:rPr>
          <w:b/>
          <w:color w:val="000000" w:themeColor="text1"/>
        </w:rPr>
        <w:t>Chau Say Tevoda (c.1150)</w:t>
      </w:r>
      <w:r w:rsidR="00715B00">
        <w:rPr>
          <w:color w:val="000000" w:themeColor="text1"/>
        </w:rPr>
        <w:t>, east of Angkor Thom</w:t>
      </w:r>
      <w:r w:rsidR="00797288">
        <w:rPr>
          <w:color w:val="000000" w:themeColor="text1"/>
        </w:rPr>
        <w:t>, south of Thommanon</w:t>
      </w:r>
    </w:p>
    <w:p w14:paraId="38D5BEFA" w14:textId="79709613" w:rsidR="00DD3C21" w:rsidRPr="00510FA8" w:rsidRDefault="00DD3C21" w:rsidP="00161A26">
      <w:pPr>
        <w:pStyle w:val="hangingindent025"/>
        <w:tabs>
          <w:tab w:val="clear" w:pos="2880"/>
        </w:tabs>
        <w:spacing w:after="0"/>
        <w:jc w:val="left"/>
        <w:outlineLvl w:val="0"/>
        <w:rPr>
          <w:color w:val="000000" w:themeColor="text1"/>
        </w:rPr>
      </w:pPr>
      <w:r w:rsidRPr="00510FA8">
        <w:rPr>
          <w:color w:val="000000" w:themeColor="text1"/>
          <w:szCs w:val="24"/>
        </w:rPr>
        <w:t>N ‘library’, pediment:</w:t>
      </w:r>
      <w:r w:rsidRPr="00510FA8">
        <w:rPr>
          <w:color w:val="000000" w:themeColor="text1"/>
          <w:szCs w:val="24"/>
        </w:rPr>
        <w:br/>
      </w:r>
      <w:r w:rsidRPr="00510FA8">
        <w:rPr>
          <w:color w:val="000000" w:themeColor="text1"/>
          <w:szCs w:val="22"/>
          <w:lang w:val="en-US"/>
        </w:rPr>
        <w:t>death of Vālin; installation of Sugrīva</w:t>
      </w:r>
      <w:r w:rsidRPr="00510FA8">
        <w:rPr>
          <w:color w:val="000000" w:themeColor="text1"/>
          <w:szCs w:val="24"/>
        </w:rPr>
        <w:t>:</w:t>
      </w:r>
      <w:r w:rsidRPr="00510FA8">
        <w:rPr>
          <w:color w:val="000000" w:themeColor="text1"/>
          <w:szCs w:val="24"/>
        </w:rPr>
        <w:tab/>
        <w:t>Roveda 2005:</w:t>
      </w:r>
      <w:r w:rsidRPr="00510FA8">
        <w:rPr>
          <w:color w:val="000000" w:themeColor="text1"/>
          <w:szCs w:val="22"/>
          <w:lang w:val="en-US"/>
        </w:rPr>
        <w:t xml:space="preserve"> 128, 130, fig. 4.4.51</w:t>
      </w:r>
    </w:p>
    <w:p w14:paraId="60AA819C" w14:textId="77777777" w:rsidR="00BE3143" w:rsidRPr="00510FA8" w:rsidRDefault="00BE3143" w:rsidP="00161A26">
      <w:pPr>
        <w:pStyle w:val="hangingindent025"/>
        <w:tabs>
          <w:tab w:val="clear" w:pos="2880"/>
        </w:tabs>
        <w:spacing w:after="0"/>
        <w:jc w:val="left"/>
        <w:rPr>
          <w:color w:val="000000" w:themeColor="text1"/>
          <w:szCs w:val="22"/>
        </w:rPr>
      </w:pPr>
      <w:r w:rsidRPr="00510FA8">
        <w:rPr>
          <w:color w:val="000000" w:themeColor="text1"/>
          <w:szCs w:val="22"/>
        </w:rPr>
        <w:t xml:space="preserve">E </w:t>
      </w:r>
      <w:r w:rsidRPr="00510FA8">
        <w:rPr>
          <w:i/>
          <w:color w:val="000000" w:themeColor="text1"/>
          <w:szCs w:val="22"/>
        </w:rPr>
        <w:t>gopura</w:t>
      </w:r>
      <w:r w:rsidRPr="00510FA8">
        <w:rPr>
          <w:color w:val="000000" w:themeColor="text1"/>
          <w:szCs w:val="22"/>
        </w:rPr>
        <w:t>:</w:t>
      </w:r>
    </w:p>
    <w:p w14:paraId="083B1AA9" w14:textId="77777777" w:rsidR="00BE3143" w:rsidRPr="00510FA8" w:rsidRDefault="00BE3143" w:rsidP="00161A26">
      <w:pPr>
        <w:pStyle w:val="hangingindent025"/>
        <w:tabs>
          <w:tab w:val="clear" w:pos="2880"/>
        </w:tabs>
        <w:spacing w:after="0"/>
        <w:jc w:val="left"/>
        <w:rPr>
          <w:color w:val="000000" w:themeColor="text1"/>
          <w:szCs w:val="22"/>
        </w:rPr>
      </w:pPr>
      <w:r w:rsidRPr="00510FA8">
        <w:rPr>
          <w:color w:val="000000" w:themeColor="text1"/>
          <w:szCs w:val="22"/>
        </w:rPr>
        <w:tab/>
        <w:t>some Rm carvings visible on a few lintels:</w:t>
      </w:r>
      <w:r w:rsidRPr="00510FA8">
        <w:rPr>
          <w:color w:val="000000" w:themeColor="text1"/>
          <w:szCs w:val="22"/>
        </w:rPr>
        <w:tab/>
        <w:t>Laur 2002</w:t>
      </w:r>
    </w:p>
    <w:p w14:paraId="4A634284" w14:textId="784C8384" w:rsidR="009B5287" w:rsidRPr="00510FA8" w:rsidRDefault="009B5287" w:rsidP="00161A26">
      <w:pPr>
        <w:pStyle w:val="hangingindent025"/>
        <w:tabs>
          <w:tab w:val="clear" w:pos="2880"/>
        </w:tabs>
        <w:spacing w:after="0"/>
        <w:jc w:val="left"/>
        <w:rPr>
          <w:color w:val="000000" w:themeColor="text1"/>
          <w:szCs w:val="22"/>
        </w:rPr>
      </w:pPr>
      <w:r w:rsidRPr="00510FA8">
        <w:rPr>
          <w:color w:val="000000" w:themeColor="text1"/>
          <w:szCs w:val="22"/>
        </w:rPr>
        <w:tab/>
        <w:t>pediment: kneeling Hanumān before S., surrounded by rākṣasīs (?)</w:t>
      </w:r>
      <w:r w:rsidRPr="00510FA8">
        <w:rPr>
          <w:color w:val="000000" w:themeColor="text1"/>
          <w:szCs w:val="22"/>
        </w:rPr>
        <w:tab/>
      </w:r>
      <w:r w:rsidRPr="00510FA8">
        <w:rPr>
          <w:color w:val="000000" w:themeColor="text1"/>
          <w:szCs w:val="22"/>
        </w:rPr>
        <w:br/>
      </w:r>
      <w:r w:rsidRPr="00510FA8">
        <w:rPr>
          <w:color w:val="000000" w:themeColor="text1"/>
          <w:szCs w:val="22"/>
        </w:rPr>
        <w:tab/>
      </w:r>
      <w:r w:rsidR="00473C1E" w:rsidRPr="00510FA8">
        <w:rPr>
          <w:color w:val="000000" w:themeColor="text1"/>
          <w:szCs w:val="22"/>
        </w:rPr>
        <w:t>Siyonn</w:t>
      </w:r>
      <w:r w:rsidRPr="00510FA8">
        <w:rPr>
          <w:color w:val="000000" w:themeColor="text1"/>
          <w:szCs w:val="22"/>
        </w:rPr>
        <w:t xml:space="preserve"> 2005: 126-7, fig. 23</w:t>
      </w:r>
    </w:p>
    <w:p w14:paraId="2A5E4A67" w14:textId="7CE9CF16" w:rsidR="00DD3C21" w:rsidRPr="00510FA8" w:rsidRDefault="00DD3C21" w:rsidP="00161A26">
      <w:pPr>
        <w:pStyle w:val="hangingindent025"/>
        <w:tabs>
          <w:tab w:val="clear" w:pos="2880"/>
        </w:tabs>
        <w:spacing w:after="0"/>
        <w:jc w:val="left"/>
        <w:rPr>
          <w:color w:val="000000" w:themeColor="text1"/>
          <w:szCs w:val="22"/>
        </w:rPr>
      </w:pPr>
      <w:r w:rsidRPr="00510FA8">
        <w:rPr>
          <w:color w:val="000000" w:themeColor="text1"/>
          <w:szCs w:val="24"/>
        </w:rPr>
        <w:t xml:space="preserve">W </w:t>
      </w:r>
      <w:r w:rsidRPr="00510FA8">
        <w:rPr>
          <w:i/>
          <w:color w:val="000000" w:themeColor="text1"/>
          <w:szCs w:val="24"/>
        </w:rPr>
        <w:t>gopura</w:t>
      </w:r>
      <w:r w:rsidRPr="00510FA8">
        <w:rPr>
          <w:color w:val="000000" w:themeColor="text1"/>
          <w:szCs w:val="24"/>
        </w:rPr>
        <w:t>, S face:</w:t>
      </w:r>
      <w:r w:rsidRPr="00510FA8">
        <w:rPr>
          <w:color w:val="000000" w:themeColor="text1"/>
          <w:szCs w:val="24"/>
        </w:rPr>
        <w:br/>
        <w:t>Sītā’s purification by fire:</w:t>
      </w:r>
      <w:r w:rsidRPr="00510FA8">
        <w:rPr>
          <w:color w:val="000000" w:themeColor="text1"/>
          <w:szCs w:val="24"/>
        </w:rPr>
        <w:tab/>
        <w:t>Roveda 2005:</w:t>
      </w:r>
      <w:r w:rsidRPr="00510FA8">
        <w:rPr>
          <w:b/>
          <w:color w:val="000000" w:themeColor="text1"/>
          <w:szCs w:val="22"/>
          <w:lang w:val="en-US"/>
        </w:rPr>
        <w:t xml:space="preserve"> </w:t>
      </w:r>
      <w:r w:rsidRPr="00510FA8">
        <w:rPr>
          <w:color w:val="000000" w:themeColor="text1"/>
          <w:szCs w:val="22"/>
          <w:lang w:val="en-US"/>
        </w:rPr>
        <w:t>140, fig. 4.4.105</w:t>
      </w:r>
      <w:r w:rsidR="00EA5A2E" w:rsidRPr="00510FA8">
        <w:rPr>
          <w:color w:val="000000" w:themeColor="text1"/>
          <w:szCs w:val="22"/>
          <w:lang w:val="en-US"/>
        </w:rPr>
        <w:t>; Loizeau 2021: 98-99, fig. 4.14</w:t>
      </w:r>
    </w:p>
    <w:p w14:paraId="5E7A88D4" w14:textId="77777777" w:rsidR="00BE3143" w:rsidRPr="00510FA8" w:rsidRDefault="00BE3143" w:rsidP="00161A26">
      <w:pPr>
        <w:pStyle w:val="hangingindent025"/>
        <w:tabs>
          <w:tab w:val="clear" w:pos="2880"/>
        </w:tabs>
        <w:spacing w:after="0"/>
        <w:jc w:val="left"/>
        <w:rPr>
          <w:color w:val="000000" w:themeColor="text1"/>
          <w:szCs w:val="22"/>
        </w:rPr>
      </w:pPr>
    </w:p>
    <w:p w14:paraId="1DE01924" w14:textId="17D737BF" w:rsidR="00BE3143" w:rsidRPr="00DD22D7" w:rsidRDefault="00BE3143" w:rsidP="00541FC4">
      <w:pPr>
        <w:pStyle w:val="hangingindent025"/>
        <w:keepNext/>
        <w:tabs>
          <w:tab w:val="clear" w:pos="2880"/>
        </w:tabs>
        <w:spacing w:after="0"/>
        <w:jc w:val="left"/>
        <w:outlineLvl w:val="0"/>
        <w:rPr>
          <w:color w:val="000000" w:themeColor="text1"/>
          <w:szCs w:val="22"/>
        </w:rPr>
      </w:pPr>
      <w:r w:rsidRPr="00510FA8">
        <w:rPr>
          <w:b/>
          <w:color w:val="000000" w:themeColor="text1"/>
          <w:szCs w:val="22"/>
        </w:rPr>
        <w:t>Preah Khan (1191)</w:t>
      </w:r>
      <w:r w:rsidR="00DD22D7">
        <w:rPr>
          <w:color w:val="000000" w:themeColor="text1"/>
          <w:szCs w:val="22"/>
        </w:rPr>
        <w:t>, NE of Angkor Thom</w:t>
      </w:r>
    </w:p>
    <w:p w14:paraId="4DC51B26" w14:textId="25AB56BB" w:rsidR="00926507" w:rsidRPr="00510FA8" w:rsidRDefault="00926507" w:rsidP="00926507">
      <w:pPr>
        <w:pStyle w:val="hangingindent025"/>
        <w:tabs>
          <w:tab w:val="clear" w:pos="2880"/>
        </w:tabs>
        <w:spacing w:after="0"/>
        <w:jc w:val="left"/>
        <w:outlineLvl w:val="0"/>
        <w:rPr>
          <w:color w:val="000000" w:themeColor="text1"/>
          <w:szCs w:val="22"/>
        </w:rPr>
      </w:pPr>
      <w:r w:rsidRPr="00510FA8">
        <w:rPr>
          <w:color w:val="000000" w:themeColor="text1"/>
          <w:szCs w:val="22"/>
          <w:lang w:val="en-US"/>
        </w:rPr>
        <w:t>central tower, N complex:</w:t>
      </w:r>
      <w:r w:rsidRPr="00510FA8">
        <w:rPr>
          <w:color w:val="000000" w:themeColor="text1"/>
          <w:szCs w:val="22"/>
          <w:lang w:val="en-US"/>
        </w:rPr>
        <w:br/>
        <w:t xml:space="preserve">Kabandha holds Rāma and Lakṣmaṇa by legs: </w:t>
      </w:r>
      <w:r w:rsidRPr="00510FA8">
        <w:rPr>
          <w:color w:val="000000" w:themeColor="text1"/>
          <w:szCs w:val="22"/>
          <w:lang w:val="en-US"/>
        </w:rPr>
        <w:tab/>
      </w:r>
      <w:r w:rsidRPr="00510FA8">
        <w:rPr>
          <w:color w:val="000000" w:themeColor="text1"/>
          <w:szCs w:val="24"/>
        </w:rPr>
        <w:tab/>
        <w:t>Roveda 2005:</w:t>
      </w:r>
      <w:r w:rsidRPr="00510FA8">
        <w:rPr>
          <w:b/>
          <w:color w:val="000000" w:themeColor="text1"/>
          <w:szCs w:val="22"/>
          <w:lang w:val="en-US"/>
        </w:rPr>
        <w:t xml:space="preserve"> </w:t>
      </w:r>
      <w:r w:rsidRPr="00510FA8">
        <w:rPr>
          <w:color w:val="000000" w:themeColor="text1"/>
          <w:szCs w:val="22"/>
          <w:lang w:val="en-US"/>
        </w:rPr>
        <w:t>122, 124, fig. 4.4.34 = CD 4.4.033</w:t>
      </w:r>
    </w:p>
    <w:p w14:paraId="4A82FE38" w14:textId="17BCA86A" w:rsidR="00454C11" w:rsidRPr="00510FA8" w:rsidRDefault="00454C11" w:rsidP="00454C11">
      <w:pPr>
        <w:pStyle w:val="hangingindent025"/>
        <w:tabs>
          <w:tab w:val="clear" w:pos="2880"/>
        </w:tabs>
        <w:spacing w:after="0"/>
        <w:jc w:val="left"/>
        <w:rPr>
          <w:color w:val="000000" w:themeColor="text1"/>
        </w:rPr>
      </w:pPr>
      <w:r w:rsidRPr="00510FA8">
        <w:rPr>
          <w:color w:val="000000" w:themeColor="text1"/>
        </w:rPr>
        <w:t>inner enclosure, pediment showing Rāma’s return to Ayodhyā</w:t>
      </w:r>
      <w:r w:rsidRPr="00510FA8">
        <w:rPr>
          <w:color w:val="000000" w:themeColor="text1"/>
        </w:rPr>
        <w:br/>
      </w:r>
      <w:r w:rsidRPr="00510FA8">
        <w:rPr>
          <w:color w:val="000000" w:themeColor="text1"/>
        </w:rPr>
        <w:tab/>
        <w:t xml:space="preserve"> Freeman and Jacques 1999: 175</w:t>
      </w:r>
    </w:p>
    <w:p w14:paraId="25A7E873" w14:textId="4A9A5D1E" w:rsidR="00A37018" w:rsidRPr="00510FA8" w:rsidRDefault="00A37018" w:rsidP="00454C11">
      <w:pPr>
        <w:pStyle w:val="hangingindent025"/>
        <w:tabs>
          <w:tab w:val="clear" w:pos="2880"/>
        </w:tabs>
        <w:spacing w:after="0"/>
        <w:jc w:val="left"/>
        <w:rPr>
          <w:color w:val="000000" w:themeColor="text1"/>
        </w:rPr>
      </w:pPr>
      <w:r w:rsidRPr="00510FA8">
        <w:rPr>
          <w:color w:val="000000" w:themeColor="text1"/>
        </w:rPr>
        <w:t>pediment, Khara attacking Rāma (?)</w:t>
      </w:r>
      <w:r w:rsidRPr="00510FA8">
        <w:rPr>
          <w:color w:val="000000" w:themeColor="text1"/>
        </w:rPr>
        <w:tab/>
      </w:r>
      <w:r w:rsidR="00473C1E" w:rsidRPr="00510FA8">
        <w:rPr>
          <w:color w:val="000000" w:themeColor="text1"/>
        </w:rPr>
        <w:t>Siyonn</w:t>
      </w:r>
      <w:r w:rsidRPr="00510FA8">
        <w:rPr>
          <w:color w:val="000000" w:themeColor="text1"/>
        </w:rPr>
        <w:t xml:space="preserve"> 2005: 118, fig. 12</w:t>
      </w:r>
    </w:p>
    <w:p w14:paraId="1EF32E7A" w14:textId="0D3A5C2B" w:rsidR="002665DE" w:rsidRPr="00510FA8" w:rsidRDefault="00BC33DC" w:rsidP="00BC33DC">
      <w:pPr>
        <w:pStyle w:val="hangingindent025"/>
        <w:tabs>
          <w:tab w:val="clear" w:pos="2880"/>
        </w:tabs>
        <w:spacing w:before="80" w:after="0"/>
        <w:jc w:val="left"/>
        <w:rPr>
          <w:color w:val="000000" w:themeColor="text1"/>
        </w:rPr>
      </w:pPr>
      <w:r w:rsidRPr="00510FA8">
        <w:rPr>
          <w:color w:val="000000" w:themeColor="text1"/>
        </w:rPr>
        <w:t>pediment, fight between Rāma and Rāvaṇa</w:t>
      </w:r>
      <w:r w:rsidRPr="00510FA8">
        <w:rPr>
          <w:color w:val="000000" w:themeColor="text1"/>
        </w:rPr>
        <w:tab/>
        <w:t>Loizeau 2021: 97-98, fig. 4.13</w:t>
      </w:r>
    </w:p>
    <w:p w14:paraId="082E2A89" w14:textId="3B3AB76F" w:rsidR="00926507" w:rsidRPr="00510FA8" w:rsidRDefault="00926507" w:rsidP="00454C11">
      <w:pPr>
        <w:pStyle w:val="hangingindent025"/>
        <w:tabs>
          <w:tab w:val="clear" w:pos="2880"/>
        </w:tabs>
        <w:spacing w:after="0"/>
        <w:jc w:val="left"/>
        <w:rPr>
          <w:color w:val="000000" w:themeColor="text1"/>
          <w:szCs w:val="22"/>
        </w:rPr>
      </w:pPr>
      <w:r w:rsidRPr="00510FA8">
        <w:rPr>
          <w:color w:val="000000" w:themeColor="text1"/>
          <w:szCs w:val="22"/>
          <w:lang w:val="en-US"/>
        </w:rPr>
        <w:t xml:space="preserve">W </w:t>
      </w:r>
      <w:r w:rsidRPr="00510FA8">
        <w:rPr>
          <w:i/>
          <w:color w:val="000000" w:themeColor="text1"/>
          <w:szCs w:val="22"/>
          <w:lang w:val="en-US"/>
        </w:rPr>
        <w:t>gopura</w:t>
      </w:r>
      <w:r w:rsidRPr="00510FA8">
        <w:rPr>
          <w:color w:val="000000" w:themeColor="text1"/>
          <w:szCs w:val="22"/>
          <w:lang w:val="en-US"/>
        </w:rPr>
        <w:t xml:space="preserve"> 3, pediment:</w:t>
      </w:r>
      <w:r w:rsidRPr="00510FA8">
        <w:rPr>
          <w:color w:val="000000" w:themeColor="text1"/>
          <w:szCs w:val="22"/>
          <w:lang w:val="en-US"/>
        </w:rPr>
        <w:br/>
        <w:t xml:space="preserve">Rāma in chariot shoots Rāvaṇa; monkeys attack Kumbhakarṇa: </w:t>
      </w:r>
      <w:r w:rsidRPr="00510FA8">
        <w:rPr>
          <w:color w:val="000000" w:themeColor="text1"/>
          <w:szCs w:val="24"/>
        </w:rPr>
        <w:tab/>
      </w:r>
      <w:r w:rsidRPr="00510FA8">
        <w:rPr>
          <w:color w:val="000000" w:themeColor="text1"/>
          <w:szCs w:val="24"/>
        </w:rPr>
        <w:tab/>
        <w:t>Roveda 2005:</w:t>
      </w:r>
      <w:r w:rsidRPr="00510FA8">
        <w:rPr>
          <w:b/>
          <w:color w:val="000000" w:themeColor="text1"/>
          <w:szCs w:val="22"/>
          <w:lang w:val="en-US"/>
        </w:rPr>
        <w:t xml:space="preserve"> </w:t>
      </w:r>
      <w:r w:rsidRPr="00510FA8">
        <w:rPr>
          <w:color w:val="000000" w:themeColor="text1"/>
          <w:szCs w:val="22"/>
          <w:lang w:val="en-US"/>
        </w:rPr>
        <w:t>406, CD 10.0478; detail: 139, CD 4.4.094</w:t>
      </w:r>
      <w:r w:rsidR="00FD1E69" w:rsidRPr="00510FA8">
        <w:rPr>
          <w:color w:val="000000" w:themeColor="text1"/>
          <w:szCs w:val="22"/>
          <w:lang w:val="en-US"/>
        </w:rPr>
        <w:t>;</w:t>
      </w:r>
      <w:r w:rsidRPr="00510FA8">
        <w:rPr>
          <w:color w:val="000000" w:themeColor="text1"/>
          <w:szCs w:val="22"/>
          <w:lang w:val="en-US"/>
        </w:rPr>
        <w:t xml:space="preserve"> </w:t>
      </w:r>
      <w:r w:rsidRPr="00510FA8">
        <w:rPr>
          <w:color w:val="000000" w:themeColor="text1"/>
          <w:szCs w:val="22"/>
        </w:rPr>
        <w:t>Laur 2002</w:t>
      </w:r>
    </w:p>
    <w:p w14:paraId="35277415" w14:textId="5653373B" w:rsidR="006619C1" w:rsidRPr="00510FA8" w:rsidRDefault="006619C1" w:rsidP="00427010">
      <w:pPr>
        <w:pStyle w:val="hangingindent025"/>
        <w:tabs>
          <w:tab w:val="clear" w:pos="2880"/>
        </w:tabs>
        <w:spacing w:after="0"/>
        <w:jc w:val="left"/>
        <w:rPr>
          <w:color w:val="000000" w:themeColor="text1"/>
          <w:szCs w:val="22"/>
          <w:lang w:val="en-US"/>
        </w:rPr>
      </w:pPr>
      <w:r w:rsidRPr="00510FA8">
        <w:rPr>
          <w:color w:val="000000" w:themeColor="text1"/>
          <w:szCs w:val="22"/>
          <w:lang w:val="en-US"/>
        </w:rPr>
        <w:t xml:space="preserve">W </w:t>
      </w:r>
      <w:r w:rsidRPr="00510FA8">
        <w:rPr>
          <w:i/>
          <w:color w:val="000000" w:themeColor="text1"/>
          <w:szCs w:val="22"/>
          <w:lang w:val="en-US"/>
        </w:rPr>
        <w:t>gopura</w:t>
      </w:r>
      <w:r w:rsidRPr="00510FA8">
        <w:rPr>
          <w:color w:val="000000" w:themeColor="text1"/>
          <w:szCs w:val="22"/>
          <w:lang w:val="en-US"/>
        </w:rPr>
        <w:t xml:space="preserve"> 3, W side, lintel:</w:t>
      </w:r>
      <w:r w:rsidRPr="00510FA8">
        <w:rPr>
          <w:color w:val="000000" w:themeColor="text1"/>
          <w:szCs w:val="22"/>
          <w:lang w:val="en-US"/>
        </w:rPr>
        <w:br/>
        <w:t xml:space="preserve">Rāma and Lakṣmaṇa meet kneeling </w:t>
      </w:r>
      <w:r w:rsidRPr="00510FA8">
        <w:rPr>
          <w:i/>
          <w:color w:val="000000" w:themeColor="text1"/>
          <w:szCs w:val="22"/>
          <w:lang w:val="en-US"/>
        </w:rPr>
        <w:t>vānara</w:t>
      </w:r>
      <w:r w:rsidRPr="00510FA8">
        <w:rPr>
          <w:color w:val="000000" w:themeColor="text1"/>
          <w:szCs w:val="22"/>
          <w:lang w:val="en-US"/>
        </w:rPr>
        <w:t>:</w:t>
      </w:r>
      <w:r w:rsidRPr="00510FA8">
        <w:rPr>
          <w:color w:val="000000" w:themeColor="text1"/>
          <w:szCs w:val="24"/>
        </w:rPr>
        <w:tab/>
        <w:t>Roveda 2005:</w:t>
      </w:r>
      <w:r w:rsidRPr="00510FA8">
        <w:rPr>
          <w:b/>
          <w:color w:val="000000" w:themeColor="text1"/>
          <w:szCs w:val="22"/>
          <w:lang w:val="en-US"/>
        </w:rPr>
        <w:t xml:space="preserve"> </w:t>
      </w:r>
      <w:r w:rsidRPr="00510FA8">
        <w:rPr>
          <w:color w:val="000000" w:themeColor="text1"/>
          <w:szCs w:val="22"/>
          <w:lang w:val="en-US"/>
        </w:rPr>
        <w:t>406, CD 10.0477</w:t>
      </w:r>
    </w:p>
    <w:p w14:paraId="517AA7C7" w14:textId="7B18D8B5" w:rsidR="00427010" w:rsidRPr="00510FA8" w:rsidRDefault="00427010" w:rsidP="00427010">
      <w:pPr>
        <w:pStyle w:val="hangingindent025"/>
        <w:tabs>
          <w:tab w:val="clear" w:pos="2880"/>
        </w:tabs>
        <w:spacing w:after="0"/>
        <w:jc w:val="left"/>
        <w:rPr>
          <w:color w:val="000000" w:themeColor="text1"/>
          <w:szCs w:val="22"/>
          <w:lang w:val="en-US"/>
        </w:rPr>
      </w:pPr>
      <w:r w:rsidRPr="00510FA8">
        <w:rPr>
          <w:color w:val="000000" w:themeColor="text1"/>
          <w:szCs w:val="22"/>
          <w:lang w:val="en-US"/>
        </w:rPr>
        <w:t xml:space="preserve">W </w:t>
      </w:r>
      <w:r w:rsidRPr="00510FA8">
        <w:rPr>
          <w:i/>
          <w:color w:val="000000" w:themeColor="text1"/>
          <w:szCs w:val="22"/>
          <w:lang w:val="en-US"/>
        </w:rPr>
        <w:t>gopura</w:t>
      </w:r>
      <w:r w:rsidRPr="00510FA8">
        <w:rPr>
          <w:color w:val="000000" w:themeColor="text1"/>
          <w:szCs w:val="22"/>
          <w:lang w:val="en-US"/>
        </w:rPr>
        <w:t xml:space="preserve"> 3, E door, half-pediment:</w:t>
      </w:r>
      <w:r w:rsidRPr="00510FA8">
        <w:rPr>
          <w:color w:val="000000" w:themeColor="text1"/>
          <w:szCs w:val="22"/>
          <w:lang w:val="en-US"/>
        </w:rPr>
        <w:br/>
        <w:t xml:space="preserve">Vālin fights Sugrīva: </w:t>
      </w:r>
      <w:r w:rsidRPr="00510FA8">
        <w:rPr>
          <w:color w:val="000000" w:themeColor="text1"/>
          <w:szCs w:val="24"/>
        </w:rPr>
        <w:tab/>
        <w:t>Roveda 2005:</w:t>
      </w:r>
      <w:r w:rsidRPr="00510FA8">
        <w:rPr>
          <w:b/>
          <w:color w:val="000000" w:themeColor="text1"/>
          <w:szCs w:val="22"/>
          <w:lang w:val="en-US"/>
        </w:rPr>
        <w:t xml:space="preserve"> </w:t>
      </w:r>
      <w:r w:rsidRPr="00510FA8">
        <w:rPr>
          <w:color w:val="000000" w:themeColor="text1"/>
          <w:szCs w:val="22"/>
          <w:lang w:val="en-US"/>
        </w:rPr>
        <w:t>130, 406, CD 10.0475 = 4.4.049</w:t>
      </w:r>
    </w:p>
    <w:p w14:paraId="033EA320" w14:textId="3132D7F1" w:rsidR="002773FA" w:rsidRPr="00510FA8" w:rsidRDefault="002773FA" w:rsidP="00427010">
      <w:pPr>
        <w:pStyle w:val="hangingindent025"/>
        <w:tabs>
          <w:tab w:val="clear" w:pos="2880"/>
        </w:tabs>
        <w:spacing w:after="0"/>
        <w:jc w:val="left"/>
        <w:rPr>
          <w:color w:val="000000" w:themeColor="text1"/>
          <w:szCs w:val="22"/>
          <w:lang w:val="en-US"/>
        </w:rPr>
      </w:pPr>
      <w:r w:rsidRPr="00510FA8">
        <w:rPr>
          <w:color w:val="000000" w:themeColor="text1"/>
          <w:szCs w:val="22"/>
        </w:rPr>
        <w:t>W complex:</w:t>
      </w:r>
      <w:r w:rsidRPr="00510FA8">
        <w:rPr>
          <w:color w:val="000000" w:themeColor="text1"/>
          <w:szCs w:val="22"/>
        </w:rPr>
        <w:br/>
      </w:r>
      <w:r w:rsidRPr="00510FA8">
        <w:rPr>
          <w:color w:val="000000" w:themeColor="text1"/>
          <w:szCs w:val="22"/>
          <w:lang w:val="en-US"/>
        </w:rPr>
        <w:t>Hanumān meets despairing Sītā:</w:t>
      </w:r>
      <w:r w:rsidRPr="00510FA8">
        <w:rPr>
          <w:color w:val="000000" w:themeColor="text1"/>
          <w:szCs w:val="24"/>
        </w:rPr>
        <w:tab/>
        <w:t>Roveda 2005:</w:t>
      </w:r>
      <w:r w:rsidRPr="00510FA8">
        <w:rPr>
          <w:color w:val="000000" w:themeColor="text1"/>
          <w:szCs w:val="22"/>
          <w:lang w:val="en-US"/>
        </w:rPr>
        <w:t xml:space="preserve"> 130-31, fig. 4.4.68</w:t>
      </w:r>
    </w:p>
    <w:p w14:paraId="06930DD3" w14:textId="571960FB" w:rsidR="00FD1E69" w:rsidRPr="00510FA8" w:rsidRDefault="00FD1E69" w:rsidP="00427010">
      <w:pPr>
        <w:pStyle w:val="hangingindent025"/>
        <w:tabs>
          <w:tab w:val="clear" w:pos="2880"/>
        </w:tabs>
        <w:spacing w:after="0"/>
        <w:jc w:val="left"/>
        <w:rPr>
          <w:color w:val="000000" w:themeColor="text1"/>
          <w:szCs w:val="22"/>
          <w:lang w:val="en-US"/>
        </w:rPr>
      </w:pPr>
      <w:r w:rsidRPr="00510FA8">
        <w:rPr>
          <w:color w:val="000000" w:themeColor="text1"/>
          <w:szCs w:val="22"/>
        </w:rPr>
        <w:lastRenderedPageBreak/>
        <w:t>N complex, W side:</w:t>
      </w:r>
      <w:r w:rsidRPr="00510FA8">
        <w:rPr>
          <w:color w:val="000000" w:themeColor="text1"/>
          <w:szCs w:val="22"/>
        </w:rPr>
        <w:br/>
      </w:r>
      <w:r w:rsidRPr="00510FA8">
        <w:rPr>
          <w:color w:val="000000" w:themeColor="text1"/>
          <w:szCs w:val="22"/>
          <w:lang w:val="en-US"/>
        </w:rPr>
        <w:t xml:space="preserve">Rāma, Sītā and Lakṣmaṇa return to Ayodhyā on </w:t>
      </w:r>
      <w:r w:rsidRPr="00510FA8">
        <w:rPr>
          <w:i/>
          <w:color w:val="000000" w:themeColor="text1"/>
          <w:szCs w:val="22"/>
          <w:lang w:val="en-US"/>
        </w:rPr>
        <w:t>haṃsa</w:t>
      </w:r>
      <w:r w:rsidRPr="00510FA8">
        <w:rPr>
          <w:color w:val="000000" w:themeColor="text1"/>
          <w:szCs w:val="22"/>
          <w:lang w:val="en-US"/>
        </w:rPr>
        <w:t xml:space="preserve">-borne </w:t>
      </w:r>
      <w:r w:rsidRPr="00510FA8">
        <w:rPr>
          <w:i/>
          <w:color w:val="000000" w:themeColor="text1"/>
          <w:szCs w:val="22"/>
          <w:lang w:val="en-US"/>
        </w:rPr>
        <w:t>puṣpaka</w:t>
      </w:r>
      <w:r w:rsidRPr="00510FA8">
        <w:rPr>
          <w:color w:val="000000" w:themeColor="text1"/>
          <w:szCs w:val="22"/>
          <w:lang w:val="en-US"/>
        </w:rPr>
        <w:t>:</w:t>
      </w:r>
      <w:r w:rsidRPr="00510FA8">
        <w:rPr>
          <w:color w:val="000000" w:themeColor="text1"/>
          <w:szCs w:val="22"/>
          <w:lang w:val="en-US"/>
        </w:rPr>
        <w:br/>
      </w:r>
      <w:r w:rsidRPr="00510FA8">
        <w:rPr>
          <w:color w:val="000000" w:themeColor="text1"/>
          <w:szCs w:val="24"/>
        </w:rPr>
        <w:tab/>
        <w:t>Roveda 2005:</w:t>
      </w:r>
      <w:r w:rsidRPr="00510FA8">
        <w:rPr>
          <w:color w:val="000000" w:themeColor="text1"/>
          <w:szCs w:val="22"/>
          <w:lang w:val="en-US"/>
        </w:rPr>
        <w:t xml:space="preserve"> 141, 143, fig. 4.4.110</w:t>
      </w:r>
    </w:p>
    <w:p w14:paraId="2634B98A" w14:textId="77777777" w:rsidR="000B4C2E" w:rsidRPr="00510FA8" w:rsidRDefault="000B4C2E" w:rsidP="000B4C2E">
      <w:pPr>
        <w:pStyle w:val="hangingindent025"/>
        <w:tabs>
          <w:tab w:val="clear" w:pos="2880"/>
        </w:tabs>
        <w:spacing w:after="0"/>
        <w:jc w:val="left"/>
        <w:rPr>
          <w:color w:val="000000" w:themeColor="text1"/>
          <w:szCs w:val="22"/>
        </w:rPr>
      </w:pPr>
      <w:r w:rsidRPr="00510FA8">
        <w:rPr>
          <w:color w:val="000000" w:themeColor="text1"/>
          <w:szCs w:val="22"/>
        </w:rPr>
        <w:t>detached lintel, Hanumān offers ring to despairing Sītā</w:t>
      </w:r>
      <w:r w:rsidRPr="00510FA8">
        <w:rPr>
          <w:color w:val="000000" w:themeColor="text1"/>
          <w:szCs w:val="22"/>
        </w:rPr>
        <w:tab/>
        <w:t>Roveda 2005: 130-31</w:t>
      </w:r>
      <w:r w:rsidRPr="00510FA8">
        <w:rPr>
          <w:color w:val="000000" w:themeColor="text1"/>
          <w:szCs w:val="22"/>
          <w:lang w:val="en-US"/>
        </w:rPr>
        <w:t>, fig. 4.4.67</w:t>
      </w:r>
    </w:p>
    <w:p w14:paraId="4FBE99E8" w14:textId="233E18A0" w:rsidR="000B4C2E" w:rsidRPr="00510FA8" w:rsidRDefault="000B4C2E" w:rsidP="000B4C2E">
      <w:pPr>
        <w:pStyle w:val="hangingindent025"/>
        <w:tabs>
          <w:tab w:val="clear" w:pos="2880"/>
        </w:tabs>
        <w:spacing w:after="0"/>
        <w:jc w:val="left"/>
        <w:rPr>
          <w:color w:val="000000" w:themeColor="text1"/>
          <w:szCs w:val="22"/>
        </w:rPr>
      </w:pPr>
      <w:r w:rsidRPr="00510FA8">
        <w:rPr>
          <w:color w:val="000000" w:themeColor="text1"/>
          <w:szCs w:val="22"/>
        </w:rPr>
        <w:t xml:space="preserve">detached lintel, </w:t>
      </w:r>
      <w:r w:rsidR="005D50AF" w:rsidRPr="00510FA8">
        <w:rPr>
          <w:color w:val="000000" w:themeColor="text1"/>
          <w:szCs w:val="22"/>
          <w:lang w:val="en-US"/>
        </w:rPr>
        <w:t>standing on shoulders of a vānara, Rāma shoots at Rāvaṇa:</w:t>
      </w:r>
      <w:r w:rsidR="005D50AF" w:rsidRPr="00510FA8">
        <w:rPr>
          <w:color w:val="000000" w:themeColor="text1"/>
          <w:szCs w:val="22"/>
          <w:lang w:val="en-US"/>
        </w:rPr>
        <w:tab/>
      </w:r>
      <w:r w:rsidR="005D50AF" w:rsidRPr="00510FA8">
        <w:rPr>
          <w:color w:val="000000" w:themeColor="text1"/>
          <w:szCs w:val="24"/>
        </w:rPr>
        <w:tab/>
        <w:t>Roveda 2005:</w:t>
      </w:r>
      <w:r w:rsidR="005D50AF" w:rsidRPr="00510FA8">
        <w:rPr>
          <w:color w:val="000000" w:themeColor="text1"/>
          <w:szCs w:val="22"/>
          <w:lang w:val="en-US"/>
        </w:rPr>
        <w:t xml:space="preserve"> 136, fig. 4.4.9</w:t>
      </w:r>
    </w:p>
    <w:p w14:paraId="2F4B8B25" w14:textId="048A24BE" w:rsidR="00BE3143" w:rsidRPr="00510FA8" w:rsidRDefault="00B04552" w:rsidP="00427010">
      <w:pPr>
        <w:pStyle w:val="hangingindent025"/>
        <w:tabs>
          <w:tab w:val="clear" w:pos="2880"/>
        </w:tabs>
        <w:spacing w:before="80" w:after="0"/>
        <w:rPr>
          <w:color w:val="000000" w:themeColor="text1"/>
          <w:szCs w:val="22"/>
        </w:rPr>
      </w:pPr>
      <w:r w:rsidRPr="00510FA8">
        <w:rPr>
          <w:color w:val="000000" w:themeColor="text1"/>
          <w:szCs w:val="22"/>
        </w:rPr>
        <w:t>stele inscription</w:t>
      </w:r>
      <w:r w:rsidR="008E1B60" w:rsidRPr="00510FA8">
        <w:rPr>
          <w:color w:val="000000" w:themeColor="text1"/>
          <w:szCs w:val="22"/>
        </w:rPr>
        <w:t xml:space="preserve"> (K.908</w:t>
      </w:r>
      <w:r w:rsidR="00DD218E" w:rsidRPr="00510FA8">
        <w:rPr>
          <w:color w:val="000000" w:themeColor="text1"/>
          <w:szCs w:val="22"/>
        </w:rPr>
        <w:t xml:space="preserve"> of 1191</w:t>
      </w:r>
      <w:r w:rsidR="008E1B60" w:rsidRPr="00510FA8">
        <w:rPr>
          <w:color w:val="000000" w:themeColor="text1"/>
          <w:szCs w:val="22"/>
        </w:rPr>
        <w:t>)</w:t>
      </w:r>
      <w:r w:rsidRPr="00510FA8">
        <w:rPr>
          <w:color w:val="000000" w:themeColor="text1"/>
          <w:szCs w:val="22"/>
        </w:rPr>
        <w:t xml:space="preserve"> lik</w:t>
      </w:r>
      <w:r w:rsidR="00DD218E" w:rsidRPr="00510FA8">
        <w:rPr>
          <w:color w:val="000000" w:themeColor="text1"/>
          <w:szCs w:val="22"/>
        </w:rPr>
        <w:t>ens</w:t>
      </w:r>
      <w:r w:rsidRPr="00510FA8">
        <w:rPr>
          <w:color w:val="000000" w:themeColor="text1"/>
          <w:szCs w:val="22"/>
        </w:rPr>
        <w:t xml:space="preserve"> Jayavarman VII to Rāma</w:t>
      </w:r>
      <w:r w:rsidR="00924636" w:rsidRPr="00510FA8">
        <w:rPr>
          <w:color w:val="000000" w:themeColor="text1"/>
          <w:szCs w:val="22"/>
        </w:rPr>
        <w:t xml:space="preserve"> (A57-58)</w:t>
      </w:r>
      <w:r w:rsidR="003C677C" w:rsidRPr="00510FA8">
        <w:rPr>
          <w:color w:val="000000" w:themeColor="text1"/>
          <w:szCs w:val="22"/>
        </w:rPr>
        <w:t xml:space="preserve"> for building a </w:t>
      </w:r>
      <w:r w:rsidR="003C677C" w:rsidRPr="00510FA8">
        <w:rPr>
          <w:i/>
          <w:color w:val="000000" w:themeColor="text1"/>
          <w:szCs w:val="22"/>
        </w:rPr>
        <w:t xml:space="preserve">caṅkrama </w:t>
      </w:r>
      <w:r w:rsidR="003C677C" w:rsidRPr="00510FA8">
        <w:rPr>
          <w:color w:val="000000" w:themeColor="text1"/>
          <w:szCs w:val="22"/>
        </w:rPr>
        <w:t>(causeway)</w:t>
      </w:r>
      <w:r w:rsidR="001F5093" w:rsidRPr="00510FA8">
        <w:rPr>
          <w:color w:val="000000" w:themeColor="text1"/>
          <w:szCs w:val="22"/>
        </w:rPr>
        <w:t xml:space="preserve"> and allud</w:t>
      </w:r>
      <w:r w:rsidR="00DD218E" w:rsidRPr="00510FA8">
        <w:rPr>
          <w:color w:val="000000" w:themeColor="text1"/>
          <w:szCs w:val="22"/>
        </w:rPr>
        <w:t>es</w:t>
      </w:r>
      <w:r w:rsidR="001F5093" w:rsidRPr="00510FA8">
        <w:rPr>
          <w:color w:val="000000" w:themeColor="text1"/>
          <w:szCs w:val="22"/>
        </w:rPr>
        <w:t xml:space="preserve"> to</w:t>
      </w:r>
      <w:r w:rsidR="003C677C" w:rsidRPr="00510FA8">
        <w:rPr>
          <w:color w:val="000000" w:themeColor="text1"/>
          <w:szCs w:val="22"/>
        </w:rPr>
        <w:t xml:space="preserve"> R. + L. in </w:t>
      </w:r>
      <w:r w:rsidR="003C677C" w:rsidRPr="00510FA8">
        <w:rPr>
          <w:i/>
          <w:color w:val="000000" w:themeColor="text1"/>
          <w:szCs w:val="22"/>
        </w:rPr>
        <w:t>nāgapāśa</w:t>
      </w:r>
      <w:r w:rsidR="000D7A10" w:rsidRPr="00510FA8">
        <w:rPr>
          <w:color w:val="000000" w:themeColor="text1"/>
          <w:szCs w:val="22"/>
        </w:rPr>
        <w:t xml:space="preserve"> </w:t>
      </w:r>
      <w:r w:rsidR="003C2AF7" w:rsidRPr="00510FA8">
        <w:rPr>
          <w:color w:val="000000" w:themeColor="text1"/>
          <w:szCs w:val="22"/>
        </w:rPr>
        <w:t>(A60</w:t>
      </w:r>
      <w:r w:rsidR="00F776B7" w:rsidRPr="00510FA8">
        <w:rPr>
          <w:color w:val="000000" w:themeColor="text1"/>
          <w:szCs w:val="22"/>
        </w:rPr>
        <w:t>) and Daśaratha descending from heaven briefly</w:t>
      </w:r>
      <w:r w:rsidR="000D7A10" w:rsidRPr="00510FA8">
        <w:rPr>
          <w:color w:val="000000" w:themeColor="text1"/>
          <w:szCs w:val="22"/>
        </w:rPr>
        <w:t xml:space="preserve"> </w:t>
      </w:r>
      <w:r w:rsidR="00F776B7" w:rsidRPr="00510FA8">
        <w:rPr>
          <w:color w:val="000000" w:themeColor="text1"/>
          <w:szCs w:val="22"/>
        </w:rPr>
        <w:t>(</w:t>
      </w:r>
      <w:r w:rsidR="000D7A10" w:rsidRPr="00510FA8">
        <w:rPr>
          <w:color w:val="000000" w:themeColor="text1"/>
          <w:szCs w:val="22"/>
        </w:rPr>
        <w:t>A 61</w:t>
      </w:r>
      <w:r w:rsidR="00F776B7" w:rsidRPr="00510FA8">
        <w:rPr>
          <w:color w:val="000000" w:themeColor="text1"/>
          <w:szCs w:val="22"/>
        </w:rPr>
        <w:t>)</w:t>
      </w:r>
    </w:p>
    <w:p w14:paraId="67269F59" w14:textId="2F27953C" w:rsidR="003335B5" w:rsidRPr="00510FA8" w:rsidRDefault="003335B5" w:rsidP="000538CF">
      <w:pPr>
        <w:pStyle w:val="hangingindent025"/>
        <w:tabs>
          <w:tab w:val="clear" w:pos="2880"/>
        </w:tabs>
        <w:spacing w:after="0"/>
        <w:rPr>
          <w:color w:val="000000" w:themeColor="text1"/>
          <w:szCs w:val="22"/>
        </w:rPr>
      </w:pPr>
    </w:p>
    <w:p w14:paraId="436739E6" w14:textId="28CB34DE" w:rsidR="004F2A46" w:rsidRPr="00FF57D7" w:rsidRDefault="004F2A46" w:rsidP="00B928BB">
      <w:pPr>
        <w:pStyle w:val="hangingindent025"/>
        <w:keepNext/>
        <w:tabs>
          <w:tab w:val="clear" w:pos="2880"/>
        </w:tabs>
        <w:spacing w:after="0"/>
        <w:jc w:val="left"/>
        <w:rPr>
          <w:color w:val="000000" w:themeColor="text1"/>
          <w:szCs w:val="22"/>
          <w:lang w:val="en-US"/>
        </w:rPr>
      </w:pPr>
      <w:r w:rsidRPr="00510FA8">
        <w:rPr>
          <w:b/>
          <w:color w:val="000000" w:themeColor="text1"/>
          <w:szCs w:val="22"/>
          <w:lang w:val="en-US"/>
        </w:rPr>
        <w:t>Ta Prohm (end 12th century)</w:t>
      </w:r>
      <w:r w:rsidR="00FF57D7">
        <w:rPr>
          <w:color w:val="000000" w:themeColor="text1"/>
          <w:szCs w:val="22"/>
          <w:lang w:val="en-US"/>
        </w:rPr>
        <w:t>, c. 1 km E of Angkor Thom, on S edge of East</w:t>
      </w:r>
      <w:r w:rsidR="007B2F52">
        <w:rPr>
          <w:color w:val="000000" w:themeColor="text1"/>
          <w:szCs w:val="22"/>
          <w:lang w:val="en-US"/>
        </w:rPr>
        <w:t>/Thnal</w:t>
      </w:r>
      <w:r w:rsidR="00FF57D7">
        <w:rPr>
          <w:color w:val="000000" w:themeColor="text1"/>
          <w:szCs w:val="22"/>
          <w:lang w:val="en-US"/>
        </w:rPr>
        <w:t xml:space="preserve"> Baray</w:t>
      </w:r>
      <w:r w:rsidR="00372008">
        <w:rPr>
          <w:color w:val="000000" w:themeColor="text1"/>
          <w:szCs w:val="22"/>
          <w:lang w:val="en-US"/>
        </w:rPr>
        <w:t>; stele give</w:t>
      </w:r>
      <w:r w:rsidR="00630CDD">
        <w:rPr>
          <w:color w:val="000000" w:themeColor="text1"/>
          <w:szCs w:val="22"/>
          <w:lang w:val="en-US"/>
        </w:rPr>
        <w:t>s date of 1186 in reign of Jayavarman VII</w:t>
      </w:r>
    </w:p>
    <w:p w14:paraId="1C94FC63" w14:textId="511A5455" w:rsidR="00B85EA1" w:rsidRPr="00510FA8" w:rsidRDefault="004F2A46" w:rsidP="004F2A46">
      <w:pPr>
        <w:pStyle w:val="hangingindent025"/>
        <w:tabs>
          <w:tab w:val="clear" w:pos="2880"/>
        </w:tabs>
        <w:spacing w:after="0"/>
        <w:jc w:val="left"/>
        <w:rPr>
          <w:color w:val="000000" w:themeColor="text1"/>
          <w:szCs w:val="22"/>
          <w:lang w:val="en-US"/>
        </w:rPr>
      </w:pPr>
      <w:r w:rsidRPr="00510FA8">
        <w:rPr>
          <w:color w:val="000000" w:themeColor="text1"/>
          <w:szCs w:val="22"/>
          <w:lang w:val="en-US"/>
        </w:rPr>
        <w:t>W gate</w:t>
      </w:r>
      <w:r w:rsidRPr="00510FA8">
        <w:rPr>
          <w:color w:val="000000" w:themeColor="text1"/>
          <w:szCs w:val="24"/>
        </w:rPr>
        <w:t>:</w:t>
      </w:r>
      <w:r w:rsidRPr="00510FA8">
        <w:rPr>
          <w:color w:val="000000" w:themeColor="text1"/>
          <w:szCs w:val="24"/>
        </w:rPr>
        <w:br/>
      </w:r>
      <w:r w:rsidR="00B85EA1" w:rsidRPr="00510FA8">
        <w:rPr>
          <w:color w:val="000000" w:themeColor="text1"/>
          <w:szCs w:val="24"/>
        </w:rPr>
        <w:t>Dundubhi and Vālin fighting</w:t>
      </w:r>
      <w:r w:rsidRPr="00510FA8">
        <w:rPr>
          <w:color w:val="000000" w:themeColor="text1"/>
          <w:szCs w:val="24"/>
        </w:rPr>
        <w:tab/>
      </w:r>
      <w:r w:rsidRPr="00510FA8">
        <w:rPr>
          <w:color w:val="000000" w:themeColor="text1"/>
          <w:szCs w:val="22"/>
          <w:lang w:val="en-US"/>
        </w:rPr>
        <w:t>Roveda 2010a: 130, fig.14;</w:t>
      </w:r>
      <w:r w:rsidR="00B85EA1" w:rsidRPr="00510FA8">
        <w:rPr>
          <w:color w:val="000000" w:themeColor="text1"/>
          <w:szCs w:val="24"/>
        </w:rPr>
        <w:t xml:space="preserve"> Krishnan 2010: 130</w:t>
      </w:r>
      <w:r w:rsidRPr="00510FA8">
        <w:rPr>
          <w:color w:val="000000" w:themeColor="text1"/>
          <w:szCs w:val="24"/>
        </w:rPr>
        <w:br/>
      </w:r>
      <w:r w:rsidRPr="00510FA8">
        <w:rPr>
          <w:color w:val="000000" w:themeColor="text1"/>
          <w:szCs w:val="22"/>
          <w:lang w:val="en-US"/>
        </w:rPr>
        <w:t>Kabandha grasps Rāma and Lakṣmaṇa by the legs:</w:t>
      </w:r>
      <w:r w:rsidRPr="00510FA8">
        <w:rPr>
          <w:b/>
          <w:i/>
          <w:color w:val="000000" w:themeColor="text1"/>
          <w:szCs w:val="22"/>
          <w:lang w:val="en-US"/>
        </w:rPr>
        <w:tab/>
      </w:r>
      <w:r w:rsidRPr="00510FA8">
        <w:rPr>
          <w:color w:val="000000" w:themeColor="text1"/>
          <w:szCs w:val="22"/>
          <w:lang w:val="en-US"/>
        </w:rPr>
        <w:t>Roveda 2005: 124, fig. 4.4.34</w:t>
      </w:r>
    </w:p>
    <w:p w14:paraId="7CB9CA62" w14:textId="77777777" w:rsidR="00B85EA1" w:rsidRPr="00510FA8" w:rsidRDefault="00B85EA1" w:rsidP="000538CF">
      <w:pPr>
        <w:pStyle w:val="hangingindent025"/>
        <w:tabs>
          <w:tab w:val="clear" w:pos="2880"/>
        </w:tabs>
        <w:spacing w:after="0"/>
        <w:rPr>
          <w:color w:val="000000" w:themeColor="text1"/>
          <w:szCs w:val="22"/>
        </w:rPr>
      </w:pPr>
    </w:p>
    <w:p w14:paraId="4FBBFE43" w14:textId="0848D7DB" w:rsidR="003335B5" w:rsidRPr="00510FA8" w:rsidRDefault="003335B5" w:rsidP="00473C1E">
      <w:pPr>
        <w:pStyle w:val="hangingindent025"/>
        <w:tabs>
          <w:tab w:val="clear" w:pos="2880"/>
        </w:tabs>
        <w:spacing w:after="0"/>
        <w:jc w:val="left"/>
        <w:outlineLvl w:val="0"/>
        <w:rPr>
          <w:b/>
          <w:color w:val="000000" w:themeColor="text1"/>
          <w:szCs w:val="22"/>
        </w:rPr>
      </w:pPr>
      <w:r w:rsidRPr="00510FA8">
        <w:rPr>
          <w:b/>
          <w:color w:val="000000" w:themeColor="text1"/>
          <w:szCs w:val="22"/>
        </w:rPr>
        <w:t>Preah Pithu</w:t>
      </w:r>
      <w:r w:rsidRPr="00510FA8">
        <w:rPr>
          <w:b/>
          <w:i/>
          <w:color w:val="000000" w:themeColor="text1"/>
          <w:szCs w:val="22"/>
        </w:rPr>
        <w:t xml:space="preserve"> </w:t>
      </w:r>
      <w:r w:rsidRPr="00510FA8">
        <w:rPr>
          <w:b/>
          <w:color w:val="000000" w:themeColor="text1"/>
          <w:szCs w:val="22"/>
        </w:rPr>
        <w:t>(12th-13th C</w:t>
      </w:r>
      <w:r w:rsidR="00FF57D7">
        <w:rPr>
          <w:b/>
          <w:color w:val="000000" w:themeColor="text1"/>
          <w:szCs w:val="22"/>
        </w:rPr>
        <w:t>)</w:t>
      </w:r>
      <w:r w:rsidR="00FF57D7">
        <w:rPr>
          <w:color w:val="000000" w:themeColor="text1"/>
          <w:szCs w:val="22"/>
        </w:rPr>
        <w:t>,</w:t>
      </w:r>
      <w:r w:rsidR="001E1B19" w:rsidRPr="00510FA8">
        <w:rPr>
          <w:b/>
          <w:color w:val="000000" w:themeColor="text1"/>
          <w:szCs w:val="22"/>
        </w:rPr>
        <w:t xml:space="preserve"> </w:t>
      </w:r>
      <w:r w:rsidR="00FF57D7">
        <w:rPr>
          <w:color w:val="000000" w:themeColor="text1"/>
          <w:szCs w:val="22"/>
        </w:rPr>
        <w:t>group of 5 temples, NE of the Bayon</w:t>
      </w:r>
    </w:p>
    <w:p w14:paraId="7ABA55B9" w14:textId="516B1B58" w:rsidR="00FD1E69" w:rsidRPr="00510FA8" w:rsidRDefault="00FD1E69" w:rsidP="00473C1E">
      <w:pPr>
        <w:pStyle w:val="hangingindent025"/>
        <w:tabs>
          <w:tab w:val="clear" w:pos="2880"/>
        </w:tabs>
        <w:spacing w:after="0"/>
        <w:jc w:val="left"/>
        <w:outlineLvl w:val="0"/>
        <w:rPr>
          <w:color w:val="000000" w:themeColor="text1"/>
          <w:szCs w:val="22"/>
        </w:rPr>
      </w:pPr>
      <w:r w:rsidRPr="00510FA8">
        <w:rPr>
          <w:color w:val="000000" w:themeColor="text1"/>
          <w:szCs w:val="22"/>
        </w:rPr>
        <w:t>temple ‘U’:</w:t>
      </w:r>
      <w:r w:rsidRPr="00510FA8">
        <w:rPr>
          <w:color w:val="000000" w:themeColor="text1"/>
          <w:szCs w:val="22"/>
        </w:rPr>
        <w:br/>
      </w:r>
      <w:r w:rsidRPr="00510FA8">
        <w:rPr>
          <w:color w:val="000000" w:themeColor="text1"/>
          <w:szCs w:val="24"/>
        </w:rPr>
        <w:t>suitor test: archer aims at high target:</w:t>
      </w:r>
      <w:r w:rsidRPr="00510FA8">
        <w:rPr>
          <w:color w:val="000000" w:themeColor="text1"/>
          <w:szCs w:val="24"/>
        </w:rPr>
        <w:tab/>
        <w:t>Roveda 2005:</w:t>
      </w:r>
      <w:r w:rsidRPr="00510FA8">
        <w:rPr>
          <w:color w:val="000000" w:themeColor="text1"/>
          <w:szCs w:val="22"/>
          <w:lang w:val="en-US"/>
        </w:rPr>
        <w:t xml:space="preserve"> 118-19, fig. 4.4.11</w:t>
      </w:r>
    </w:p>
    <w:p w14:paraId="481BEC1A" w14:textId="2131E202" w:rsidR="003335B5" w:rsidRPr="00510FA8" w:rsidRDefault="003C3BE8" w:rsidP="003335B5">
      <w:pPr>
        <w:pStyle w:val="hangingindent025"/>
        <w:tabs>
          <w:tab w:val="clear" w:pos="2880"/>
        </w:tabs>
        <w:spacing w:after="0"/>
        <w:jc w:val="left"/>
        <w:rPr>
          <w:color w:val="000000" w:themeColor="text1"/>
          <w:szCs w:val="22"/>
        </w:rPr>
      </w:pPr>
      <w:r w:rsidRPr="00510FA8">
        <w:rPr>
          <w:color w:val="000000" w:themeColor="text1"/>
          <w:szCs w:val="22"/>
        </w:rPr>
        <w:t>temple Y:</w:t>
      </w:r>
      <w:r w:rsidRPr="00510FA8">
        <w:rPr>
          <w:color w:val="000000" w:themeColor="text1"/>
          <w:szCs w:val="22"/>
        </w:rPr>
        <w:br/>
        <w:t>fight between Vālin and Sugrīva; battle for Laṅkā</w:t>
      </w:r>
      <w:r w:rsidR="00FD1E69" w:rsidRPr="00510FA8">
        <w:rPr>
          <w:color w:val="000000" w:themeColor="text1"/>
          <w:szCs w:val="22"/>
        </w:rPr>
        <w:t>:</w:t>
      </w:r>
      <w:r w:rsidRPr="00510FA8">
        <w:rPr>
          <w:color w:val="000000" w:themeColor="text1"/>
          <w:szCs w:val="22"/>
        </w:rPr>
        <w:tab/>
        <w:t>Roveda 2005: 451</w:t>
      </w:r>
    </w:p>
    <w:p w14:paraId="11B81C14" w14:textId="1061A761" w:rsidR="00FD1E69" w:rsidRPr="00510FA8" w:rsidRDefault="00FD1E69" w:rsidP="003335B5">
      <w:pPr>
        <w:pStyle w:val="hangingindent025"/>
        <w:tabs>
          <w:tab w:val="clear" w:pos="2880"/>
        </w:tabs>
        <w:spacing w:after="0"/>
        <w:jc w:val="left"/>
        <w:rPr>
          <w:color w:val="000000" w:themeColor="text1"/>
          <w:szCs w:val="22"/>
        </w:rPr>
      </w:pPr>
      <w:r w:rsidRPr="00510FA8">
        <w:rPr>
          <w:color w:val="000000" w:themeColor="text1"/>
          <w:szCs w:val="24"/>
        </w:rPr>
        <w:tab/>
        <w:t>Vālin fights Sugrīva; Rāma shoots at Vālin:</w:t>
      </w:r>
      <w:r w:rsidRPr="00510FA8">
        <w:rPr>
          <w:color w:val="000000" w:themeColor="text1"/>
          <w:szCs w:val="24"/>
        </w:rPr>
        <w:tab/>
        <w:t>Roveda 2005:</w:t>
      </w:r>
      <w:r w:rsidRPr="00510FA8">
        <w:rPr>
          <w:color w:val="000000" w:themeColor="text1"/>
          <w:szCs w:val="22"/>
          <w:lang w:val="en-US"/>
        </w:rPr>
        <w:t xml:space="preserve"> 128, 130, fig. 4.4.50</w:t>
      </w:r>
    </w:p>
    <w:p w14:paraId="0025E75B" w14:textId="77777777" w:rsidR="00BE3143" w:rsidRPr="00510FA8" w:rsidRDefault="00BE3143" w:rsidP="000538CF">
      <w:pPr>
        <w:pStyle w:val="hangingindent025"/>
        <w:tabs>
          <w:tab w:val="clear" w:pos="2880"/>
        </w:tabs>
        <w:spacing w:after="0"/>
        <w:rPr>
          <w:color w:val="000000" w:themeColor="text1"/>
          <w:szCs w:val="22"/>
        </w:rPr>
      </w:pPr>
    </w:p>
    <w:p w14:paraId="49294A87" w14:textId="77777777" w:rsidR="00BE3143" w:rsidRPr="00510FA8" w:rsidRDefault="00BE3143" w:rsidP="008F2CD1">
      <w:pPr>
        <w:pStyle w:val="hangingindent025"/>
        <w:keepNext/>
        <w:tabs>
          <w:tab w:val="clear" w:pos="2880"/>
        </w:tabs>
        <w:spacing w:after="0"/>
        <w:jc w:val="left"/>
        <w:outlineLvl w:val="0"/>
        <w:rPr>
          <w:b/>
          <w:color w:val="000000" w:themeColor="text1"/>
          <w:szCs w:val="22"/>
        </w:rPr>
      </w:pPr>
      <w:r w:rsidRPr="00510FA8">
        <w:rPr>
          <w:b/>
          <w:color w:val="000000" w:themeColor="text1"/>
          <w:szCs w:val="22"/>
        </w:rPr>
        <w:t>Thommanon (end 11th—1st half 12th C)</w:t>
      </w:r>
    </w:p>
    <w:p w14:paraId="7EABB411" w14:textId="7C1A6B3A" w:rsidR="008F2CD1" w:rsidRPr="00510FA8" w:rsidRDefault="008F2CD1" w:rsidP="008F2CD1">
      <w:pPr>
        <w:pStyle w:val="hangingindent025"/>
        <w:tabs>
          <w:tab w:val="clear" w:pos="2880"/>
        </w:tabs>
        <w:spacing w:after="0"/>
        <w:jc w:val="left"/>
        <w:rPr>
          <w:i/>
          <w:color w:val="000000" w:themeColor="text1"/>
          <w:szCs w:val="22"/>
        </w:rPr>
      </w:pPr>
      <w:r w:rsidRPr="00510FA8">
        <w:rPr>
          <w:i/>
          <w:color w:val="000000" w:themeColor="text1"/>
          <w:szCs w:val="24"/>
        </w:rPr>
        <w:t>maṇḍapa</w:t>
      </w:r>
      <w:r w:rsidRPr="00510FA8">
        <w:rPr>
          <w:color w:val="000000" w:themeColor="text1"/>
          <w:szCs w:val="24"/>
        </w:rPr>
        <w:t>, S façade, pediment:</w:t>
      </w:r>
      <w:r w:rsidRPr="00510FA8">
        <w:rPr>
          <w:color w:val="000000" w:themeColor="text1"/>
          <w:szCs w:val="24"/>
        </w:rPr>
        <w:br/>
      </w:r>
      <w:r w:rsidRPr="00510FA8">
        <w:rPr>
          <w:color w:val="000000" w:themeColor="text1"/>
          <w:szCs w:val="22"/>
          <w:lang w:val="en-US"/>
        </w:rPr>
        <w:t>Rāvaṇa shakes Kailāsa; Śiva presses foot on Rāvaṇa’s head [</w:t>
      </w:r>
      <w:r w:rsidRPr="00510FA8">
        <w:rPr>
          <w:i/>
          <w:color w:val="000000" w:themeColor="text1"/>
          <w:szCs w:val="22"/>
          <w:lang w:val="en-US"/>
        </w:rPr>
        <w:t>back view</w:t>
      </w:r>
      <w:r w:rsidRPr="00510FA8">
        <w:rPr>
          <w:color w:val="000000" w:themeColor="text1"/>
          <w:szCs w:val="22"/>
          <w:lang w:val="en-US"/>
        </w:rPr>
        <w:t>]:</w:t>
      </w:r>
      <w:r w:rsidRPr="00510FA8">
        <w:rPr>
          <w:color w:val="000000" w:themeColor="text1"/>
          <w:szCs w:val="22"/>
          <w:lang w:val="en-US"/>
        </w:rPr>
        <w:tab/>
      </w:r>
      <w:r w:rsidRPr="00510FA8">
        <w:rPr>
          <w:color w:val="000000" w:themeColor="text1"/>
        </w:rPr>
        <w:tab/>
        <w:t xml:space="preserve">Roveda 2005: 160, 162, </w:t>
      </w:r>
      <w:r w:rsidRPr="00510FA8">
        <w:rPr>
          <w:color w:val="000000" w:themeColor="text1"/>
          <w:szCs w:val="24"/>
        </w:rPr>
        <w:t xml:space="preserve">371, </w:t>
      </w:r>
      <w:r w:rsidRPr="00510FA8">
        <w:rPr>
          <w:color w:val="000000" w:themeColor="text1"/>
        </w:rPr>
        <w:t>fig. 4.5.52</w:t>
      </w:r>
    </w:p>
    <w:p w14:paraId="501CE6EC" w14:textId="6E10341A" w:rsidR="00BE3143" w:rsidRPr="00510FA8" w:rsidRDefault="00BE3143" w:rsidP="008F2CD1">
      <w:pPr>
        <w:pStyle w:val="hangingindent025"/>
        <w:tabs>
          <w:tab w:val="clear" w:pos="2880"/>
        </w:tabs>
        <w:spacing w:after="0"/>
        <w:jc w:val="left"/>
        <w:rPr>
          <w:color w:val="000000" w:themeColor="text1"/>
          <w:szCs w:val="22"/>
        </w:rPr>
      </w:pPr>
      <w:r w:rsidRPr="00510FA8">
        <w:rPr>
          <w:i/>
          <w:color w:val="000000" w:themeColor="text1"/>
          <w:szCs w:val="22"/>
        </w:rPr>
        <w:t>maṇḍapa</w:t>
      </w:r>
      <w:r w:rsidRPr="00510FA8">
        <w:rPr>
          <w:color w:val="000000" w:themeColor="text1"/>
          <w:szCs w:val="22"/>
        </w:rPr>
        <w:t>, E door, lintel:</w:t>
      </w:r>
    </w:p>
    <w:p w14:paraId="123035B6" w14:textId="77777777" w:rsidR="006E64FA" w:rsidRPr="00510FA8" w:rsidRDefault="00BE3143" w:rsidP="008F2CD1">
      <w:pPr>
        <w:pStyle w:val="hangingindent025"/>
        <w:tabs>
          <w:tab w:val="clear" w:pos="2880"/>
        </w:tabs>
        <w:spacing w:after="0"/>
        <w:jc w:val="left"/>
        <w:rPr>
          <w:color w:val="000000" w:themeColor="text1"/>
          <w:szCs w:val="22"/>
        </w:rPr>
      </w:pPr>
      <w:r w:rsidRPr="00510FA8">
        <w:rPr>
          <w:color w:val="000000" w:themeColor="text1"/>
          <w:szCs w:val="22"/>
        </w:rPr>
        <w:tab/>
        <w:t>Rm scene</w:t>
      </w:r>
      <w:r w:rsidR="00AE0D34" w:rsidRPr="00510FA8">
        <w:rPr>
          <w:color w:val="000000" w:themeColor="text1"/>
          <w:szCs w:val="22"/>
        </w:rPr>
        <w:t xml:space="preserve">: Sītā in </w:t>
      </w:r>
      <w:r w:rsidR="00AE0D34" w:rsidRPr="00510FA8">
        <w:rPr>
          <w:i/>
          <w:color w:val="000000" w:themeColor="text1"/>
          <w:szCs w:val="22"/>
        </w:rPr>
        <w:t>aśokavana</w:t>
      </w:r>
      <w:r w:rsidR="00AE0D34" w:rsidRPr="00510FA8">
        <w:rPr>
          <w:color w:val="000000" w:themeColor="text1"/>
          <w:szCs w:val="22"/>
        </w:rPr>
        <w:t xml:space="preserve"> guarded by 2 </w:t>
      </w:r>
      <w:r w:rsidR="00AE0D34" w:rsidRPr="00510FA8">
        <w:rPr>
          <w:i/>
          <w:color w:val="000000" w:themeColor="text1"/>
          <w:szCs w:val="22"/>
        </w:rPr>
        <w:t>rākṣasīs</w:t>
      </w:r>
      <w:r w:rsidR="00F6052F" w:rsidRPr="00510FA8">
        <w:rPr>
          <w:color w:val="000000" w:themeColor="text1"/>
          <w:szCs w:val="22"/>
        </w:rPr>
        <w:t xml:space="preserve"> (Sunnary 1972: 158-59)</w:t>
      </w:r>
      <w:r w:rsidRPr="00510FA8">
        <w:rPr>
          <w:color w:val="000000" w:themeColor="text1"/>
          <w:szCs w:val="22"/>
        </w:rPr>
        <w:tab/>
        <w:t>Laur 2002</w:t>
      </w:r>
    </w:p>
    <w:p w14:paraId="2FF0EF06" w14:textId="340D43F2" w:rsidR="004138EA" w:rsidRPr="00510FA8" w:rsidRDefault="006E64FA" w:rsidP="008F2CD1">
      <w:pPr>
        <w:pStyle w:val="hangingindent025"/>
        <w:tabs>
          <w:tab w:val="clear" w:pos="2880"/>
        </w:tabs>
        <w:spacing w:after="0"/>
        <w:jc w:val="left"/>
        <w:rPr>
          <w:color w:val="000000" w:themeColor="text1"/>
          <w:szCs w:val="22"/>
        </w:rPr>
      </w:pPr>
      <w:r w:rsidRPr="00510FA8">
        <w:rPr>
          <w:i/>
          <w:color w:val="000000" w:themeColor="text1"/>
          <w:szCs w:val="22"/>
        </w:rPr>
        <w:t>maṇḍapa</w:t>
      </w:r>
      <w:r w:rsidRPr="00510FA8">
        <w:rPr>
          <w:color w:val="000000" w:themeColor="text1"/>
          <w:szCs w:val="22"/>
        </w:rPr>
        <w:t>,  N face, lintel:</w:t>
      </w:r>
      <w:r w:rsidR="004138EA" w:rsidRPr="00510FA8">
        <w:rPr>
          <w:color w:val="000000" w:themeColor="text1"/>
          <w:szCs w:val="22"/>
        </w:rPr>
        <w:br/>
        <w:t xml:space="preserve">Indrajit releasing </w:t>
      </w:r>
      <w:r w:rsidR="004138EA" w:rsidRPr="00510FA8">
        <w:rPr>
          <w:i/>
          <w:color w:val="000000" w:themeColor="text1"/>
          <w:szCs w:val="22"/>
        </w:rPr>
        <w:t>nāgapāśa</w:t>
      </w:r>
      <w:r w:rsidR="004138EA" w:rsidRPr="00510FA8">
        <w:rPr>
          <w:color w:val="000000" w:themeColor="text1"/>
          <w:szCs w:val="22"/>
        </w:rPr>
        <w:t xml:space="preserve"> (?), R. + L., </w:t>
      </w:r>
      <w:r w:rsidR="004138EA" w:rsidRPr="00510FA8">
        <w:rPr>
          <w:i/>
          <w:color w:val="000000" w:themeColor="text1"/>
          <w:szCs w:val="22"/>
        </w:rPr>
        <w:t>vānaras</w:t>
      </w:r>
      <w:r w:rsidR="004138EA" w:rsidRPr="00510FA8">
        <w:rPr>
          <w:color w:val="000000" w:themeColor="text1"/>
          <w:szCs w:val="22"/>
        </w:rPr>
        <w:t xml:space="preserve"> (Sunnary 1972: 160-61)</w:t>
      </w:r>
    </w:p>
    <w:p w14:paraId="4B59381E" w14:textId="3C8B99F3" w:rsidR="00F92D7A" w:rsidRPr="00510FA8" w:rsidRDefault="00F92D7A" w:rsidP="008F2CD1">
      <w:pPr>
        <w:pStyle w:val="hangingindent025"/>
        <w:tabs>
          <w:tab w:val="clear" w:pos="2880"/>
        </w:tabs>
        <w:spacing w:after="0"/>
        <w:jc w:val="left"/>
        <w:rPr>
          <w:color w:val="000000" w:themeColor="text1"/>
          <w:szCs w:val="22"/>
        </w:rPr>
      </w:pPr>
      <w:r w:rsidRPr="00510FA8">
        <w:rPr>
          <w:color w:val="000000" w:themeColor="text1"/>
          <w:szCs w:val="22"/>
        </w:rPr>
        <w:t xml:space="preserve">sanctuary, E face, E pediment of </w:t>
      </w:r>
      <w:r w:rsidRPr="00510FA8">
        <w:rPr>
          <w:i/>
          <w:color w:val="000000" w:themeColor="text1"/>
          <w:szCs w:val="22"/>
        </w:rPr>
        <w:t>antarāla</w:t>
      </w:r>
      <w:r w:rsidRPr="00510FA8">
        <w:rPr>
          <w:color w:val="000000" w:themeColor="text1"/>
          <w:szCs w:val="22"/>
        </w:rPr>
        <w:t>:</w:t>
      </w:r>
      <w:r w:rsidRPr="00510FA8">
        <w:rPr>
          <w:color w:val="000000" w:themeColor="text1"/>
          <w:szCs w:val="22"/>
        </w:rPr>
        <w:br/>
        <w:t xml:space="preserve">L. bound by </w:t>
      </w:r>
      <w:r w:rsidRPr="00510FA8">
        <w:rPr>
          <w:i/>
          <w:color w:val="000000" w:themeColor="text1"/>
          <w:szCs w:val="22"/>
        </w:rPr>
        <w:t>nāgapāśa</w:t>
      </w:r>
      <w:r w:rsidRPr="00510FA8">
        <w:rPr>
          <w:color w:val="000000" w:themeColor="text1"/>
          <w:szCs w:val="22"/>
        </w:rPr>
        <w:t xml:space="preserve"> with Garuḍa behind (Sunnary 1972: 161-2)</w:t>
      </w:r>
    </w:p>
    <w:p w14:paraId="47761A87" w14:textId="6A43AE61" w:rsidR="00AF7AE0" w:rsidRPr="00510FA8" w:rsidRDefault="00AF7AE0" w:rsidP="008F2CD1">
      <w:pPr>
        <w:pStyle w:val="hangingindent025"/>
        <w:tabs>
          <w:tab w:val="clear" w:pos="2880"/>
        </w:tabs>
        <w:spacing w:after="0"/>
        <w:jc w:val="left"/>
        <w:rPr>
          <w:color w:val="000000" w:themeColor="text1"/>
          <w:szCs w:val="22"/>
        </w:rPr>
      </w:pPr>
      <w:r w:rsidRPr="00510FA8">
        <w:rPr>
          <w:color w:val="000000" w:themeColor="text1"/>
          <w:szCs w:val="22"/>
        </w:rPr>
        <w:t>W face, upper pediment:</w:t>
      </w:r>
      <w:r w:rsidRPr="00510FA8">
        <w:rPr>
          <w:color w:val="000000" w:themeColor="text1"/>
          <w:szCs w:val="22"/>
        </w:rPr>
        <w:br/>
        <w:t>Sītā seized by Virādha (?) (Sunnary 1972: 164-5)</w:t>
      </w:r>
    </w:p>
    <w:p w14:paraId="4185B1A7" w14:textId="6991450E" w:rsidR="008F2CD1" w:rsidRPr="00510FA8" w:rsidRDefault="008F2CD1" w:rsidP="008F2CD1">
      <w:pPr>
        <w:pStyle w:val="hangingindent025"/>
        <w:tabs>
          <w:tab w:val="clear" w:pos="2880"/>
        </w:tabs>
        <w:spacing w:after="0"/>
        <w:jc w:val="left"/>
        <w:rPr>
          <w:color w:val="000000" w:themeColor="text1"/>
          <w:szCs w:val="22"/>
        </w:rPr>
      </w:pPr>
      <w:r w:rsidRPr="00510FA8">
        <w:rPr>
          <w:color w:val="000000" w:themeColor="text1"/>
          <w:szCs w:val="22"/>
        </w:rPr>
        <w:t xml:space="preserve">library, E façade: </w:t>
      </w:r>
      <w:r w:rsidRPr="00510FA8">
        <w:rPr>
          <w:color w:val="000000" w:themeColor="text1"/>
          <w:szCs w:val="22"/>
        </w:rPr>
        <w:br/>
        <w:t>Kabandha grasps Rāma and Lakṣmaṇa by the legs:</w:t>
      </w:r>
      <w:r w:rsidRPr="00510FA8">
        <w:rPr>
          <w:color w:val="000000" w:themeColor="text1"/>
          <w:szCs w:val="22"/>
        </w:rPr>
        <w:tab/>
      </w:r>
      <w:r w:rsidRPr="00510FA8">
        <w:rPr>
          <w:color w:val="000000" w:themeColor="text1"/>
          <w:szCs w:val="24"/>
        </w:rPr>
        <w:t>Roveda 2005: 371</w:t>
      </w:r>
    </w:p>
    <w:p w14:paraId="4B68EFD6" w14:textId="022343C7" w:rsidR="00C948DF" w:rsidRPr="00510FA8" w:rsidRDefault="00C948DF" w:rsidP="008F2CD1">
      <w:pPr>
        <w:pStyle w:val="hangingindent025"/>
        <w:tabs>
          <w:tab w:val="clear" w:pos="2880"/>
        </w:tabs>
        <w:spacing w:after="0"/>
        <w:jc w:val="left"/>
        <w:rPr>
          <w:color w:val="000000" w:themeColor="text1"/>
          <w:szCs w:val="22"/>
        </w:rPr>
      </w:pPr>
      <w:r w:rsidRPr="00510FA8">
        <w:rPr>
          <w:color w:val="000000" w:themeColor="text1"/>
          <w:szCs w:val="22"/>
        </w:rPr>
        <w:t>“library”, pediment:</w:t>
      </w:r>
      <w:r w:rsidRPr="00510FA8">
        <w:rPr>
          <w:color w:val="000000" w:themeColor="text1"/>
          <w:szCs w:val="22"/>
        </w:rPr>
        <w:br/>
        <w:t>R. + L. + S. in Daṇḍaka forest (?)</w:t>
      </w:r>
      <w:r w:rsidRPr="00510FA8">
        <w:rPr>
          <w:color w:val="000000" w:themeColor="text1"/>
          <w:szCs w:val="22"/>
        </w:rPr>
        <w:tab/>
      </w:r>
      <w:r w:rsidR="00473C1E" w:rsidRPr="00510FA8">
        <w:rPr>
          <w:color w:val="000000" w:themeColor="text1"/>
          <w:szCs w:val="22"/>
        </w:rPr>
        <w:t>Siyonn</w:t>
      </w:r>
      <w:r w:rsidRPr="00510FA8">
        <w:rPr>
          <w:color w:val="000000" w:themeColor="text1"/>
          <w:szCs w:val="22"/>
        </w:rPr>
        <w:t xml:space="preserve"> 2005: 115, fig. 8</w:t>
      </w:r>
    </w:p>
    <w:p w14:paraId="4775B255" w14:textId="094748F7" w:rsidR="00A138DA" w:rsidRPr="00510FA8" w:rsidRDefault="00A138DA" w:rsidP="008F2CD1">
      <w:pPr>
        <w:pStyle w:val="hangingindent025"/>
        <w:tabs>
          <w:tab w:val="clear" w:pos="2880"/>
        </w:tabs>
        <w:spacing w:after="0"/>
        <w:jc w:val="left"/>
        <w:rPr>
          <w:color w:val="000000" w:themeColor="text1"/>
          <w:szCs w:val="22"/>
        </w:rPr>
      </w:pPr>
      <w:r w:rsidRPr="00510FA8">
        <w:rPr>
          <w:color w:val="000000" w:themeColor="text1"/>
          <w:szCs w:val="22"/>
        </w:rPr>
        <w:t xml:space="preserve">pediment:  </w:t>
      </w:r>
    </w:p>
    <w:p w14:paraId="04513FC8" w14:textId="7C0E4869" w:rsidR="007E5873" w:rsidRPr="00510FA8" w:rsidRDefault="007E5873" w:rsidP="008F2CD1">
      <w:pPr>
        <w:pStyle w:val="hangingindent025"/>
        <w:tabs>
          <w:tab w:val="clear" w:pos="2880"/>
        </w:tabs>
        <w:spacing w:after="0"/>
        <w:jc w:val="left"/>
        <w:rPr>
          <w:color w:val="000000" w:themeColor="text1"/>
          <w:szCs w:val="22"/>
        </w:rPr>
      </w:pPr>
      <w:r w:rsidRPr="00510FA8">
        <w:rPr>
          <w:color w:val="000000" w:themeColor="text1"/>
          <w:szCs w:val="22"/>
        </w:rPr>
        <w:tab/>
        <w:t>R. shooting golden deer (?)</w:t>
      </w:r>
      <w:r w:rsidRPr="00510FA8">
        <w:rPr>
          <w:color w:val="000000" w:themeColor="text1"/>
          <w:szCs w:val="22"/>
        </w:rPr>
        <w:tab/>
      </w:r>
      <w:r w:rsidR="00473C1E" w:rsidRPr="00510FA8">
        <w:rPr>
          <w:color w:val="000000" w:themeColor="text1"/>
          <w:szCs w:val="22"/>
        </w:rPr>
        <w:t>Siyonn</w:t>
      </w:r>
      <w:r w:rsidRPr="00510FA8">
        <w:rPr>
          <w:color w:val="000000" w:themeColor="text1"/>
          <w:szCs w:val="22"/>
        </w:rPr>
        <w:t xml:space="preserve"> 2005: 121, fig. 15</w:t>
      </w:r>
    </w:p>
    <w:p w14:paraId="64D936E5" w14:textId="567F6A14" w:rsidR="007F4A84" w:rsidRPr="00510FA8" w:rsidRDefault="007F4A84" w:rsidP="008F2CD1">
      <w:pPr>
        <w:pStyle w:val="hangingindent025"/>
        <w:tabs>
          <w:tab w:val="clear" w:pos="2880"/>
        </w:tabs>
        <w:spacing w:after="0"/>
        <w:jc w:val="left"/>
        <w:rPr>
          <w:color w:val="000000" w:themeColor="text1"/>
          <w:szCs w:val="22"/>
        </w:rPr>
      </w:pPr>
      <w:r w:rsidRPr="00510FA8">
        <w:rPr>
          <w:color w:val="000000" w:themeColor="text1"/>
          <w:szCs w:val="22"/>
        </w:rPr>
        <w:t>semi-pediment:</w:t>
      </w:r>
    </w:p>
    <w:p w14:paraId="7C1BEDD1" w14:textId="622763A2" w:rsidR="007F4A84" w:rsidRPr="00510FA8" w:rsidRDefault="007F4A84" w:rsidP="008F2CD1">
      <w:pPr>
        <w:pStyle w:val="hangingindent025"/>
        <w:tabs>
          <w:tab w:val="clear" w:pos="2880"/>
        </w:tabs>
        <w:spacing w:after="0"/>
        <w:jc w:val="left"/>
        <w:rPr>
          <w:i/>
          <w:color w:val="000000" w:themeColor="text1"/>
          <w:szCs w:val="22"/>
        </w:rPr>
      </w:pPr>
      <w:r w:rsidRPr="00510FA8">
        <w:rPr>
          <w:color w:val="000000" w:themeColor="text1"/>
          <w:szCs w:val="22"/>
        </w:rPr>
        <w:tab/>
      </w:r>
      <w:r w:rsidR="003368F2" w:rsidRPr="00510FA8">
        <w:rPr>
          <w:color w:val="000000" w:themeColor="text1"/>
          <w:szCs w:val="22"/>
        </w:rPr>
        <w:t>Sugrīva with his four companions</w:t>
      </w:r>
      <w:r w:rsidR="003368F2" w:rsidRPr="00510FA8">
        <w:rPr>
          <w:color w:val="000000" w:themeColor="text1"/>
          <w:szCs w:val="22"/>
        </w:rPr>
        <w:tab/>
      </w:r>
      <w:r w:rsidR="00473C1E" w:rsidRPr="00510FA8">
        <w:rPr>
          <w:color w:val="000000" w:themeColor="text1"/>
          <w:szCs w:val="22"/>
        </w:rPr>
        <w:t>Siyonn</w:t>
      </w:r>
      <w:r w:rsidR="003368F2" w:rsidRPr="00510FA8">
        <w:rPr>
          <w:color w:val="000000" w:themeColor="text1"/>
          <w:szCs w:val="22"/>
        </w:rPr>
        <w:t xml:space="preserve"> 2005: 122, fig. 18</w:t>
      </w:r>
    </w:p>
    <w:p w14:paraId="7D070AC6" w14:textId="77777777" w:rsidR="00BE3143" w:rsidRPr="00510FA8" w:rsidRDefault="00BE3143" w:rsidP="00BE3143">
      <w:pPr>
        <w:pStyle w:val="hangingindent025"/>
        <w:spacing w:after="0"/>
        <w:rPr>
          <w:color w:val="000000" w:themeColor="text1"/>
        </w:rPr>
      </w:pPr>
    </w:p>
    <w:p w14:paraId="4DB6BEEF" w14:textId="28B7C62D" w:rsidR="00BE3143" w:rsidRPr="00510FA8" w:rsidRDefault="00BE3143" w:rsidP="002F3251">
      <w:pPr>
        <w:pStyle w:val="BodyText"/>
        <w:tabs>
          <w:tab w:val="left" w:pos="720"/>
        </w:tabs>
        <w:ind w:hanging="360"/>
        <w:rPr>
          <w:color w:val="000000" w:themeColor="text1"/>
          <w:szCs w:val="24"/>
        </w:rPr>
      </w:pPr>
      <w:r w:rsidRPr="00510FA8">
        <w:rPr>
          <w:b/>
          <w:color w:val="000000" w:themeColor="text1"/>
          <w:szCs w:val="24"/>
        </w:rPr>
        <w:t>Banteay Srei</w:t>
      </w:r>
      <w:r w:rsidRPr="00510FA8">
        <w:rPr>
          <w:color w:val="000000" w:themeColor="text1"/>
          <w:szCs w:val="24"/>
        </w:rPr>
        <w:t xml:space="preserve"> </w:t>
      </w:r>
      <w:r w:rsidRPr="00115E42">
        <w:rPr>
          <w:color w:val="000000" w:themeColor="text1"/>
          <w:szCs w:val="24"/>
        </w:rPr>
        <w:t>(</w:t>
      </w:r>
      <w:r w:rsidRPr="00510FA8">
        <w:rPr>
          <w:color w:val="000000" w:themeColor="text1"/>
          <w:szCs w:val="24"/>
        </w:rPr>
        <w:t>consecrated on 22 April 967, and therefore first built at the end of the reign of Rajendravarman II, who died in 968)</w:t>
      </w:r>
      <w:r w:rsidR="00EF292D" w:rsidRPr="00510FA8">
        <w:rPr>
          <w:color w:val="000000" w:themeColor="text1"/>
          <w:szCs w:val="24"/>
        </w:rPr>
        <w:t>;</w:t>
      </w:r>
      <w:r w:rsidR="007D1B6D">
        <w:rPr>
          <w:color w:val="000000" w:themeColor="text1"/>
          <w:szCs w:val="24"/>
        </w:rPr>
        <w:t xml:space="preserve"> c. 25 km NE of main Angkor group;</w:t>
      </w:r>
      <w:r w:rsidR="0062577E" w:rsidRPr="00510FA8">
        <w:rPr>
          <w:color w:val="000000" w:themeColor="text1"/>
          <w:szCs w:val="24"/>
        </w:rPr>
        <w:t xml:space="preserve"> buildings in outer enclosure added in C13-14.</w:t>
      </w:r>
      <w:r w:rsidRPr="00510FA8">
        <w:rPr>
          <w:color w:val="000000" w:themeColor="text1"/>
          <w:szCs w:val="24"/>
        </w:rPr>
        <w:t xml:space="preserve"> </w:t>
      </w:r>
    </w:p>
    <w:p w14:paraId="76C7AA71" w14:textId="4D490754" w:rsidR="00BE3143" w:rsidRPr="00510FA8" w:rsidRDefault="00375A00" w:rsidP="002F3251">
      <w:pPr>
        <w:pStyle w:val="BodyText"/>
        <w:tabs>
          <w:tab w:val="left" w:pos="720"/>
        </w:tabs>
        <w:ind w:hanging="360"/>
        <w:rPr>
          <w:rFonts w:cs="Times-Roman"/>
          <w:color w:val="000000" w:themeColor="text1"/>
          <w:szCs w:val="24"/>
          <w:lang w:bidi="en-US"/>
        </w:rPr>
      </w:pPr>
      <w:r w:rsidRPr="00510FA8">
        <w:rPr>
          <w:color w:val="000000" w:themeColor="text1"/>
          <w:szCs w:val="24"/>
        </w:rPr>
        <w:tab/>
      </w:r>
      <w:r w:rsidR="002F3251" w:rsidRPr="00510FA8">
        <w:rPr>
          <w:color w:val="000000" w:themeColor="text1"/>
          <w:szCs w:val="24"/>
        </w:rPr>
        <w:tab/>
      </w:r>
      <w:r w:rsidR="00BE3143" w:rsidRPr="00510FA8">
        <w:rPr>
          <w:color w:val="000000" w:themeColor="text1"/>
          <w:szCs w:val="24"/>
        </w:rPr>
        <w:t xml:space="preserve">Roveda has challenged accepted date: </w:t>
      </w:r>
      <w:r w:rsidR="00BE3143" w:rsidRPr="00510FA8">
        <w:rPr>
          <w:rFonts w:eastAsia="Gentium" w:cs="Gentium"/>
          <w:color w:val="000000" w:themeColor="text1"/>
          <w:szCs w:val="24"/>
          <w:lang w:bidi="en-US"/>
        </w:rPr>
        <w:t>“</w:t>
      </w:r>
      <w:r w:rsidR="00BE3143" w:rsidRPr="00510FA8">
        <w:rPr>
          <w:rFonts w:cs="Times-Roman"/>
          <w:color w:val="000000" w:themeColor="text1"/>
          <w:szCs w:val="24"/>
          <w:lang w:bidi="en-US"/>
        </w:rPr>
        <w:t>On the basis of brief analysis of the visual</w:t>
      </w:r>
      <w:r w:rsidR="00BE3143" w:rsidRPr="00510FA8">
        <w:rPr>
          <w:rFonts w:cs="Helvetica"/>
          <w:color w:val="000000" w:themeColor="text1"/>
          <w:szCs w:val="24"/>
          <w:lang w:bidi="en-US"/>
        </w:rPr>
        <w:t xml:space="preserve"> </w:t>
      </w:r>
      <w:r w:rsidR="00BE3143" w:rsidRPr="00510FA8">
        <w:rPr>
          <w:rFonts w:cs="Times-Roman"/>
          <w:color w:val="000000" w:themeColor="text1"/>
          <w:szCs w:val="24"/>
          <w:lang w:bidi="en-US"/>
        </w:rPr>
        <w:t>narratives I question the accepted date of 967 for</w:t>
      </w:r>
      <w:r w:rsidR="00BE3143" w:rsidRPr="00510FA8">
        <w:rPr>
          <w:rFonts w:cs="Helvetica"/>
          <w:color w:val="000000" w:themeColor="text1"/>
          <w:szCs w:val="24"/>
          <w:lang w:bidi="en-US"/>
        </w:rPr>
        <w:t xml:space="preserve"> </w:t>
      </w:r>
      <w:r w:rsidR="00BE3143" w:rsidRPr="00510FA8">
        <w:rPr>
          <w:rFonts w:cs="Times-Roman"/>
          <w:color w:val="000000" w:themeColor="text1"/>
          <w:szCs w:val="24"/>
          <w:lang w:bidi="en-US"/>
        </w:rPr>
        <w:t>the entire Banteay Srei temple and I suggest that –</w:t>
      </w:r>
      <w:r w:rsidR="00BE3143" w:rsidRPr="00510FA8">
        <w:rPr>
          <w:rFonts w:cs="Helvetica"/>
          <w:color w:val="000000" w:themeColor="text1"/>
          <w:szCs w:val="24"/>
          <w:lang w:bidi="en-US"/>
        </w:rPr>
        <w:t xml:space="preserve"> </w:t>
      </w:r>
      <w:r w:rsidR="00BE3143" w:rsidRPr="00510FA8">
        <w:rPr>
          <w:rFonts w:cs="Times-Roman"/>
          <w:color w:val="000000" w:themeColor="text1"/>
          <w:szCs w:val="24"/>
          <w:lang w:bidi="en-US"/>
        </w:rPr>
        <w:t>as we see it today – the temple is the result of a</w:t>
      </w:r>
      <w:r w:rsidR="00BE3143" w:rsidRPr="00510FA8">
        <w:rPr>
          <w:rFonts w:cs="Helvetica"/>
          <w:color w:val="000000" w:themeColor="text1"/>
          <w:szCs w:val="24"/>
          <w:lang w:bidi="en-US"/>
        </w:rPr>
        <w:t xml:space="preserve"> </w:t>
      </w:r>
      <w:r w:rsidR="00BE3143" w:rsidRPr="00510FA8">
        <w:rPr>
          <w:rFonts w:cs="Times-Roman"/>
          <w:color w:val="000000" w:themeColor="text1"/>
          <w:szCs w:val="24"/>
          <w:lang w:bidi="en-US"/>
        </w:rPr>
        <w:t xml:space="preserve">series of elaborate </w:t>
      </w:r>
      <w:r w:rsidR="00BE3143" w:rsidRPr="00510FA8">
        <w:rPr>
          <w:rFonts w:cs="Times-Roman"/>
          <w:color w:val="000000" w:themeColor="text1"/>
          <w:szCs w:val="24"/>
          <w:lang w:bidi="en-US"/>
        </w:rPr>
        <w:lastRenderedPageBreak/>
        <w:t>reconstructions. I assume that</w:t>
      </w:r>
      <w:r w:rsidR="00BE3143" w:rsidRPr="00510FA8">
        <w:rPr>
          <w:rFonts w:cs="Helvetica"/>
          <w:color w:val="000000" w:themeColor="text1"/>
          <w:szCs w:val="24"/>
          <w:lang w:bidi="en-US"/>
        </w:rPr>
        <w:t xml:space="preserve"> </w:t>
      </w:r>
      <w:r w:rsidR="00BE3143" w:rsidRPr="00510FA8">
        <w:rPr>
          <w:rFonts w:cs="Times-Roman"/>
          <w:color w:val="000000" w:themeColor="text1"/>
          <w:szCs w:val="24"/>
          <w:lang w:bidi="en-US"/>
        </w:rPr>
        <w:t>the date 967 refers to the temple initially built in</w:t>
      </w:r>
      <w:r w:rsidR="00BE3143" w:rsidRPr="00510FA8">
        <w:rPr>
          <w:rFonts w:cs="Helvetica"/>
          <w:color w:val="000000" w:themeColor="text1"/>
          <w:szCs w:val="24"/>
          <w:lang w:bidi="en-US"/>
        </w:rPr>
        <w:t xml:space="preserve"> </w:t>
      </w:r>
      <w:r w:rsidR="00BE3143" w:rsidRPr="00510FA8">
        <w:rPr>
          <w:rFonts w:cs="Times-Roman"/>
          <w:color w:val="000000" w:themeColor="text1"/>
          <w:szCs w:val="24"/>
          <w:lang w:bidi="en-US"/>
        </w:rPr>
        <w:t>brick, the ruins of which are still visible today in</w:t>
      </w:r>
      <w:r w:rsidR="00BE3143" w:rsidRPr="00510FA8">
        <w:rPr>
          <w:rFonts w:cs="Helvetica"/>
          <w:color w:val="000000" w:themeColor="text1"/>
          <w:szCs w:val="24"/>
          <w:lang w:bidi="en-US"/>
        </w:rPr>
        <w:t xml:space="preserve"> </w:t>
      </w:r>
      <w:r w:rsidR="00BE3143" w:rsidRPr="00510FA8">
        <w:rPr>
          <w:rFonts w:cs="Times-Roman"/>
          <w:color w:val="000000" w:themeColor="text1"/>
          <w:szCs w:val="24"/>
          <w:lang w:bidi="en-US"/>
        </w:rPr>
        <w:t>the wall of the first enclosure and its western</w:t>
      </w:r>
      <w:r w:rsidR="00BE3143" w:rsidRPr="00510FA8">
        <w:rPr>
          <w:rFonts w:cs="Helvetica"/>
          <w:color w:val="000000" w:themeColor="text1"/>
          <w:szCs w:val="24"/>
          <w:lang w:bidi="en-US"/>
        </w:rPr>
        <w:t xml:space="preserve"> </w:t>
      </w:r>
      <w:r w:rsidR="00BE3143" w:rsidRPr="00510FA8">
        <w:rPr>
          <w:rFonts w:cs="Times-Roman"/>
          <w:color w:val="000000" w:themeColor="text1"/>
          <w:szCs w:val="24"/>
          <w:lang w:bidi="en-US"/>
        </w:rPr>
        <w:t>gopura (first enclosure) only. Later interventions</w:t>
      </w:r>
      <w:r w:rsidR="00BE3143" w:rsidRPr="00510FA8">
        <w:rPr>
          <w:rFonts w:cs="Helvetica"/>
          <w:color w:val="000000" w:themeColor="text1"/>
          <w:szCs w:val="24"/>
          <w:lang w:bidi="en-US"/>
        </w:rPr>
        <w:t xml:space="preserve"> </w:t>
      </w:r>
      <w:r w:rsidR="00BE3143" w:rsidRPr="00510FA8">
        <w:rPr>
          <w:rFonts w:cs="Times-Roman"/>
          <w:color w:val="000000" w:themeColor="text1"/>
          <w:szCs w:val="24"/>
          <w:lang w:bidi="en-US"/>
        </w:rPr>
        <w:t>brought in the western gopuras of the second and</w:t>
      </w:r>
      <w:r w:rsidR="00BE3143" w:rsidRPr="00510FA8">
        <w:rPr>
          <w:rFonts w:cs="Helvetica"/>
          <w:color w:val="000000" w:themeColor="text1"/>
          <w:szCs w:val="24"/>
          <w:lang w:bidi="en-US"/>
        </w:rPr>
        <w:t xml:space="preserve"> </w:t>
      </w:r>
      <w:r w:rsidR="00BE3143" w:rsidRPr="00510FA8">
        <w:rPr>
          <w:rFonts w:cs="Times-Roman"/>
          <w:color w:val="000000" w:themeColor="text1"/>
          <w:szCs w:val="24"/>
          <w:lang w:bidi="en-US"/>
        </w:rPr>
        <w:t>third enclosure with a visual narrative resembling</w:t>
      </w:r>
      <w:r w:rsidR="00BE3143" w:rsidRPr="00510FA8">
        <w:rPr>
          <w:rFonts w:cs="Helvetica"/>
          <w:color w:val="000000" w:themeColor="text1"/>
          <w:szCs w:val="24"/>
          <w:lang w:bidi="en-US"/>
        </w:rPr>
        <w:t xml:space="preserve"> </w:t>
      </w:r>
      <w:r w:rsidR="00BE3143" w:rsidRPr="00510FA8">
        <w:rPr>
          <w:rFonts w:cs="Times-Roman"/>
          <w:color w:val="000000" w:themeColor="text1"/>
          <w:szCs w:val="24"/>
          <w:lang w:bidi="en-US"/>
        </w:rPr>
        <w:t>that of the Baphuon’s reliefs (1060). The two</w:t>
      </w:r>
      <w:r w:rsidR="00BE3143" w:rsidRPr="00510FA8">
        <w:rPr>
          <w:rFonts w:cs="Helvetica"/>
          <w:color w:val="000000" w:themeColor="text1"/>
          <w:szCs w:val="24"/>
          <w:lang w:bidi="en-US"/>
        </w:rPr>
        <w:t xml:space="preserve"> </w:t>
      </w:r>
      <w:r w:rsidR="00BE3143" w:rsidRPr="00510FA8">
        <w:rPr>
          <w:rFonts w:cs="Times-Roman"/>
          <w:color w:val="000000" w:themeColor="text1"/>
          <w:szCs w:val="24"/>
          <w:lang w:bidi="en-US"/>
        </w:rPr>
        <w:t>libraries were probably among the last to be</w:t>
      </w:r>
      <w:r w:rsidR="00BE3143" w:rsidRPr="00510FA8">
        <w:rPr>
          <w:rFonts w:cs="Helvetica"/>
          <w:color w:val="000000" w:themeColor="text1"/>
          <w:szCs w:val="24"/>
          <w:lang w:bidi="en-US"/>
        </w:rPr>
        <w:t xml:space="preserve"> </w:t>
      </w:r>
      <w:r w:rsidR="00BE3143" w:rsidRPr="00510FA8">
        <w:rPr>
          <w:rFonts w:cs="Times-Roman"/>
          <w:color w:val="000000" w:themeColor="text1"/>
          <w:szCs w:val="24"/>
          <w:lang w:bidi="en-US"/>
        </w:rPr>
        <w:t>executed or re-built (c.1070–1120?), and</w:t>
      </w:r>
      <w:r w:rsidR="00BE3143" w:rsidRPr="00510FA8">
        <w:rPr>
          <w:rFonts w:cs="Helvetica"/>
          <w:color w:val="000000" w:themeColor="text1"/>
          <w:szCs w:val="24"/>
          <w:lang w:bidi="en-US"/>
        </w:rPr>
        <w:t xml:space="preserve"> </w:t>
      </w:r>
      <w:r w:rsidR="00BE3143" w:rsidRPr="00510FA8">
        <w:rPr>
          <w:rFonts w:cs="Times-Roman"/>
          <w:color w:val="000000" w:themeColor="text1"/>
          <w:szCs w:val="24"/>
          <w:lang w:bidi="en-US"/>
        </w:rPr>
        <w:t>embellished with narrative reliefs of the most</w:t>
      </w:r>
      <w:r w:rsidR="00BE3143" w:rsidRPr="00510FA8">
        <w:rPr>
          <w:rFonts w:cs="Helvetica"/>
          <w:color w:val="000000" w:themeColor="text1"/>
          <w:szCs w:val="24"/>
          <w:lang w:bidi="en-US"/>
        </w:rPr>
        <w:t xml:space="preserve"> </w:t>
      </w:r>
      <w:r w:rsidR="00BE3143" w:rsidRPr="00510FA8">
        <w:rPr>
          <w:rFonts w:cs="Times-Roman"/>
          <w:color w:val="000000" w:themeColor="text1"/>
          <w:szCs w:val="24"/>
          <w:lang w:bidi="en-US"/>
        </w:rPr>
        <w:t>advanced type. Inevitably, during the re-making of</w:t>
      </w:r>
      <w:r w:rsidR="00BE3143" w:rsidRPr="00510FA8">
        <w:rPr>
          <w:rFonts w:cs="Helvetica"/>
          <w:color w:val="000000" w:themeColor="text1"/>
          <w:szCs w:val="24"/>
          <w:lang w:bidi="en-US"/>
        </w:rPr>
        <w:t xml:space="preserve"> </w:t>
      </w:r>
      <w:r w:rsidR="00BE3143" w:rsidRPr="00510FA8">
        <w:rPr>
          <w:rFonts w:cs="Times-Roman"/>
          <w:color w:val="000000" w:themeColor="text1"/>
          <w:szCs w:val="24"/>
          <w:lang w:bidi="en-US"/>
        </w:rPr>
        <w:t>the temple, older parts were re-used, notably</w:t>
      </w:r>
      <w:r w:rsidR="00BE3143" w:rsidRPr="00510FA8">
        <w:rPr>
          <w:rFonts w:cs="Helvetica"/>
          <w:color w:val="000000" w:themeColor="text1"/>
          <w:szCs w:val="24"/>
          <w:lang w:bidi="en-US"/>
        </w:rPr>
        <w:t xml:space="preserve"> </w:t>
      </w:r>
      <w:r w:rsidR="00BE3143" w:rsidRPr="00510FA8">
        <w:rPr>
          <w:rFonts w:cs="Times-Roman"/>
          <w:color w:val="000000" w:themeColor="text1"/>
          <w:szCs w:val="24"/>
          <w:lang w:bidi="en-US"/>
        </w:rPr>
        <w:t>sandstone elements used earlier in the 967</w:t>
      </w:r>
      <w:r w:rsidR="00BE3143" w:rsidRPr="00510FA8">
        <w:rPr>
          <w:rFonts w:cs="Helvetica"/>
          <w:color w:val="000000" w:themeColor="text1"/>
          <w:szCs w:val="24"/>
          <w:lang w:bidi="en-US"/>
        </w:rPr>
        <w:t xml:space="preserve"> </w:t>
      </w:r>
      <w:r w:rsidR="00BE3143" w:rsidRPr="00510FA8">
        <w:rPr>
          <w:rFonts w:cs="Times-Roman"/>
          <w:color w:val="000000" w:themeColor="text1"/>
          <w:szCs w:val="24"/>
          <w:lang w:bidi="en-US"/>
        </w:rPr>
        <w:t>building, not an uncommon practice in Khmer</w:t>
      </w:r>
      <w:r w:rsidR="00BE3143" w:rsidRPr="00510FA8">
        <w:rPr>
          <w:rFonts w:cs="Helvetica"/>
          <w:color w:val="000000" w:themeColor="text1"/>
          <w:szCs w:val="24"/>
          <w:lang w:bidi="en-US"/>
        </w:rPr>
        <w:t xml:space="preserve"> </w:t>
      </w:r>
      <w:r w:rsidR="00BE3143" w:rsidRPr="00510FA8">
        <w:rPr>
          <w:rFonts w:cs="Times-Roman"/>
          <w:color w:val="000000" w:themeColor="text1"/>
          <w:szCs w:val="24"/>
          <w:lang w:bidi="en-US"/>
        </w:rPr>
        <w:t>temple building.”  (Roveda 2002</w:t>
      </w:r>
      <w:r w:rsidR="00115E42">
        <w:rPr>
          <w:rFonts w:cs="Times-Roman"/>
          <w:color w:val="000000" w:themeColor="text1"/>
          <w:szCs w:val="24"/>
          <w:lang w:bidi="en-US"/>
        </w:rPr>
        <w:t>b</w:t>
      </w:r>
      <w:r w:rsidR="00BE3143" w:rsidRPr="00510FA8">
        <w:rPr>
          <w:rFonts w:cs="Times-Roman"/>
          <w:color w:val="000000" w:themeColor="text1"/>
          <w:szCs w:val="24"/>
          <w:lang w:bidi="en-US"/>
        </w:rPr>
        <w:t>: 49)</w:t>
      </w:r>
    </w:p>
    <w:p w14:paraId="64E2A629" w14:textId="77777777" w:rsidR="00BE3143" w:rsidRPr="00510FA8" w:rsidRDefault="00BE3143" w:rsidP="00BE3143">
      <w:pPr>
        <w:pStyle w:val="BodyTextFirstInden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547"/>
        <w:rPr>
          <w:rFonts w:ascii="Gentium" w:hAnsi="Gentium"/>
          <w:color w:val="000000" w:themeColor="text1"/>
          <w:sz w:val="16"/>
          <w:szCs w:val="16"/>
        </w:rPr>
      </w:pPr>
    </w:p>
    <w:p w14:paraId="660D6F80" w14:textId="77777777" w:rsidR="00BE3143" w:rsidRPr="00510FA8" w:rsidRDefault="00BE3143" w:rsidP="000538CF">
      <w:pPr>
        <w:pStyle w:val="hangingindent025"/>
        <w:tabs>
          <w:tab w:val="clear" w:pos="2880"/>
        </w:tabs>
        <w:spacing w:after="0"/>
        <w:jc w:val="left"/>
        <w:rPr>
          <w:color w:val="000000" w:themeColor="text1"/>
        </w:rPr>
      </w:pPr>
      <w:r w:rsidRPr="00510FA8">
        <w:rPr>
          <w:color w:val="000000" w:themeColor="text1"/>
        </w:rPr>
        <w:t>small pediments and lintels:</w:t>
      </w:r>
    </w:p>
    <w:p w14:paraId="2C7B5DF7" w14:textId="77777777" w:rsidR="00BE3143" w:rsidRPr="00510FA8" w:rsidRDefault="00BE3143" w:rsidP="000538CF">
      <w:pPr>
        <w:pStyle w:val="hangingindent025"/>
        <w:tabs>
          <w:tab w:val="clear" w:pos="2880"/>
        </w:tabs>
        <w:spacing w:after="0"/>
        <w:jc w:val="left"/>
        <w:rPr>
          <w:color w:val="000000" w:themeColor="text1"/>
        </w:rPr>
      </w:pPr>
      <w:r w:rsidRPr="00510FA8">
        <w:rPr>
          <w:color w:val="000000" w:themeColor="text1"/>
        </w:rPr>
        <w:t>S library, E façade, tympanum:</w:t>
      </w:r>
    </w:p>
    <w:p w14:paraId="13D085C1" w14:textId="0A366B02" w:rsidR="00BE3143" w:rsidRPr="00510FA8" w:rsidRDefault="00BE3143" w:rsidP="0036031E">
      <w:pPr>
        <w:pStyle w:val="hangingindent025"/>
        <w:tabs>
          <w:tab w:val="clear" w:pos="2880"/>
          <w:tab w:val="left" w:pos="720"/>
        </w:tabs>
        <w:jc w:val="left"/>
        <w:rPr>
          <w:color w:val="000000" w:themeColor="text1"/>
        </w:rPr>
      </w:pPr>
      <w:r w:rsidRPr="00510FA8">
        <w:rPr>
          <w:color w:val="000000" w:themeColor="text1"/>
        </w:rPr>
        <w:tab/>
        <w:t>Rāvaṇa shaking Kailāsa:</w:t>
      </w:r>
      <w:r w:rsidR="003C093A" w:rsidRPr="00510FA8">
        <w:rPr>
          <w:color w:val="000000" w:themeColor="text1"/>
        </w:rPr>
        <w:tab/>
      </w:r>
      <w:r w:rsidR="003C093A" w:rsidRPr="00510FA8">
        <w:rPr>
          <w:color w:val="000000" w:themeColor="text1"/>
        </w:rPr>
        <w:br/>
      </w:r>
      <w:r w:rsidR="003C093A" w:rsidRPr="00510FA8">
        <w:rPr>
          <w:color w:val="000000" w:themeColor="text1"/>
        </w:rPr>
        <w:tab/>
      </w:r>
      <w:r w:rsidR="003C093A" w:rsidRPr="00510FA8">
        <w:rPr>
          <w:color w:val="000000" w:themeColor="text1"/>
        </w:rPr>
        <w:tab/>
        <w:t xml:space="preserve">JLB photo (2009): 644; </w:t>
      </w:r>
      <w:r w:rsidR="003C093A" w:rsidRPr="00510FA8">
        <w:rPr>
          <w:color w:val="000000" w:themeColor="text1"/>
          <w:szCs w:val="24"/>
        </w:rPr>
        <w:t>Roveda 2002: 243, fig. 262;</w:t>
      </w:r>
      <w:r w:rsidR="006857E4" w:rsidRPr="00510FA8">
        <w:rPr>
          <w:color w:val="000000" w:themeColor="text1"/>
          <w:szCs w:val="24"/>
        </w:rPr>
        <w:t xml:space="preserve"> </w:t>
      </w:r>
      <w:r w:rsidR="003C093A" w:rsidRPr="00510FA8">
        <w:rPr>
          <w:color w:val="000000" w:themeColor="text1"/>
        </w:rPr>
        <w:t>Roveda 2005: 160, 162, figs 4.5.47-50</w:t>
      </w:r>
      <w:r w:rsidR="003C093A" w:rsidRPr="00510FA8">
        <w:rPr>
          <w:color w:val="000000" w:themeColor="text1"/>
          <w:szCs w:val="32"/>
        </w:rPr>
        <w:br/>
      </w:r>
      <w:r w:rsidR="003C093A" w:rsidRPr="00510FA8">
        <w:rPr>
          <w:color w:val="000000" w:themeColor="text1"/>
        </w:rPr>
        <w:tab/>
        <w:t xml:space="preserve">(also ill. </w:t>
      </w:r>
      <w:r w:rsidR="003C093A" w:rsidRPr="00510FA8">
        <w:rPr>
          <w:color w:val="000000" w:themeColor="text1"/>
          <w:szCs w:val="24"/>
        </w:rPr>
        <w:t xml:space="preserve">at Jessup and Zephir 1997: 127, fig. 5, Siyonn 2005: 139, fig. 44, </w:t>
      </w:r>
      <w:r w:rsidR="003C093A" w:rsidRPr="00510FA8">
        <w:rPr>
          <w:color w:val="000000" w:themeColor="text1"/>
          <w:szCs w:val="32"/>
        </w:rPr>
        <w:t>Kam 2000: 37</w:t>
      </w:r>
      <w:r w:rsidR="0036031E" w:rsidRPr="00510FA8">
        <w:rPr>
          <w:color w:val="000000" w:themeColor="text1"/>
          <w:szCs w:val="32"/>
        </w:rPr>
        <w:t xml:space="preserve">, </w:t>
      </w:r>
      <w:r w:rsidR="0036031E" w:rsidRPr="00510FA8">
        <w:rPr>
          <w:color w:val="000000" w:themeColor="text1"/>
          <w:szCs w:val="32"/>
        </w:rPr>
        <w:tab/>
      </w:r>
      <w:r w:rsidR="0036031E" w:rsidRPr="00510FA8">
        <w:rPr>
          <w:color w:val="000000" w:themeColor="text1"/>
          <w:szCs w:val="22"/>
        </w:rPr>
        <w:t>Laur 2002, Ly 2005:161 fig.11,</w:t>
      </w:r>
      <w:r w:rsidR="003C093A" w:rsidRPr="00510FA8">
        <w:rPr>
          <w:color w:val="000000" w:themeColor="text1"/>
          <w:szCs w:val="32"/>
        </w:rPr>
        <w:t xml:space="preserve"> </w:t>
      </w:r>
      <w:r w:rsidR="003C093A" w:rsidRPr="00510FA8">
        <w:rPr>
          <w:color w:val="000000" w:themeColor="text1"/>
          <w:szCs w:val="24"/>
        </w:rPr>
        <w:t>and Krishnan 2010: 52 [own photo], etc.)</w:t>
      </w:r>
    </w:p>
    <w:p w14:paraId="41A7F95B" w14:textId="77777777" w:rsidR="00BE3143" w:rsidRPr="00510FA8" w:rsidRDefault="00BE3143" w:rsidP="000538CF">
      <w:pPr>
        <w:pStyle w:val="hangingindent025"/>
        <w:tabs>
          <w:tab w:val="clear" w:pos="2880"/>
        </w:tabs>
        <w:spacing w:after="0"/>
        <w:jc w:val="left"/>
        <w:rPr>
          <w:color w:val="000000" w:themeColor="text1"/>
        </w:rPr>
      </w:pPr>
      <w:r w:rsidRPr="00510FA8">
        <w:rPr>
          <w:color w:val="000000" w:themeColor="text1"/>
        </w:rPr>
        <w:tab/>
        <w:t>“Some images in the pediments of Banteay Srei may have been literally copied at Angkor Wat.  The Banteay Srei Ravana (in the act of shaking Mount Kailasa) is the same [as] that in Angkor’s south-western corner pavilion (S. 5)”</w:t>
      </w:r>
    </w:p>
    <w:p w14:paraId="6415F365" w14:textId="7A234165" w:rsidR="00BE3143" w:rsidRPr="00510FA8" w:rsidRDefault="00BE3143" w:rsidP="000538CF">
      <w:pPr>
        <w:pStyle w:val="hangingindent025"/>
        <w:tabs>
          <w:tab w:val="clear" w:pos="2880"/>
        </w:tabs>
        <w:spacing w:after="0"/>
        <w:jc w:val="left"/>
        <w:rPr>
          <w:color w:val="000000" w:themeColor="text1"/>
          <w:szCs w:val="22"/>
        </w:rPr>
      </w:pPr>
      <w:r w:rsidRPr="00510FA8">
        <w:rPr>
          <w:color w:val="000000" w:themeColor="text1"/>
        </w:rPr>
        <w:tab/>
        <w:t>[</w:t>
      </w:r>
      <w:r w:rsidRPr="00510FA8">
        <w:rPr>
          <w:i/>
          <w:color w:val="000000" w:themeColor="text1"/>
        </w:rPr>
        <w:t>We dispute Roveda’s contention; BACK VIEW, stepped mountain, Umā clings to Śiva, quite unlike AW S. 5</w:t>
      </w:r>
      <w:r w:rsidRPr="00510FA8">
        <w:rPr>
          <w:color w:val="000000" w:themeColor="text1"/>
        </w:rPr>
        <w:t xml:space="preserve">]: </w:t>
      </w:r>
      <w:r w:rsidR="003C093A" w:rsidRPr="00510FA8">
        <w:rPr>
          <w:color w:val="000000" w:themeColor="text1"/>
        </w:rPr>
        <w:tab/>
      </w:r>
      <w:r w:rsidRPr="00510FA8">
        <w:rPr>
          <w:color w:val="000000" w:themeColor="text1"/>
        </w:rPr>
        <w:t>Roveda 2002: 24</w:t>
      </w:r>
      <w:r w:rsidR="003C093A" w:rsidRPr="00510FA8">
        <w:rPr>
          <w:color w:val="000000" w:themeColor="text1"/>
        </w:rPr>
        <w:t>4</w:t>
      </w:r>
      <w:r w:rsidRPr="00510FA8">
        <w:rPr>
          <w:color w:val="000000" w:themeColor="text1"/>
          <w:szCs w:val="32"/>
        </w:rPr>
        <w:tab/>
      </w:r>
    </w:p>
    <w:p w14:paraId="392753A4" w14:textId="77777777" w:rsidR="00BE3143" w:rsidRPr="00510FA8" w:rsidRDefault="00BE3143" w:rsidP="00BB3A57">
      <w:pPr>
        <w:pStyle w:val="hangingindent025"/>
        <w:tabs>
          <w:tab w:val="clear" w:pos="2880"/>
        </w:tabs>
        <w:spacing w:after="0"/>
        <w:jc w:val="left"/>
        <w:rPr>
          <w:color w:val="000000" w:themeColor="text1"/>
          <w:szCs w:val="22"/>
        </w:rPr>
      </w:pPr>
      <w:r w:rsidRPr="00510FA8">
        <w:rPr>
          <w:color w:val="000000" w:themeColor="text1"/>
          <w:szCs w:val="22"/>
        </w:rPr>
        <w:t xml:space="preserve">E </w:t>
      </w:r>
      <w:r w:rsidRPr="00510FA8">
        <w:rPr>
          <w:i/>
          <w:color w:val="000000" w:themeColor="text1"/>
          <w:szCs w:val="22"/>
        </w:rPr>
        <w:t>gopura</w:t>
      </w:r>
      <w:r w:rsidRPr="00510FA8">
        <w:rPr>
          <w:color w:val="000000" w:themeColor="text1"/>
          <w:szCs w:val="22"/>
        </w:rPr>
        <w:t>, outer E side, detached pediment (superstructure gone), tympanum:</w:t>
      </w:r>
    </w:p>
    <w:p w14:paraId="34C08E46" w14:textId="552622F2" w:rsidR="00BE3143" w:rsidRPr="00510FA8" w:rsidRDefault="00BE3143" w:rsidP="00BB3A57">
      <w:pPr>
        <w:pStyle w:val="hangingindent025"/>
        <w:tabs>
          <w:tab w:val="clear" w:pos="2880"/>
        </w:tabs>
        <w:spacing w:after="0"/>
        <w:jc w:val="left"/>
        <w:rPr>
          <w:color w:val="000000" w:themeColor="text1"/>
          <w:szCs w:val="22"/>
        </w:rPr>
      </w:pPr>
      <w:r w:rsidRPr="00510FA8">
        <w:rPr>
          <w:color w:val="000000" w:themeColor="text1"/>
          <w:szCs w:val="22"/>
        </w:rPr>
        <w:tab/>
        <w:t xml:space="preserve">abduction by Virādha: </w:t>
      </w:r>
      <w:r w:rsidRPr="00510FA8">
        <w:rPr>
          <w:color w:val="000000" w:themeColor="text1"/>
          <w:szCs w:val="22"/>
        </w:rPr>
        <w:tab/>
        <w:t>Laur 2002</w:t>
      </w:r>
    </w:p>
    <w:p w14:paraId="331785C4" w14:textId="6F8C0C47" w:rsidR="00BB1888" w:rsidRPr="00510FA8" w:rsidRDefault="00BB1888" w:rsidP="00BB3A57">
      <w:pPr>
        <w:pStyle w:val="hangingindent025"/>
        <w:tabs>
          <w:tab w:val="clear" w:pos="2880"/>
        </w:tabs>
        <w:spacing w:after="0"/>
        <w:jc w:val="left"/>
        <w:rPr>
          <w:color w:val="000000" w:themeColor="text1"/>
          <w:szCs w:val="22"/>
        </w:rPr>
      </w:pPr>
      <w:r w:rsidRPr="00510FA8">
        <w:rPr>
          <w:color w:val="000000" w:themeColor="text1"/>
        </w:rPr>
        <w:t xml:space="preserve">W </w:t>
      </w:r>
      <w:r w:rsidRPr="00510FA8">
        <w:rPr>
          <w:i/>
          <w:color w:val="000000" w:themeColor="text1"/>
        </w:rPr>
        <w:t>gopura</w:t>
      </w:r>
      <w:r w:rsidRPr="00510FA8">
        <w:rPr>
          <w:color w:val="000000" w:themeColor="text1"/>
        </w:rPr>
        <w:t>, E face:</w:t>
      </w:r>
      <w:r w:rsidRPr="00510FA8">
        <w:rPr>
          <w:color w:val="000000" w:themeColor="text1"/>
        </w:rPr>
        <w:br/>
      </w:r>
      <w:r w:rsidR="002A53D3" w:rsidRPr="00510FA8">
        <w:rPr>
          <w:color w:val="000000" w:themeColor="text1"/>
        </w:rPr>
        <w:t>Vālin fights Sugrīva; death of Vālin</w:t>
      </w:r>
      <w:r w:rsidR="002A53D3" w:rsidRPr="00510FA8">
        <w:rPr>
          <w:color w:val="000000" w:themeColor="text1"/>
        </w:rPr>
        <w:tab/>
        <w:t>JLB photo (2009): 650;</w:t>
      </w:r>
      <w:r w:rsidR="002A53D3" w:rsidRPr="00510FA8">
        <w:rPr>
          <w:color w:val="000000" w:themeColor="text1"/>
          <w:szCs w:val="24"/>
        </w:rPr>
        <w:t xml:space="preserve"> Roveda 2005: 125, fig. 4.4.38</w:t>
      </w:r>
    </w:p>
    <w:p w14:paraId="5A1EE925" w14:textId="77777777" w:rsidR="00BE3143" w:rsidRPr="00510FA8" w:rsidRDefault="00BE3143" w:rsidP="00BB3A57">
      <w:pPr>
        <w:pStyle w:val="hangingindent025"/>
        <w:tabs>
          <w:tab w:val="clear" w:pos="2880"/>
        </w:tabs>
        <w:spacing w:after="0"/>
        <w:jc w:val="left"/>
        <w:rPr>
          <w:color w:val="000000" w:themeColor="text1"/>
          <w:szCs w:val="22"/>
        </w:rPr>
      </w:pPr>
      <w:r w:rsidRPr="00510FA8">
        <w:rPr>
          <w:color w:val="000000" w:themeColor="text1"/>
          <w:szCs w:val="22"/>
        </w:rPr>
        <w:t xml:space="preserve">2nd enclosure, W </w:t>
      </w:r>
      <w:r w:rsidRPr="00510FA8">
        <w:rPr>
          <w:i/>
          <w:color w:val="000000" w:themeColor="text1"/>
          <w:szCs w:val="22"/>
        </w:rPr>
        <w:t>gopura</w:t>
      </w:r>
      <w:r w:rsidRPr="00510FA8">
        <w:rPr>
          <w:color w:val="000000" w:themeColor="text1"/>
          <w:szCs w:val="22"/>
        </w:rPr>
        <w:t>, E façade, lintel tympanum:</w:t>
      </w:r>
    </w:p>
    <w:p w14:paraId="6EE328D9" w14:textId="0F27B1A6" w:rsidR="00BE3143" w:rsidRPr="00510FA8" w:rsidRDefault="00BE3143" w:rsidP="00BB3A57">
      <w:pPr>
        <w:pStyle w:val="hangingindent025"/>
        <w:tabs>
          <w:tab w:val="clear" w:pos="2880"/>
        </w:tabs>
        <w:spacing w:after="0"/>
        <w:jc w:val="left"/>
        <w:rPr>
          <w:color w:val="000000" w:themeColor="text1"/>
        </w:rPr>
      </w:pPr>
      <w:r w:rsidRPr="00510FA8">
        <w:rPr>
          <w:color w:val="000000" w:themeColor="text1"/>
          <w:szCs w:val="22"/>
        </w:rPr>
        <w:tab/>
        <w:t>Sugrīva and Vālin:</w:t>
      </w:r>
      <w:r w:rsidRPr="00510FA8">
        <w:rPr>
          <w:color w:val="000000" w:themeColor="text1"/>
          <w:szCs w:val="22"/>
        </w:rPr>
        <w:tab/>
        <w:t>Laur 2002</w:t>
      </w:r>
      <w:r w:rsidR="00F8577B" w:rsidRPr="00510FA8">
        <w:rPr>
          <w:color w:val="000000" w:themeColor="text1"/>
          <w:szCs w:val="22"/>
        </w:rPr>
        <w:t>; Ly 2005: 165 fig.16</w:t>
      </w:r>
    </w:p>
    <w:p w14:paraId="1BA30911" w14:textId="77777777" w:rsidR="00BE3143" w:rsidRPr="00510FA8" w:rsidRDefault="00BE3143" w:rsidP="00BB3A57">
      <w:pPr>
        <w:pStyle w:val="hangingindent025"/>
        <w:tabs>
          <w:tab w:val="clear" w:pos="2880"/>
        </w:tabs>
        <w:spacing w:after="0"/>
        <w:jc w:val="left"/>
        <w:rPr>
          <w:color w:val="000000" w:themeColor="text1"/>
        </w:rPr>
      </w:pPr>
      <w:r w:rsidRPr="00510FA8">
        <w:rPr>
          <w:color w:val="000000" w:themeColor="text1"/>
        </w:rPr>
        <w:t>Central shrine, W façade, lintel above false door:</w:t>
      </w:r>
    </w:p>
    <w:p w14:paraId="7BA24179" w14:textId="6345F3E3" w:rsidR="00BE3143" w:rsidRPr="00510FA8" w:rsidRDefault="00BE3143" w:rsidP="00BB3A57">
      <w:pPr>
        <w:pStyle w:val="hangingindent025"/>
        <w:tabs>
          <w:tab w:val="clear" w:pos="2880"/>
        </w:tabs>
        <w:spacing w:after="0"/>
        <w:jc w:val="left"/>
        <w:rPr>
          <w:color w:val="000000" w:themeColor="text1"/>
        </w:rPr>
      </w:pPr>
      <w:r w:rsidRPr="00510FA8">
        <w:rPr>
          <w:color w:val="000000" w:themeColor="text1"/>
        </w:rPr>
        <w:tab/>
        <w:t>Virādha with spear abducts Sītā</w:t>
      </w:r>
      <w:r w:rsidR="00BB3A57" w:rsidRPr="00510FA8">
        <w:rPr>
          <w:color w:val="000000" w:themeColor="text1"/>
        </w:rPr>
        <w:t>, shot by Rāma and Lakṣmaṇa</w:t>
      </w:r>
      <w:r w:rsidR="00BB3A57" w:rsidRPr="00510FA8">
        <w:rPr>
          <w:color w:val="000000" w:themeColor="text1"/>
        </w:rPr>
        <w:br/>
        <w:t xml:space="preserve">(“foliage cutting across the scene horizontally is interspersed with four equidistant </w:t>
      </w:r>
      <w:r w:rsidR="00BB3A57" w:rsidRPr="00510FA8">
        <w:rPr>
          <w:i/>
          <w:color w:val="000000" w:themeColor="text1"/>
        </w:rPr>
        <w:t>garuda</w:t>
      </w:r>
      <w:r w:rsidR="00BB3A57" w:rsidRPr="00510FA8">
        <w:rPr>
          <w:color w:val="000000" w:themeColor="text1"/>
        </w:rPr>
        <w:t xml:space="preserve"> heads” </w:t>
      </w:r>
      <w:r w:rsidR="00BB3A57" w:rsidRPr="00510FA8">
        <w:rPr>
          <w:color w:val="000000" w:themeColor="text1"/>
          <w:szCs w:val="22"/>
        </w:rPr>
        <w:t>Laur 2002)</w:t>
      </w:r>
      <w:r w:rsidR="00BB3A57" w:rsidRPr="00510FA8">
        <w:rPr>
          <w:color w:val="000000" w:themeColor="text1"/>
        </w:rPr>
        <w:br/>
      </w:r>
      <w:r w:rsidR="00BB3A57" w:rsidRPr="00510FA8">
        <w:rPr>
          <w:color w:val="000000" w:themeColor="text1"/>
        </w:rPr>
        <w:tab/>
        <w:t xml:space="preserve">JLB photo (2009): 648-49; </w:t>
      </w:r>
      <w:r w:rsidR="00BB3A57" w:rsidRPr="00510FA8">
        <w:rPr>
          <w:color w:val="000000" w:themeColor="text1"/>
          <w:szCs w:val="24"/>
        </w:rPr>
        <w:t xml:space="preserve">Roveda 2002: 242, fig. 261; </w:t>
      </w:r>
      <w:r w:rsidR="00BB3A57" w:rsidRPr="00510FA8">
        <w:rPr>
          <w:color w:val="000000" w:themeColor="text1"/>
        </w:rPr>
        <w:t>Roveda 2005: 347, fig. 10.113</w:t>
      </w:r>
      <w:r w:rsidR="00471CCC" w:rsidRPr="00510FA8">
        <w:rPr>
          <w:color w:val="000000" w:themeColor="text1"/>
          <w:szCs w:val="22"/>
        </w:rPr>
        <w:t xml:space="preserve">; </w:t>
      </w:r>
      <w:r w:rsidR="00BB3A57" w:rsidRPr="00510FA8">
        <w:rPr>
          <w:color w:val="000000" w:themeColor="text1"/>
          <w:szCs w:val="22"/>
        </w:rPr>
        <w:br/>
      </w:r>
      <w:r w:rsidR="00BB3A57" w:rsidRPr="00510FA8">
        <w:rPr>
          <w:color w:val="000000" w:themeColor="text1"/>
          <w:szCs w:val="22"/>
        </w:rPr>
        <w:tab/>
      </w:r>
      <w:r w:rsidR="00471CCC" w:rsidRPr="00510FA8">
        <w:rPr>
          <w:color w:val="000000" w:themeColor="text1"/>
          <w:szCs w:val="22"/>
        </w:rPr>
        <w:t>Ly 2005: 169 figs 21-22</w:t>
      </w:r>
    </w:p>
    <w:p w14:paraId="1AB6BDD0" w14:textId="69ADCE72" w:rsidR="00BE3143" w:rsidRPr="00510FA8" w:rsidRDefault="00BE3143" w:rsidP="00BB3A57">
      <w:pPr>
        <w:pStyle w:val="hangingindent025"/>
        <w:tabs>
          <w:tab w:val="clear" w:pos="2880"/>
        </w:tabs>
        <w:spacing w:after="0"/>
        <w:jc w:val="left"/>
        <w:rPr>
          <w:color w:val="000000" w:themeColor="text1"/>
        </w:rPr>
      </w:pPr>
      <w:r w:rsidRPr="00510FA8">
        <w:rPr>
          <w:color w:val="000000" w:themeColor="text1"/>
        </w:rPr>
        <w:tab/>
        <w:t>[</w:t>
      </w:r>
      <w:r w:rsidRPr="00510FA8">
        <w:rPr>
          <w:i/>
          <w:color w:val="000000" w:themeColor="text1"/>
        </w:rPr>
        <w:t>Virādha or Rāvaṇa</w:t>
      </w:r>
      <w:r w:rsidRPr="00510FA8">
        <w:rPr>
          <w:color w:val="000000" w:themeColor="text1"/>
        </w:rPr>
        <w:t>]</w:t>
      </w:r>
      <w:r w:rsidRPr="00510FA8">
        <w:rPr>
          <w:color w:val="000000" w:themeColor="text1"/>
          <w:szCs w:val="22"/>
        </w:rPr>
        <w:t xml:space="preserve"> </w:t>
      </w:r>
      <w:r w:rsidRPr="00510FA8">
        <w:rPr>
          <w:color w:val="000000" w:themeColor="text1"/>
        </w:rPr>
        <w:tab/>
        <w:t>Roveda 2002: 244</w:t>
      </w:r>
    </w:p>
    <w:p w14:paraId="6F9C9BF7" w14:textId="148EFD3F" w:rsidR="00BE3143" w:rsidRPr="00510FA8" w:rsidRDefault="00BE3143" w:rsidP="00BB3A57">
      <w:pPr>
        <w:pStyle w:val="hangingindent025"/>
        <w:tabs>
          <w:tab w:val="clear" w:pos="2880"/>
        </w:tabs>
        <w:spacing w:after="0"/>
        <w:jc w:val="left"/>
        <w:rPr>
          <w:color w:val="000000" w:themeColor="text1"/>
          <w:szCs w:val="32"/>
        </w:rPr>
      </w:pPr>
      <w:r w:rsidRPr="00510FA8">
        <w:rPr>
          <w:color w:val="000000" w:themeColor="text1"/>
        </w:rPr>
        <w:tab/>
        <w:t>[</w:t>
      </w:r>
      <w:r w:rsidRPr="00510FA8">
        <w:rPr>
          <w:i/>
          <w:color w:val="000000" w:themeColor="text1"/>
        </w:rPr>
        <w:t>Kam: Holding a spear, Ravana abducts Sita and flies away with her on a monster headed creature (right), but Jatayu intervenes and tries to rescue Sita (left)</w:t>
      </w:r>
      <w:r w:rsidRPr="00510FA8">
        <w:rPr>
          <w:color w:val="000000" w:themeColor="text1"/>
        </w:rPr>
        <w:t>:</w:t>
      </w:r>
      <w:r w:rsidRPr="00510FA8">
        <w:rPr>
          <w:color w:val="000000" w:themeColor="text1"/>
        </w:rPr>
        <w:tab/>
      </w:r>
      <w:r w:rsidRPr="00510FA8">
        <w:rPr>
          <w:color w:val="000000" w:themeColor="text1"/>
          <w:szCs w:val="32"/>
        </w:rPr>
        <w:t xml:space="preserve"> Kam 2000: 117</w:t>
      </w:r>
      <w:r w:rsidR="003B25B9">
        <w:rPr>
          <w:color w:val="000000" w:themeColor="text1"/>
          <w:szCs w:val="32"/>
        </w:rPr>
        <w:t>]</w:t>
      </w:r>
    </w:p>
    <w:p w14:paraId="661856E7" w14:textId="77777777" w:rsidR="00BE3143" w:rsidRPr="00510FA8" w:rsidRDefault="00BE3143" w:rsidP="00BB3A57">
      <w:pPr>
        <w:pStyle w:val="hangingindent025"/>
        <w:keepNext/>
        <w:tabs>
          <w:tab w:val="clear" w:pos="2880"/>
        </w:tabs>
        <w:spacing w:after="0"/>
        <w:jc w:val="left"/>
        <w:rPr>
          <w:color w:val="000000" w:themeColor="text1"/>
        </w:rPr>
      </w:pPr>
      <w:r w:rsidRPr="00510FA8">
        <w:rPr>
          <w:color w:val="000000" w:themeColor="text1"/>
        </w:rPr>
        <w:t>Central shrine, N façade, lintel above false door:</w:t>
      </w:r>
    </w:p>
    <w:p w14:paraId="22B88E8F" w14:textId="77777777" w:rsidR="001B2E50" w:rsidRPr="00510FA8" w:rsidRDefault="00BE3143" w:rsidP="00BB3A57">
      <w:pPr>
        <w:pStyle w:val="hangingindent025"/>
        <w:tabs>
          <w:tab w:val="clear" w:pos="2880"/>
        </w:tabs>
        <w:spacing w:after="0"/>
        <w:jc w:val="left"/>
        <w:rPr>
          <w:color w:val="000000" w:themeColor="text1"/>
        </w:rPr>
      </w:pPr>
      <w:r w:rsidRPr="00510FA8">
        <w:rPr>
          <w:color w:val="000000" w:themeColor="text1"/>
        </w:rPr>
        <w:tab/>
        <w:t>Sugrīva and Vālin; both Rāma and Lakṣmaṇa take aim</w:t>
      </w:r>
    </w:p>
    <w:p w14:paraId="4ECAC5A4" w14:textId="683B5864" w:rsidR="00BE3143" w:rsidRPr="00510FA8" w:rsidRDefault="001B2E50" w:rsidP="00BB3A57">
      <w:pPr>
        <w:pStyle w:val="hangingindent025"/>
        <w:tabs>
          <w:tab w:val="clear" w:pos="2880"/>
        </w:tabs>
        <w:spacing w:after="0"/>
        <w:jc w:val="left"/>
        <w:rPr>
          <w:color w:val="000000" w:themeColor="text1"/>
          <w:szCs w:val="22"/>
        </w:rPr>
      </w:pPr>
      <w:r w:rsidRPr="00510FA8">
        <w:rPr>
          <w:color w:val="000000" w:themeColor="text1"/>
          <w:szCs w:val="22"/>
        </w:rPr>
        <w:tab/>
      </w:r>
      <w:r w:rsidR="00BE3143" w:rsidRPr="00510FA8">
        <w:rPr>
          <w:color w:val="000000" w:themeColor="text1"/>
          <w:szCs w:val="22"/>
        </w:rPr>
        <w:t xml:space="preserve"> </w:t>
      </w:r>
      <w:r w:rsidR="00BE3143" w:rsidRPr="00510FA8">
        <w:rPr>
          <w:color w:val="000000" w:themeColor="text1"/>
          <w:szCs w:val="22"/>
        </w:rPr>
        <w:tab/>
      </w:r>
      <w:r w:rsidRPr="00510FA8">
        <w:rPr>
          <w:color w:val="000000" w:themeColor="text1"/>
        </w:rPr>
        <w:t xml:space="preserve">JLB photo (2009): 647; </w:t>
      </w:r>
      <w:r w:rsidRPr="00510FA8">
        <w:rPr>
          <w:color w:val="000000" w:themeColor="text1"/>
          <w:szCs w:val="24"/>
        </w:rPr>
        <w:t xml:space="preserve">Roveda 2005: 125, fig. 4.4.39; </w:t>
      </w:r>
      <w:r w:rsidR="00BE3143" w:rsidRPr="00510FA8">
        <w:rPr>
          <w:color w:val="000000" w:themeColor="text1"/>
          <w:szCs w:val="22"/>
        </w:rPr>
        <w:t>Laur 2002</w:t>
      </w:r>
      <w:r w:rsidR="00F8577B" w:rsidRPr="00510FA8">
        <w:rPr>
          <w:color w:val="000000" w:themeColor="text1"/>
          <w:szCs w:val="22"/>
        </w:rPr>
        <w:t>; Ly 2005: 166 figs</w:t>
      </w:r>
      <w:r w:rsidR="004C042A" w:rsidRPr="00510FA8">
        <w:rPr>
          <w:color w:val="000000" w:themeColor="text1"/>
          <w:szCs w:val="22"/>
        </w:rPr>
        <w:t xml:space="preserve"> </w:t>
      </w:r>
      <w:r w:rsidR="00F8577B" w:rsidRPr="00510FA8">
        <w:rPr>
          <w:color w:val="000000" w:themeColor="text1"/>
          <w:szCs w:val="22"/>
        </w:rPr>
        <w:t>17-18</w:t>
      </w:r>
    </w:p>
    <w:p w14:paraId="22AD5DFE" w14:textId="68F58331" w:rsidR="00B61ACA" w:rsidRPr="00510FA8" w:rsidRDefault="00B61ACA" w:rsidP="00BB3A57">
      <w:pPr>
        <w:pStyle w:val="hangingindent025"/>
        <w:tabs>
          <w:tab w:val="clear" w:pos="2880"/>
        </w:tabs>
        <w:spacing w:after="0"/>
        <w:jc w:val="left"/>
        <w:rPr>
          <w:color w:val="000000" w:themeColor="text1"/>
        </w:rPr>
      </w:pPr>
      <w:r w:rsidRPr="00510FA8">
        <w:rPr>
          <w:color w:val="000000" w:themeColor="text1"/>
          <w:szCs w:val="22"/>
          <w:lang w:val="en-US"/>
        </w:rPr>
        <w:t>detached relief:</w:t>
      </w:r>
      <w:r w:rsidRPr="00510FA8">
        <w:rPr>
          <w:color w:val="000000" w:themeColor="text1"/>
          <w:szCs w:val="22"/>
          <w:lang w:val="en-US"/>
        </w:rPr>
        <w:br/>
        <w:t>Virādha abducts Sītā [</w:t>
      </w:r>
      <w:r w:rsidRPr="00510FA8">
        <w:rPr>
          <w:i/>
          <w:color w:val="000000" w:themeColor="text1"/>
          <w:szCs w:val="22"/>
          <w:lang w:val="en-US"/>
        </w:rPr>
        <w:t>spear broken</w:t>
      </w:r>
      <w:r w:rsidRPr="00510FA8">
        <w:rPr>
          <w:color w:val="000000" w:themeColor="text1"/>
          <w:szCs w:val="22"/>
          <w:lang w:val="en-US"/>
        </w:rPr>
        <w:t>]; Rāma and Lakṣmaṇa both attack him [</w:t>
      </w:r>
      <w:r w:rsidRPr="00510FA8">
        <w:rPr>
          <w:i/>
          <w:color w:val="000000" w:themeColor="text1"/>
          <w:szCs w:val="22"/>
          <w:lang w:val="en-US"/>
        </w:rPr>
        <w:t>weapons not visible</w:t>
      </w:r>
      <w:r w:rsidRPr="00510FA8">
        <w:rPr>
          <w:color w:val="000000" w:themeColor="text1"/>
          <w:szCs w:val="22"/>
          <w:lang w:val="en-US"/>
        </w:rPr>
        <w:t>]</w:t>
      </w:r>
      <w:r w:rsidR="00941DA6" w:rsidRPr="00510FA8">
        <w:rPr>
          <w:color w:val="000000" w:themeColor="text1"/>
          <w:szCs w:val="22"/>
          <w:lang w:val="en-US"/>
        </w:rPr>
        <w:tab/>
      </w:r>
      <w:r w:rsidR="00941DA6" w:rsidRPr="00510FA8">
        <w:rPr>
          <w:color w:val="000000" w:themeColor="text1"/>
        </w:rPr>
        <w:t xml:space="preserve">JLB photo (2009): 639; </w:t>
      </w:r>
      <w:r w:rsidR="00941DA6" w:rsidRPr="00510FA8">
        <w:rPr>
          <w:color w:val="000000" w:themeColor="text1"/>
          <w:szCs w:val="24"/>
        </w:rPr>
        <w:t xml:space="preserve">Roveda 2005: </w:t>
      </w:r>
      <w:r w:rsidR="00941DA6" w:rsidRPr="00510FA8">
        <w:rPr>
          <w:color w:val="000000" w:themeColor="text1"/>
          <w:szCs w:val="22"/>
          <w:lang w:val="en-US"/>
        </w:rPr>
        <w:t xml:space="preserve">120, fig. 4.4.14; </w:t>
      </w:r>
      <w:r w:rsidR="00941DA6" w:rsidRPr="00510FA8">
        <w:rPr>
          <w:color w:val="000000" w:themeColor="text1"/>
        </w:rPr>
        <w:t>Siyonn 2005: 116, fig. 9</w:t>
      </w:r>
    </w:p>
    <w:p w14:paraId="540D09BB" w14:textId="77777777" w:rsidR="00BE3143" w:rsidRPr="00510FA8" w:rsidRDefault="00BE3143" w:rsidP="00BB3A57">
      <w:pPr>
        <w:pStyle w:val="hangingindent025"/>
        <w:tabs>
          <w:tab w:val="clear" w:pos="2880"/>
        </w:tabs>
        <w:spacing w:after="0"/>
        <w:jc w:val="left"/>
        <w:rPr>
          <w:i/>
          <w:color w:val="000000" w:themeColor="text1"/>
          <w:sz w:val="16"/>
          <w:szCs w:val="16"/>
        </w:rPr>
      </w:pPr>
    </w:p>
    <w:p w14:paraId="133B2D05" w14:textId="2A119DDB" w:rsidR="00BE3143" w:rsidRPr="00510FA8" w:rsidRDefault="00BE3143" w:rsidP="00BB3A57">
      <w:pPr>
        <w:pStyle w:val="hangingindent025"/>
        <w:tabs>
          <w:tab w:val="clear" w:pos="2880"/>
          <w:tab w:val="left" w:pos="720"/>
        </w:tabs>
        <w:spacing w:after="0"/>
        <w:jc w:val="left"/>
        <w:rPr>
          <w:color w:val="000000" w:themeColor="text1"/>
        </w:rPr>
      </w:pPr>
      <w:r w:rsidRPr="00510FA8">
        <w:rPr>
          <w:i/>
          <w:color w:val="000000" w:themeColor="text1"/>
        </w:rPr>
        <w:t>also</w:t>
      </w:r>
      <w:r w:rsidRPr="00510FA8">
        <w:rPr>
          <w:color w:val="000000" w:themeColor="text1"/>
        </w:rPr>
        <w:t>:</w:t>
      </w:r>
      <w:r w:rsidRPr="00510FA8">
        <w:rPr>
          <w:color w:val="000000" w:themeColor="text1"/>
        </w:rPr>
        <w:tab/>
        <w:t>Sugrīva and Vālin fight [</w:t>
      </w:r>
      <w:r w:rsidRPr="00510FA8">
        <w:rPr>
          <w:i/>
          <w:color w:val="000000" w:themeColor="text1"/>
        </w:rPr>
        <w:t>Roveda: ferocious hand-to-hand combat</w:t>
      </w:r>
      <w:r w:rsidRPr="00510FA8">
        <w:rPr>
          <w:color w:val="000000" w:themeColor="text1"/>
        </w:rPr>
        <w:t>]:</w:t>
      </w:r>
      <w:r w:rsidRPr="00510FA8">
        <w:rPr>
          <w:color w:val="000000" w:themeColor="text1"/>
        </w:rPr>
        <w:tab/>
        <w:t>Roveda 2002: 244</w:t>
      </w:r>
    </w:p>
    <w:p w14:paraId="603AC360" w14:textId="35DCA484" w:rsidR="00BE3143" w:rsidRPr="00510FA8" w:rsidRDefault="00BE3143" w:rsidP="00BB3A57">
      <w:pPr>
        <w:pStyle w:val="hangingindent025"/>
        <w:spacing w:after="0"/>
        <w:jc w:val="left"/>
        <w:rPr>
          <w:i/>
          <w:color w:val="000000" w:themeColor="text1"/>
        </w:rPr>
      </w:pPr>
      <w:r w:rsidRPr="00510FA8">
        <w:rPr>
          <w:color w:val="000000" w:themeColor="text1"/>
        </w:rPr>
        <w:tab/>
        <w:t>[</w:t>
      </w:r>
      <w:r w:rsidRPr="00510FA8">
        <w:rPr>
          <w:i/>
          <w:color w:val="000000" w:themeColor="text1"/>
        </w:rPr>
        <w:t xml:space="preserve">? same as </w:t>
      </w:r>
      <w:r w:rsidR="00B61ACA" w:rsidRPr="00510FA8">
        <w:rPr>
          <w:i/>
          <w:color w:val="000000" w:themeColor="text1"/>
        </w:rPr>
        <w:t>one on central shrine</w:t>
      </w:r>
      <w:r w:rsidRPr="00510FA8">
        <w:rPr>
          <w:i/>
          <w:color w:val="000000" w:themeColor="text1"/>
        </w:rPr>
        <w:t xml:space="preserve">? </w:t>
      </w:r>
      <w:r w:rsidRPr="00510FA8">
        <w:rPr>
          <w:color w:val="000000" w:themeColor="text1"/>
          <w:szCs w:val="32"/>
        </w:rPr>
        <w:t xml:space="preserve"> </w:t>
      </w:r>
      <w:r w:rsidRPr="00510FA8">
        <w:rPr>
          <w:i/>
          <w:color w:val="000000" w:themeColor="text1"/>
          <w:szCs w:val="32"/>
        </w:rPr>
        <w:t>Kam:</w:t>
      </w:r>
      <w:r w:rsidRPr="00510FA8">
        <w:rPr>
          <w:color w:val="000000" w:themeColor="text1"/>
          <w:szCs w:val="32"/>
        </w:rPr>
        <w:t xml:space="preserve"> </w:t>
      </w:r>
      <w:r w:rsidRPr="00510FA8">
        <w:rPr>
          <w:i/>
          <w:color w:val="000000" w:themeColor="text1"/>
          <w:szCs w:val="32"/>
        </w:rPr>
        <w:t>Amidst swirls of vegetation representing a forest, Rama aims his arrow as Sugriva and Vali fight with each other</w:t>
      </w:r>
      <w:r w:rsidRPr="00510FA8">
        <w:rPr>
          <w:color w:val="000000" w:themeColor="text1"/>
          <w:szCs w:val="32"/>
        </w:rPr>
        <w:t>]:</w:t>
      </w:r>
      <w:r w:rsidRPr="00510FA8">
        <w:rPr>
          <w:color w:val="000000" w:themeColor="text1"/>
          <w:szCs w:val="32"/>
        </w:rPr>
        <w:tab/>
        <w:t>Kam 2000: 127</w:t>
      </w:r>
    </w:p>
    <w:p w14:paraId="49661A4F" w14:textId="77777777" w:rsidR="00BE3143" w:rsidRPr="00510FA8" w:rsidRDefault="00BE3143" w:rsidP="00BB3A57">
      <w:pPr>
        <w:pStyle w:val="hangingindent025"/>
        <w:spacing w:after="0"/>
        <w:jc w:val="left"/>
        <w:rPr>
          <w:color w:val="000000" w:themeColor="text1"/>
          <w:sz w:val="16"/>
          <w:szCs w:val="16"/>
        </w:rPr>
      </w:pPr>
      <w:r w:rsidRPr="00510FA8">
        <w:rPr>
          <w:color w:val="000000" w:themeColor="text1"/>
          <w:sz w:val="16"/>
          <w:szCs w:val="16"/>
        </w:rPr>
        <w:tab/>
      </w:r>
    </w:p>
    <w:p w14:paraId="6D0C19C5" w14:textId="00E198C1" w:rsidR="00BE3143" w:rsidRPr="00510FA8" w:rsidRDefault="00BE3143" w:rsidP="00BB3A57">
      <w:pPr>
        <w:pStyle w:val="hangingindent025"/>
        <w:spacing w:after="0"/>
        <w:jc w:val="left"/>
        <w:rPr>
          <w:color w:val="000000" w:themeColor="text1"/>
        </w:rPr>
      </w:pPr>
      <w:r w:rsidRPr="00510FA8">
        <w:rPr>
          <w:color w:val="000000" w:themeColor="text1"/>
        </w:rPr>
        <w:t xml:space="preserve">Rāma, Sītā and Lakṣmaṇa return to Ayodhyā in </w:t>
      </w:r>
      <w:r w:rsidRPr="00510FA8">
        <w:rPr>
          <w:i/>
          <w:color w:val="000000" w:themeColor="text1"/>
        </w:rPr>
        <w:t>puṣpaka</w:t>
      </w:r>
      <w:r w:rsidRPr="00510FA8">
        <w:rPr>
          <w:color w:val="000000" w:themeColor="text1"/>
        </w:rPr>
        <w:t xml:space="preserve">: </w:t>
      </w:r>
      <w:r w:rsidRPr="00510FA8">
        <w:rPr>
          <w:color w:val="000000" w:themeColor="text1"/>
        </w:rPr>
        <w:tab/>
        <w:t>Roveda 2002: 244</w:t>
      </w:r>
    </w:p>
    <w:p w14:paraId="33E7E264" w14:textId="7DCF6DEF" w:rsidR="00345DDC" w:rsidRPr="00510FA8" w:rsidRDefault="00345DDC" w:rsidP="00BB3A57">
      <w:pPr>
        <w:pStyle w:val="hangingindent025"/>
        <w:spacing w:after="0"/>
        <w:jc w:val="left"/>
        <w:rPr>
          <w:color w:val="000000" w:themeColor="text1"/>
        </w:rPr>
      </w:pPr>
    </w:p>
    <w:p w14:paraId="0AA6C8A5" w14:textId="45E1CA82" w:rsidR="007C5936" w:rsidRPr="00510FA8" w:rsidRDefault="001C7178" w:rsidP="001C7178">
      <w:pPr>
        <w:pStyle w:val="hangingindent025"/>
        <w:tabs>
          <w:tab w:val="clear" w:pos="2880"/>
        </w:tabs>
        <w:spacing w:after="0"/>
        <w:jc w:val="center"/>
        <w:rPr>
          <w:color w:val="000000" w:themeColor="text1"/>
        </w:rPr>
      </w:pPr>
      <w:r w:rsidRPr="00510FA8">
        <w:rPr>
          <w:color w:val="000000" w:themeColor="text1"/>
        </w:rPr>
        <w:t>--------------------</w:t>
      </w:r>
    </w:p>
    <w:p w14:paraId="59951A34" w14:textId="0CD9AC65" w:rsidR="001C7178" w:rsidRPr="00510FA8" w:rsidRDefault="001C7178" w:rsidP="007C5936">
      <w:pPr>
        <w:pStyle w:val="hangingindent025"/>
        <w:tabs>
          <w:tab w:val="clear" w:pos="2880"/>
        </w:tabs>
        <w:spacing w:after="0"/>
        <w:rPr>
          <w:color w:val="000000" w:themeColor="text1"/>
        </w:rPr>
      </w:pPr>
    </w:p>
    <w:p w14:paraId="2577D00E" w14:textId="3BCF6C10" w:rsidR="00BE1171" w:rsidRDefault="002A4634" w:rsidP="00BE1171">
      <w:pPr>
        <w:rPr>
          <w:color w:val="000000" w:themeColor="text1"/>
          <w:szCs w:val="22"/>
        </w:rPr>
      </w:pPr>
      <w:r w:rsidRPr="00510FA8">
        <w:rPr>
          <w:b/>
          <w:color w:val="000000" w:themeColor="text1"/>
          <w:szCs w:val="22"/>
        </w:rPr>
        <w:t xml:space="preserve">Sambor Prei Kuk, S group </w:t>
      </w:r>
      <w:r w:rsidRPr="00510FA8">
        <w:rPr>
          <w:color w:val="000000" w:themeColor="text1"/>
          <w:szCs w:val="22"/>
        </w:rPr>
        <w:t>(mainly 7C)</w:t>
      </w:r>
      <w:r w:rsidR="00237357" w:rsidRPr="00510FA8">
        <w:rPr>
          <w:color w:val="000000" w:themeColor="text1"/>
          <w:szCs w:val="22"/>
        </w:rPr>
        <w:br/>
        <w:t>[</w:t>
      </w:r>
      <w:r w:rsidR="00237357" w:rsidRPr="00BE1171">
        <w:rPr>
          <w:i/>
          <w:color w:val="000000" w:themeColor="text1"/>
          <w:szCs w:val="22"/>
        </w:rPr>
        <w:t>Sambor Prek Kuk</w:t>
      </w:r>
      <w:r w:rsidR="00ED258B" w:rsidRPr="00BE1171">
        <w:rPr>
          <w:i/>
          <w:color w:val="000000" w:themeColor="text1"/>
          <w:szCs w:val="22"/>
        </w:rPr>
        <w:t xml:space="preserve"> (</w:t>
      </w:r>
      <w:r w:rsidR="00BE1171" w:rsidRPr="00BE1171">
        <w:rPr>
          <w:i/>
        </w:rPr>
        <w:t>Kampong Thom province, on E bank of Tonle Sap):</w:t>
      </w:r>
      <w:r w:rsidR="00237357" w:rsidRPr="00BE1171">
        <w:rPr>
          <w:i/>
          <w:color w:val="000000" w:themeColor="text1"/>
          <w:szCs w:val="22"/>
        </w:rPr>
        <w:t xml:space="preserve"> </w:t>
      </w:r>
      <w:r w:rsidR="00BE1171">
        <w:rPr>
          <w:i/>
          <w:color w:val="000000" w:themeColor="text1"/>
          <w:szCs w:val="22"/>
        </w:rPr>
        <w:t>ancient</w:t>
      </w:r>
      <w:r w:rsidR="00237357" w:rsidRPr="00BE1171">
        <w:rPr>
          <w:i/>
          <w:color w:val="000000" w:themeColor="text1"/>
          <w:szCs w:val="22"/>
        </w:rPr>
        <w:t xml:space="preserve"> Īśānapura, capital of Chenla </w:t>
      </w:r>
      <w:r w:rsidR="00BE1171">
        <w:rPr>
          <w:i/>
          <w:color w:val="000000" w:themeColor="text1"/>
          <w:szCs w:val="22"/>
        </w:rPr>
        <w:t>kingdom</w:t>
      </w:r>
      <w:r w:rsidR="00BE1171" w:rsidRPr="00BE1171">
        <w:rPr>
          <w:i/>
        </w:rPr>
        <w:t>, with northern and southern groups built under Īśānavarman I (r. 616-37); site of inscription relating to erection of statue of Jaimini (i.e. Vālmīki)</w:t>
      </w:r>
      <w:r w:rsidR="00237357" w:rsidRPr="00510FA8">
        <w:rPr>
          <w:color w:val="000000" w:themeColor="text1"/>
          <w:szCs w:val="22"/>
        </w:rPr>
        <w:t>]</w:t>
      </w:r>
    </w:p>
    <w:p w14:paraId="0308E826" w14:textId="1B40F15A" w:rsidR="000C25ED" w:rsidRPr="00510FA8" w:rsidRDefault="00BE1171" w:rsidP="00BE1171">
      <w:pPr>
        <w:spacing w:before="80"/>
        <w:rPr>
          <w:color w:val="000000" w:themeColor="text1"/>
        </w:rPr>
      </w:pPr>
      <w:r w:rsidRPr="00510FA8">
        <w:rPr>
          <w:color w:val="000000" w:themeColor="text1"/>
          <w:szCs w:val="22"/>
        </w:rPr>
        <w:t xml:space="preserve">enclosure wall, medallion </w:t>
      </w:r>
      <w:r w:rsidR="000C25ED" w:rsidRPr="00510FA8">
        <w:rPr>
          <w:color w:val="000000" w:themeColor="text1"/>
          <w:szCs w:val="22"/>
        </w:rPr>
        <w:t>kneeling Hanumān presents object to Sītā:</w:t>
      </w:r>
      <w:r>
        <w:rPr>
          <w:color w:val="000000" w:themeColor="text1"/>
          <w:szCs w:val="22"/>
        </w:rPr>
        <w:br/>
      </w:r>
      <w:r w:rsidR="000C25ED" w:rsidRPr="00510FA8">
        <w:rPr>
          <w:color w:val="000000" w:themeColor="text1"/>
          <w:szCs w:val="22"/>
        </w:rPr>
        <w:tab/>
      </w:r>
      <w:r w:rsidR="000C25ED" w:rsidRPr="00510FA8">
        <w:rPr>
          <w:color w:val="000000" w:themeColor="text1"/>
        </w:rPr>
        <w:t xml:space="preserve"> Siyonn 2005: 126-27, fig. 22</w:t>
      </w:r>
    </w:p>
    <w:p w14:paraId="4E6A9A6C" w14:textId="3F74E884" w:rsidR="002A4634" w:rsidRPr="00510FA8" w:rsidRDefault="002A4634" w:rsidP="002A4634">
      <w:pPr>
        <w:rPr>
          <w:b/>
          <w:color w:val="000000" w:themeColor="text1"/>
        </w:rPr>
      </w:pPr>
    </w:p>
    <w:p w14:paraId="2303AC15" w14:textId="6AB306E9" w:rsidR="00962AB5" w:rsidRPr="00510FA8" w:rsidRDefault="00962AB5" w:rsidP="002A4634">
      <w:pPr>
        <w:rPr>
          <w:color w:val="000000" w:themeColor="text1"/>
        </w:rPr>
      </w:pPr>
      <w:r w:rsidRPr="00510FA8">
        <w:rPr>
          <w:b/>
          <w:color w:val="000000" w:themeColor="text1"/>
        </w:rPr>
        <w:t>Preah Vihear</w:t>
      </w:r>
      <w:r w:rsidRPr="00510FA8">
        <w:rPr>
          <w:color w:val="000000" w:themeColor="text1"/>
        </w:rPr>
        <w:t xml:space="preserve"> (early 9th century onwards)</w:t>
      </w:r>
    </w:p>
    <w:p w14:paraId="15B768F3" w14:textId="72EC6B9F" w:rsidR="00962AB5" w:rsidRPr="00510FA8" w:rsidRDefault="00FC5C1A" w:rsidP="00FC5C1A">
      <w:pPr>
        <w:rPr>
          <w:color w:val="000000" w:themeColor="text1"/>
        </w:rPr>
      </w:pPr>
      <w:r w:rsidRPr="00510FA8">
        <w:rPr>
          <w:color w:val="000000" w:themeColor="text1"/>
        </w:rPr>
        <w:tab/>
      </w:r>
      <w:r w:rsidR="00962AB5" w:rsidRPr="00510FA8">
        <w:rPr>
          <w:color w:val="000000" w:themeColor="text1"/>
        </w:rPr>
        <w:t>[</w:t>
      </w:r>
      <w:r w:rsidR="00962AB5" w:rsidRPr="00510FA8">
        <w:rPr>
          <w:i/>
          <w:color w:val="000000" w:themeColor="text1"/>
        </w:rPr>
        <w:t>On Cambodia–Thailand border, recently best approached from Thailand because of landmines; disputed territory</w:t>
      </w:r>
      <w:r w:rsidRPr="00510FA8">
        <w:rPr>
          <w:i/>
          <w:color w:val="000000" w:themeColor="text1"/>
        </w:rPr>
        <w:t>;</w:t>
      </w:r>
      <w:r w:rsidR="00962AB5" w:rsidRPr="00510FA8">
        <w:rPr>
          <w:i/>
          <w:color w:val="000000" w:themeColor="text1"/>
        </w:rPr>
        <w:t xml:space="preserve">  </w:t>
      </w:r>
      <w:r w:rsidRPr="00510FA8">
        <w:rPr>
          <w:i/>
          <w:color w:val="000000" w:themeColor="text1"/>
        </w:rPr>
        <w:t>k</w:t>
      </w:r>
      <w:r w:rsidR="00962AB5" w:rsidRPr="00510FA8">
        <w:rPr>
          <w:i/>
          <w:color w:val="000000" w:themeColor="text1"/>
        </w:rPr>
        <w:t xml:space="preserve">nown to Thais as </w:t>
      </w:r>
      <w:r w:rsidR="00962AB5" w:rsidRPr="00510FA8">
        <w:rPr>
          <w:color w:val="000000" w:themeColor="text1"/>
        </w:rPr>
        <w:t>Khao Phra Viharn</w:t>
      </w:r>
      <w:r w:rsidR="004602B0" w:rsidRPr="00510FA8">
        <w:rPr>
          <w:color w:val="000000" w:themeColor="text1"/>
        </w:rPr>
        <w:t xml:space="preserve">; </w:t>
      </w:r>
      <w:r w:rsidR="004602B0" w:rsidRPr="00510FA8">
        <w:rPr>
          <w:i/>
          <w:color w:val="000000" w:themeColor="text1"/>
        </w:rPr>
        <w:t>site of inscription (K. 383) which mentions Sūryavarman II’s installation</w:t>
      </w:r>
      <w:r w:rsidR="00E86C70">
        <w:rPr>
          <w:i/>
          <w:color w:val="000000" w:themeColor="text1"/>
        </w:rPr>
        <w:t xml:space="preserve"> by the purohita Divākara</w:t>
      </w:r>
      <w:r w:rsidR="00F349D0" w:rsidRPr="00510FA8">
        <w:rPr>
          <w:i/>
          <w:color w:val="000000" w:themeColor="text1"/>
        </w:rPr>
        <w:t>; built on a north-south axis</w:t>
      </w:r>
      <w:r w:rsidR="0017025A" w:rsidRPr="00510FA8">
        <w:rPr>
          <w:i/>
          <w:color w:val="000000" w:themeColor="text1"/>
        </w:rPr>
        <w:t>; listed as a UNESCO World Heritage Site in 2008</w:t>
      </w:r>
      <w:r w:rsidR="00962AB5" w:rsidRPr="00510FA8">
        <w:rPr>
          <w:color w:val="000000" w:themeColor="text1"/>
        </w:rPr>
        <w:t>]</w:t>
      </w:r>
    </w:p>
    <w:p w14:paraId="216EC7E7" w14:textId="07BEA544" w:rsidR="00962AB5" w:rsidRPr="00510FA8" w:rsidRDefault="000C25ED" w:rsidP="00FC5C1A">
      <w:pPr>
        <w:rPr>
          <w:color w:val="000000" w:themeColor="text1"/>
        </w:rPr>
      </w:pPr>
      <w:r w:rsidRPr="00510FA8">
        <w:rPr>
          <w:color w:val="000000" w:themeColor="text1"/>
        </w:rPr>
        <w:tab/>
      </w:r>
      <w:r w:rsidR="00962AB5" w:rsidRPr="00510FA8">
        <w:rPr>
          <w:color w:val="000000" w:themeColor="text1"/>
        </w:rPr>
        <w:t xml:space="preserve">3rd </w:t>
      </w:r>
      <w:r w:rsidR="00962AB5" w:rsidRPr="00510FA8">
        <w:rPr>
          <w:i/>
          <w:color w:val="000000" w:themeColor="text1"/>
        </w:rPr>
        <w:t>gopura</w:t>
      </w:r>
      <w:r w:rsidR="00962AB5" w:rsidRPr="00510FA8">
        <w:rPr>
          <w:color w:val="000000" w:themeColor="text1"/>
        </w:rPr>
        <w:t>, S door, lintel:</w:t>
      </w:r>
      <w:r w:rsidR="00FC5C1A" w:rsidRPr="00510FA8">
        <w:rPr>
          <w:color w:val="000000" w:themeColor="text1"/>
        </w:rPr>
        <w:br/>
        <w:t xml:space="preserve">Rāma returns to Ayodhyā on </w:t>
      </w:r>
      <w:r w:rsidR="00FC5C1A" w:rsidRPr="00510FA8">
        <w:rPr>
          <w:i/>
          <w:color w:val="000000" w:themeColor="text1"/>
        </w:rPr>
        <w:t>haṃsa</w:t>
      </w:r>
      <w:r w:rsidR="00FC5C1A" w:rsidRPr="00510FA8">
        <w:rPr>
          <w:color w:val="000000" w:themeColor="text1"/>
        </w:rPr>
        <w:t xml:space="preserve">-borne </w:t>
      </w:r>
      <w:r w:rsidR="00FC5C1A" w:rsidRPr="00510FA8">
        <w:rPr>
          <w:i/>
          <w:color w:val="000000" w:themeColor="text1"/>
        </w:rPr>
        <w:t>puṣpaka</w:t>
      </w:r>
      <w:r w:rsidR="00FC5C1A" w:rsidRPr="00510FA8">
        <w:rPr>
          <w:color w:val="000000" w:themeColor="text1"/>
        </w:rPr>
        <w:t>:</w:t>
      </w:r>
      <w:r w:rsidR="00FC5C1A" w:rsidRPr="00510FA8">
        <w:rPr>
          <w:color w:val="000000" w:themeColor="text1"/>
        </w:rPr>
        <w:br/>
      </w:r>
      <w:r w:rsidR="00FC5C1A" w:rsidRPr="00510FA8">
        <w:rPr>
          <w:color w:val="000000" w:themeColor="text1"/>
        </w:rPr>
        <w:tab/>
        <w:t xml:space="preserve">Roveda 2005: </w:t>
      </w:r>
      <w:r w:rsidR="00FC5C1A" w:rsidRPr="00510FA8">
        <w:rPr>
          <w:color w:val="000000" w:themeColor="text1"/>
          <w:szCs w:val="22"/>
        </w:rPr>
        <w:t xml:space="preserve">140, 143, </w:t>
      </w:r>
      <w:r w:rsidR="00FC5C1A" w:rsidRPr="00510FA8">
        <w:rPr>
          <w:color w:val="000000" w:themeColor="text1"/>
        </w:rPr>
        <w:t xml:space="preserve">356-57, </w:t>
      </w:r>
      <w:r w:rsidR="00FC5C1A" w:rsidRPr="00510FA8">
        <w:rPr>
          <w:color w:val="000000" w:themeColor="text1"/>
          <w:szCs w:val="22"/>
        </w:rPr>
        <w:t>figs 4.4.106</w:t>
      </w:r>
      <w:r w:rsidR="00FC5C1A" w:rsidRPr="00510FA8">
        <w:rPr>
          <w:color w:val="000000" w:themeColor="text1"/>
        </w:rPr>
        <w:t>, 10.165</w:t>
      </w:r>
    </w:p>
    <w:p w14:paraId="53208E65" w14:textId="77777777" w:rsidR="00962AB5" w:rsidRPr="00510FA8" w:rsidRDefault="00962AB5" w:rsidP="00962AB5">
      <w:pPr>
        <w:rPr>
          <w:color w:val="000000" w:themeColor="text1"/>
        </w:rPr>
      </w:pPr>
    </w:p>
    <w:p w14:paraId="1B691BA9" w14:textId="77777777" w:rsidR="00F926FA" w:rsidRPr="00510FA8" w:rsidRDefault="00F926FA" w:rsidP="002A4634">
      <w:pPr>
        <w:rPr>
          <w:color w:val="000000" w:themeColor="text1"/>
        </w:rPr>
      </w:pPr>
      <w:r w:rsidRPr="00510FA8">
        <w:rPr>
          <w:b/>
          <w:color w:val="000000" w:themeColor="text1"/>
        </w:rPr>
        <w:t>Tuol Pallank</w:t>
      </w:r>
      <w:r w:rsidRPr="00510FA8">
        <w:rPr>
          <w:color w:val="000000" w:themeColor="text1"/>
        </w:rPr>
        <w:t xml:space="preserve"> (now in Battambang Provincial Museum), lintel, mid 10C</w:t>
      </w:r>
      <w:r w:rsidRPr="00510FA8">
        <w:rPr>
          <w:color w:val="000000" w:themeColor="text1"/>
        </w:rPr>
        <w:br/>
        <w:t>Rāvaṇa at Kailāsa; Rāvaṇa has 1 head, 10 arms</w:t>
      </w:r>
      <w:r w:rsidRPr="00510FA8">
        <w:rPr>
          <w:color w:val="000000" w:themeColor="text1"/>
        </w:rPr>
        <w:tab/>
        <w:t xml:space="preserve"> Giteau 1967-68: 595-96</w:t>
      </w:r>
    </w:p>
    <w:p w14:paraId="2A56DCFD" w14:textId="77777777" w:rsidR="00F926FA" w:rsidRPr="00510FA8" w:rsidRDefault="00F926FA" w:rsidP="002A4634">
      <w:pPr>
        <w:pStyle w:val="hangingindent025"/>
        <w:tabs>
          <w:tab w:val="clear" w:pos="2880"/>
        </w:tabs>
        <w:spacing w:after="0"/>
        <w:rPr>
          <w:color w:val="000000" w:themeColor="text1"/>
        </w:rPr>
      </w:pPr>
    </w:p>
    <w:p w14:paraId="6168B165" w14:textId="77777777" w:rsidR="00F926FA" w:rsidRPr="00510FA8" w:rsidRDefault="00F926FA" w:rsidP="002A4634">
      <w:pPr>
        <w:pStyle w:val="hangingindent025"/>
        <w:tabs>
          <w:tab w:val="clear" w:pos="2880"/>
        </w:tabs>
        <w:spacing w:after="120"/>
        <w:jc w:val="left"/>
        <w:rPr>
          <w:color w:val="000000" w:themeColor="text1"/>
        </w:rPr>
      </w:pPr>
      <w:r w:rsidRPr="00510FA8">
        <w:rPr>
          <w:b/>
          <w:color w:val="000000" w:themeColor="text1"/>
          <w:szCs w:val="22"/>
        </w:rPr>
        <w:t>Bhumi Ur Ta gi</w:t>
      </w:r>
      <w:r w:rsidRPr="00510FA8">
        <w:rPr>
          <w:color w:val="000000" w:themeColor="text1"/>
          <w:szCs w:val="22"/>
        </w:rPr>
        <w:t xml:space="preserve"> (</w:t>
      </w:r>
      <w:r w:rsidRPr="00510FA8">
        <w:rPr>
          <w:color w:val="000000" w:themeColor="text1"/>
        </w:rPr>
        <w:t xml:space="preserve">Battambang prov., </w:t>
      </w:r>
      <w:r w:rsidRPr="00510FA8">
        <w:rPr>
          <w:color w:val="000000" w:themeColor="text1"/>
          <w:szCs w:val="22"/>
        </w:rPr>
        <w:t>now in Bodhi Val Pagoda Museum), lintel, 10 C</w:t>
      </w:r>
      <w:r w:rsidRPr="00510FA8">
        <w:rPr>
          <w:color w:val="000000" w:themeColor="text1"/>
          <w:szCs w:val="22"/>
        </w:rPr>
        <w:br/>
        <w:t>Rāvaṇa at Kailāsa; Rāvaṇa has 10 heads, 20 arms; front view; Śaiva context, including monkey-headed Nandikeśvara</w:t>
      </w:r>
      <w:r w:rsidRPr="00510FA8">
        <w:rPr>
          <w:color w:val="000000" w:themeColor="text1"/>
          <w:szCs w:val="22"/>
        </w:rPr>
        <w:tab/>
        <w:t>Giteau 1967-68: 595-99</w:t>
      </w:r>
    </w:p>
    <w:p w14:paraId="086A6795" w14:textId="77777777" w:rsidR="00F926FA" w:rsidRPr="00510FA8" w:rsidRDefault="00F926FA" w:rsidP="00F926FA">
      <w:pPr>
        <w:pStyle w:val="hangingindent025"/>
        <w:tabs>
          <w:tab w:val="clear" w:pos="2880"/>
        </w:tabs>
        <w:spacing w:after="0"/>
        <w:rPr>
          <w:color w:val="000000" w:themeColor="text1"/>
        </w:rPr>
      </w:pPr>
    </w:p>
    <w:p w14:paraId="3B9885E4" w14:textId="51305842" w:rsidR="007C5936" w:rsidRDefault="007C5936" w:rsidP="00431B06">
      <w:pPr>
        <w:pStyle w:val="hangingindent025"/>
        <w:tabs>
          <w:tab w:val="clear" w:pos="2880"/>
        </w:tabs>
        <w:spacing w:after="0"/>
        <w:jc w:val="left"/>
        <w:rPr>
          <w:color w:val="000000" w:themeColor="text1"/>
          <w:szCs w:val="24"/>
          <w:shd w:val="clear" w:color="auto" w:fill="FBFBFA"/>
          <w:lang w:val="en-US"/>
        </w:rPr>
      </w:pPr>
      <w:r w:rsidRPr="00510FA8">
        <w:rPr>
          <w:b/>
          <w:color w:val="000000" w:themeColor="text1"/>
          <w:szCs w:val="24"/>
          <w:shd w:val="clear" w:color="auto" w:fill="FBFBFA"/>
          <w:lang w:val="en-US"/>
        </w:rPr>
        <w:t>Prāsāt Khna Sen Keo</w:t>
      </w:r>
      <w:r w:rsidRPr="00510FA8">
        <w:rPr>
          <w:color w:val="000000" w:themeColor="text1"/>
          <w:szCs w:val="24"/>
          <w:shd w:val="clear" w:color="auto" w:fill="FBFBFA"/>
          <w:lang w:val="en-US"/>
        </w:rPr>
        <w:t xml:space="preserve"> </w:t>
      </w:r>
      <w:r w:rsidR="00431B06" w:rsidRPr="00510FA8">
        <w:rPr>
          <w:color w:val="000000" w:themeColor="text1"/>
          <w:szCs w:val="24"/>
          <w:shd w:val="clear" w:color="auto" w:fill="FBFBFA"/>
          <w:lang w:val="en-US"/>
        </w:rPr>
        <w:t>(</w:t>
      </w:r>
      <w:r w:rsidR="00120608" w:rsidRPr="00510FA8">
        <w:rPr>
          <w:color w:val="000000" w:themeColor="text1"/>
          <w:szCs w:val="24"/>
          <w:shd w:val="clear" w:color="auto" w:fill="FBFBFA"/>
          <w:lang w:val="en-US"/>
        </w:rPr>
        <w:t>Prāsād Khnār Saen Kaev,</w:t>
      </w:r>
      <w:r w:rsidR="00200110" w:rsidRPr="00510FA8">
        <w:rPr>
          <w:color w:val="000000" w:themeColor="text1"/>
          <w:szCs w:val="24"/>
          <w:shd w:val="clear" w:color="auto" w:fill="FBFBFA"/>
          <w:lang w:val="en-US"/>
        </w:rPr>
        <w:t xml:space="preserve"> </w:t>
      </w:r>
      <w:r w:rsidRPr="00510FA8">
        <w:rPr>
          <w:color w:val="000000" w:themeColor="text1"/>
          <w:szCs w:val="24"/>
          <w:shd w:val="clear" w:color="auto" w:fill="FBFBFA"/>
          <w:lang w:val="en-US"/>
        </w:rPr>
        <w:t>Kompong Thom</w:t>
      </w:r>
      <w:r w:rsidR="00120608" w:rsidRPr="00510FA8">
        <w:rPr>
          <w:color w:val="000000" w:themeColor="text1"/>
          <w:szCs w:val="24"/>
          <w:shd w:val="clear" w:color="auto" w:fill="FBFBFA"/>
          <w:lang w:val="en-US"/>
        </w:rPr>
        <w:t xml:space="preserve"> </w:t>
      </w:r>
      <w:r w:rsidR="00431B06" w:rsidRPr="00510FA8">
        <w:rPr>
          <w:color w:val="000000" w:themeColor="text1"/>
          <w:szCs w:val="24"/>
          <w:shd w:val="clear" w:color="auto" w:fill="FBFBFA"/>
          <w:lang w:val="en-US"/>
        </w:rPr>
        <w:t xml:space="preserve">province, </w:t>
      </w:r>
      <w:r w:rsidRPr="00510FA8">
        <w:rPr>
          <w:color w:val="000000" w:themeColor="text1"/>
          <w:szCs w:val="24"/>
          <w:shd w:val="clear" w:color="auto" w:fill="FBFBFA"/>
          <w:lang w:val="en-US"/>
        </w:rPr>
        <w:t>11th century)</w:t>
      </w:r>
      <w:r w:rsidR="00431B06" w:rsidRPr="00510FA8">
        <w:rPr>
          <w:color w:val="000000" w:themeColor="text1"/>
          <w:szCs w:val="24"/>
          <w:shd w:val="clear" w:color="auto" w:fill="FBFBFA"/>
          <w:lang w:val="en-US"/>
        </w:rPr>
        <w:br/>
      </w:r>
      <w:r w:rsidRPr="00510FA8">
        <w:rPr>
          <w:color w:val="000000" w:themeColor="text1"/>
          <w:szCs w:val="24"/>
          <w:shd w:val="clear" w:color="auto" w:fill="FBFBFA"/>
          <w:lang w:val="en-US"/>
        </w:rPr>
        <w:t xml:space="preserve">reliefs on walls of </w:t>
      </w:r>
      <w:r w:rsidRPr="00510FA8">
        <w:rPr>
          <w:i/>
          <w:color w:val="000000" w:themeColor="text1"/>
          <w:szCs w:val="24"/>
          <w:shd w:val="clear" w:color="auto" w:fill="FBFBFA"/>
          <w:lang w:val="en-US"/>
        </w:rPr>
        <w:t>maṇḍapa</w:t>
      </w:r>
      <w:r w:rsidRPr="00510FA8">
        <w:rPr>
          <w:color w:val="000000" w:themeColor="text1"/>
          <w:szCs w:val="24"/>
          <w:shd w:val="clear" w:color="auto" w:fill="FBFBFA"/>
          <w:lang w:val="en-US"/>
        </w:rPr>
        <w:t xml:space="preserve"> (</w:t>
      </w:r>
      <w:r w:rsidRPr="00510FA8">
        <w:rPr>
          <w:b/>
          <w:color w:val="000000" w:themeColor="text1"/>
          <w:szCs w:val="24"/>
          <w:shd w:val="clear" w:color="auto" w:fill="FBFBFA"/>
          <w:lang w:val="en-US"/>
        </w:rPr>
        <w:t>see</w:t>
      </w:r>
      <w:r w:rsidRPr="00510FA8">
        <w:rPr>
          <w:color w:val="000000" w:themeColor="text1"/>
          <w:szCs w:val="24"/>
          <w:shd w:val="clear" w:color="auto" w:fill="FBFBFA"/>
          <w:lang w:val="en-US"/>
        </w:rPr>
        <w:t xml:space="preserve"> Loizeau 2010: 5-6 for details)</w:t>
      </w:r>
    </w:p>
    <w:p w14:paraId="46B6BDE8" w14:textId="77777777" w:rsidR="00AE5EA8" w:rsidRDefault="00AE5EA8" w:rsidP="00431B06">
      <w:pPr>
        <w:pStyle w:val="hangingindent025"/>
        <w:tabs>
          <w:tab w:val="clear" w:pos="2880"/>
        </w:tabs>
        <w:spacing w:after="0"/>
        <w:jc w:val="left"/>
        <w:rPr>
          <w:color w:val="000000" w:themeColor="text1"/>
          <w:szCs w:val="24"/>
          <w:shd w:val="clear" w:color="auto" w:fill="FBFBFA"/>
          <w:lang w:val="en-US"/>
        </w:rPr>
      </w:pPr>
    </w:p>
    <w:p w14:paraId="49055FF0" w14:textId="07005ED1" w:rsidR="00AE5EA8" w:rsidRPr="00807ABF" w:rsidRDefault="00AE5EA8" w:rsidP="00431B06">
      <w:pPr>
        <w:pStyle w:val="hangingindent025"/>
        <w:tabs>
          <w:tab w:val="clear" w:pos="2880"/>
        </w:tabs>
        <w:spacing w:after="0"/>
        <w:jc w:val="left"/>
        <w:rPr>
          <w:color w:val="000000" w:themeColor="text1"/>
        </w:rPr>
      </w:pPr>
      <w:r>
        <w:rPr>
          <w:b/>
          <w:color w:val="000000" w:themeColor="text1"/>
        </w:rPr>
        <w:t xml:space="preserve">Prāsād Paṅguoy </w:t>
      </w:r>
      <w:r>
        <w:rPr>
          <w:color w:val="000000" w:themeColor="text1"/>
        </w:rPr>
        <w:t>(Bângkôy; on route between A</w:t>
      </w:r>
      <w:r w:rsidR="00807ABF">
        <w:rPr>
          <w:color w:val="000000" w:themeColor="text1"/>
        </w:rPr>
        <w:t xml:space="preserve">ṅgkor and Kok Ker), eastern lintel of east entrance to North prāsād shows R. + L. + S. seated on a mountain and fallen lintel nearby shows </w:t>
      </w:r>
      <w:r w:rsidR="00807ABF">
        <w:rPr>
          <w:i/>
          <w:color w:val="000000" w:themeColor="text1"/>
        </w:rPr>
        <w:t>vānaras</w:t>
      </w:r>
      <w:r w:rsidR="00807ABF">
        <w:rPr>
          <w:color w:val="000000" w:themeColor="text1"/>
        </w:rPr>
        <w:t xml:space="preserve"> fighting Kumbhakarṇa (</w:t>
      </w:r>
      <w:r w:rsidR="00807ABF">
        <w:rPr>
          <w:b/>
          <w:color w:val="000000" w:themeColor="text1"/>
        </w:rPr>
        <w:t>see</w:t>
      </w:r>
      <w:r w:rsidR="00807ABF">
        <w:rPr>
          <w:color w:val="000000" w:themeColor="text1"/>
        </w:rPr>
        <w:t xml:space="preserve"> Boulbet et Dagens 1973: 31)</w:t>
      </w:r>
    </w:p>
    <w:p w14:paraId="73B1E74C" w14:textId="77777777" w:rsidR="00B45FE7" w:rsidRPr="00510FA8" w:rsidRDefault="00B45FE7" w:rsidP="00431B06">
      <w:pPr>
        <w:pStyle w:val="hangingindent025"/>
        <w:tabs>
          <w:tab w:val="left" w:pos="450"/>
        </w:tabs>
        <w:spacing w:after="0"/>
        <w:jc w:val="left"/>
        <w:rPr>
          <w:rFonts w:cs="Gentium"/>
          <w:color w:val="000000" w:themeColor="text1"/>
          <w:szCs w:val="28"/>
          <w:lang w:val="en-US" w:bidi="en-US"/>
        </w:rPr>
      </w:pPr>
    </w:p>
    <w:p w14:paraId="5FAA3E78" w14:textId="77777777" w:rsidR="0054316A" w:rsidRPr="00510FA8" w:rsidRDefault="0054316A" w:rsidP="007858EB">
      <w:pPr>
        <w:pStyle w:val="hangingindent025"/>
        <w:keepNext/>
        <w:spacing w:after="0"/>
        <w:jc w:val="left"/>
        <w:rPr>
          <w:color w:val="000000" w:themeColor="text1"/>
        </w:rPr>
      </w:pPr>
      <w:r w:rsidRPr="00510FA8">
        <w:rPr>
          <w:b/>
          <w:color w:val="000000" w:themeColor="text1"/>
        </w:rPr>
        <w:t>Vat Baset</w:t>
      </w:r>
      <w:r w:rsidRPr="00510FA8">
        <w:rPr>
          <w:color w:val="000000" w:themeColor="text1"/>
        </w:rPr>
        <w:t xml:space="preserve"> (Battambang prov.)</w:t>
      </w:r>
    </w:p>
    <w:p w14:paraId="212B6A32" w14:textId="58D20814" w:rsidR="0054316A" w:rsidRPr="00510FA8" w:rsidRDefault="0054316A" w:rsidP="00CE41B4">
      <w:pPr>
        <w:pStyle w:val="hangingindent025"/>
        <w:tabs>
          <w:tab w:val="clear" w:pos="2880"/>
        </w:tabs>
        <w:spacing w:after="0"/>
        <w:jc w:val="left"/>
        <w:rPr>
          <w:color w:val="000000" w:themeColor="text1"/>
        </w:rPr>
      </w:pPr>
      <w:r w:rsidRPr="00510FA8">
        <w:rPr>
          <w:color w:val="000000" w:themeColor="text1"/>
        </w:rPr>
        <w:t>detached lintel: combat of Vālin and Sugrīva, c. 1075-1125, 69</w:t>
      </w:r>
      <w:r w:rsidR="00226E38" w:rsidRPr="00510FA8">
        <w:rPr>
          <w:color w:val="000000" w:themeColor="text1"/>
        </w:rPr>
        <w:t xml:space="preserve"> × </w:t>
      </w:r>
      <w:r w:rsidRPr="00510FA8">
        <w:rPr>
          <w:color w:val="000000" w:themeColor="text1"/>
        </w:rPr>
        <w:t>152</w:t>
      </w:r>
      <w:r w:rsidR="00226E38" w:rsidRPr="00510FA8">
        <w:rPr>
          <w:color w:val="000000" w:themeColor="text1"/>
        </w:rPr>
        <w:t xml:space="preserve"> × </w:t>
      </w:r>
      <w:r w:rsidRPr="00510FA8">
        <w:rPr>
          <w:color w:val="000000" w:themeColor="text1"/>
        </w:rPr>
        <w:t>35 cm.</w:t>
      </w:r>
      <w:r w:rsidRPr="00510FA8">
        <w:rPr>
          <w:color w:val="000000" w:themeColor="text1"/>
        </w:rPr>
        <w:tab/>
      </w:r>
      <w:r w:rsidRPr="00510FA8">
        <w:rPr>
          <w:color w:val="000000" w:themeColor="text1"/>
        </w:rPr>
        <w:br/>
        <w:t>(</w:t>
      </w:r>
      <w:r w:rsidR="00D32D0D" w:rsidRPr="00510FA8">
        <w:rPr>
          <w:color w:val="000000" w:themeColor="text1"/>
        </w:rPr>
        <w:t xml:space="preserve">own photo; </w:t>
      </w:r>
      <w:r w:rsidRPr="00510FA8">
        <w:rPr>
          <w:color w:val="000000" w:themeColor="text1"/>
        </w:rPr>
        <w:t>ill. at Jessup and Zephir 1997: 250-51, no. 63 and McGill 2016: 70-71, no 32)</w:t>
      </w:r>
      <w:r w:rsidRPr="00510FA8">
        <w:rPr>
          <w:color w:val="000000" w:themeColor="text1"/>
        </w:rPr>
        <w:br/>
      </w:r>
      <w:r w:rsidRPr="00510FA8">
        <w:rPr>
          <w:color w:val="000000" w:themeColor="text1"/>
        </w:rPr>
        <w:tab/>
        <w:t>Guimet MG18218</w:t>
      </w:r>
    </w:p>
    <w:p w14:paraId="5441A011" w14:textId="77777777" w:rsidR="00CE41B4" w:rsidRPr="00510FA8" w:rsidRDefault="00CE41B4" w:rsidP="00CE41B4">
      <w:pPr>
        <w:pStyle w:val="hangingindent025"/>
        <w:tabs>
          <w:tab w:val="clear" w:pos="2880"/>
        </w:tabs>
        <w:spacing w:after="0"/>
        <w:rPr>
          <w:color w:val="000000" w:themeColor="text1"/>
        </w:rPr>
      </w:pPr>
    </w:p>
    <w:p w14:paraId="77248E38" w14:textId="77777777" w:rsidR="00CE41B4" w:rsidRPr="00510FA8" w:rsidRDefault="00E04C01" w:rsidP="00541FC4">
      <w:pPr>
        <w:pStyle w:val="hangingindent025"/>
        <w:keepNext/>
        <w:jc w:val="left"/>
        <w:rPr>
          <w:rStyle w:val="s1"/>
          <w:color w:val="000000" w:themeColor="text1"/>
          <w:szCs w:val="24"/>
        </w:rPr>
      </w:pPr>
      <w:r w:rsidRPr="00510FA8">
        <w:rPr>
          <w:b/>
          <w:color w:val="000000" w:themeColor="text1"/>
          <w:szCs w:val="24"/>
        </w:rPr>
        <w:t>Banteay Ch</w:t>
      </w:r>
      <w:r w:rsidR="0054316A" w:rsidRPr="00510FA8">
        <w:rPr>
          <w:b/>
          <w:color w:val="000000" w:themeColor="text1"/>
          <w:szCs w:val="24"/>
        </w:rPr>
        <w:t>mar</w:t>
      </w:r>
      <w:r w:rsidR="0054316A" w:rsidRPr="00510FA8">
        <w:rPr>
          <w:color w:val="000000" w:themeColor="text1"/>
          <w:szCs w:val="24"/>
        </w:rPr>
        <w:t xml:space="preserve"> (</w:t>
      </w:r>
      <w:r w:rsidR="0054316A" w:rsidRPr="00510FA8">
        <w:rPr>
          <w:rStyle w:val="s1"/>
          <w:color w:val="000000" w:themeColor="text1"/>
          <w:szCs w:val="24"/>
        </w:rPr>
        <w:t>Banteay Mean Chey prov.</w:t>
      </w:r>
      <w:r w:rsidR="00850639" w:rsidRPr="00510FA8">
        <w:rPr>
          <w:rStyle w:val="s1"/>
          <w:color w:val="000000" w:themeColor="text1"/>
          <w:szCs w:val="24"/>
        </w:rPr>
        <w:t>; 110 km NE of Angkor</w:t>
      </w:r>
      <w:r w:rsidR="0054316A" w:rsidRPr="00510FA8">
        <w:rPr>
          <w:rStyle w:val="s1"/>
          <w:color w:val="000000" w:themeColor="text1"/>
          <w:szCs w:val="24"/>
        </w:rPr>
        <w:t xml:space="preserve">): temple built in reign of Jayavarman VII (late C12 to early C13) </w:t>
      </w:r>
    </w:p>
    <w:p w14:paraId="7EF0C63B" w14:textId="3B5415B8" w:rsidR="00CE41B4" w:rsidRPr="00510FA8" w:rsidRDefault="00CE41B4" w:rsidP="00CE41B4">
      <w:pPr>
        <w:pStyle w:val="hangingindent025"/>
        <w:tabs>
          <w:tab w:val="clear" w:pos="2880"/>
        </w:tabs>
        <w:spacing w:before="80"/>
        <w:jc w:val="left"/>
        <w:rPr>
          <w:color w:val="000000" w:themeColor="text1"/>
        </w:rPr>
      </w:pPr>
      <w:r w:rsidRPr="00510FA8">
        <w:rPr>
          <w:color w:val="000000" w:themeColor="text1"/>
        </w:rPr>
        <w:t>E pavilion, lintel</w:t>
      </w:r>
      <w:r w:rsidRPr="00510FA8">
        <w:rPr>
          <w:rStyle w:val="s1"/>
          <w:color w:val="000000" w:themeColor="text1"/>
          <w:szCs w:val="24"/>
        </w:rPr>
        <w:t>:</w:t>
      </w:r>
      <w:r w:rsidRPr="00510FA8">
        <w:rPr>
          <w:rStyle w:val="s1"/>
          <w:color w:val="000000" w:themeColor="text1"/>
          <w:szCs w:val="24"/>
        </w:rPr>
        <w:br/>
      </w:r>
      <w:r w:rsidRPr="00510FA8">
        <w:rPr>
          <w:color w:val="000000" w:themeColor="text1"/>
        </w:rPr>
        <w:t>Brahmā visits Vālmīki; mating crane shot by hunter:</w:t>
      </w:r>
      <w:r w:rsidRPr="00510FA8">
        <w:rPr>
          <w:color w:val="000000" w:themeColor="text1"/>
        </w:rPr>
        <w:br/>
      </w:r>
      <w:r w:rsidRPr="00510FA8">
        <w:rPr>
          <w:color w:val="000000" w:themeColor="text1"/>
          <w:szCs w:val="24"/>
        </w:rPr>
        <w:tab/>
        <w:t xml:space="preserve">Roveda 2005: </w:t>
      </w:r>
      <w:r w:rsidRPr="00510FA8">
        <w:rPr>
          <w:color w:val="000000" w:themeColor="text1"/>
          <w:szCs w:val="22"/>
          <w:lang w:val="en-US"/>
        </w:rPr>
        <w:t xml:space="preserve">116-17, 439, 442, figs 4.4.01-2, 10.794; </w:t>
      </w:r>
      <w:r w:rsidRPr="00510FA8">
        <w:rPr>
          <w:color w:val="000000" w:themeColor="text1"/>
          <w:szCs w:val="24"/>
        </w:rPr>
        <w:t>Siyonn</w:t>
      </w:r>
      <w:r w:rsidRPr="00510FA8">
        <w:rPr>
          <w:color w:val="000000" w:themeColor="text1"/>
        </w:rPr>
        <w:t xml:space="preserve"> 2005: 104, fig.1</w:t>
      </w:r>
    </w:p>
    <w:p w14:paraId="23D20B70" w14:textId="54100C96" w:rsidR="00200298" w:rsidRPr="00510FA8" w:rsidRDefault="00200298" w:rsidP="00CE41B4">
      <w:pPr>
        <w:pStyle w:val="hangingindent025"/>
        <w:tabs>
          <w:tab w:val="clear" w:pos="2880"/>
        </w:tabs>
        <w:spacing w:before="80"/>
        <w:jc w:val="left"/>
        <w:rPr>
          <w:color w:val="000000" w:themeColor="text1"/>
          <w:szCs w:val="22"/>
          <w:lang w:val="en-US"/>
        </w:rPr>
      </w:pPr>
      <w:r w:rsidRPr="00510FA8">
        <w:rPr>
          <w:color w:val="000000" w:themeColor="text1"/>
          <w:szCs w:val="22"/>
          <w:lang w:val="en-US"/>
        </w:rPr>
        <w:t>E pavilion, N inner door, pediment:</w:t>
      </w:r>
      <w:r w:rsidRPr="00510FA8">
        <w:rPr>
          <w:color w:val="000000" w:themeColor="text1"/>
          <w:szCs w:val="22"/>
          <w:lang w:val="en-US"/>
        </w:rPr>
        <w:br/>
        <w:t>Rāma shoots Rāvaṇa:</w:t>
      </w:r>
      <w:r w:rsidRPr="00510FA8">
        <w:rPr>
          <w:color w:val="000000" w:themeColor="text1"/>
          <w:szCs w:val="24"/>
        </w:rPr>
        <w:tab/>
        <w:t>Roveda 2005:</w:t>
      </w:r>
      <w:r w:rsidRPr="00510FA8">
        <w:rPr>
          <w:color w:val="000000" w:themeColor="text1"/>
        </w:rPr>
        <w:t xml:space="preserve"> </w:t>
      </w:r>
      <w:r w:rsidRPr="00510FA8">
        <w:rPr>
          <w:color w:val="000000" w:themeColor="text1"/>
          <w:szCs w:val="22"/>
          <w:lang w:val="en-US"/>
        </w:rPr>
        <w:t>136, 139, 439, 442, figs 4.4.101, 10.799</w:t>
      </w:r>
    </w:p>
    <w:p w14:paraId="06BFAAB7" w14:textId="2B5D3BCA" w:rsidR="00200298" w:rsidRPr="00510FA8" w:rsidRDefault="00200298" w:rsidP="0042794A">
      <w:pPr>
        <w:rPr>
          <w:rStyle w:val="s1"/>
          <w:color w:val="000000" w:themeColor="text1"/>
        </w:rPr>
      </w:pPr>
      <w:r w:rsidRPr="00510FA8">
        <w:rPr>
          <w:color w:val="000000" w:themeColor="text1"/>
          <w:szCs w:val="22"/>
        </w:rPr>
        <w:t>2nd enclosure, pediment</w:t>
      </w:r>
      <w:r w:rsidR="0042794A" w:rsidRPr="00510FA8">
        <w:rPr>
          <w:color w:val="000000" w:themeColor="text1"/>
          <w:szCs w:val="22"/>
        </w:rPr>
        <w:t>:</w:t>
      </w:r>
      <w:r w:rsidRPr="00510FA8">
        <w:rPr>
          <w:color w:val="000000" w:themeColor="text1"/>
          <w:szCs w:val="22"/>
        </w:rPr>
        <w:br/>
        <w:t>Rāvaṇa shakes Kailāsa:</w:t>
      </w:r>
      <w:r w:rsidRPr="00510FA8">
        <w:rPr>
          <w:color w:val="000000" w:themeColor="text1"/>
        </w:rPr>
        <w:t xml:space="preserve"> </w:t>
      </w:r>
      <w:r w:rsidRPr="00510FA8">
        <w:rPr>
          <w:color w:val="000000" w:themeColor="text1"/>
        </w:rPr>
        <w:tab/>
        <w:t>Roveda 2005: 443, fig. 10.803</w:t>
      </w:r>
    </w:p>
    <w:p w14:paraId="1995C986" w14:textId="491AFCB3" w:rsidR="0054316A" w:rsidRPr="00510FA8" w:rsidRDefault="0042794A" w:rsidP="00CE41B4">
      <w:pPr>
        <w:pStyle w:val="hangingindent025"/>
        <w:tabs>
          <w:tab w:val="clear" w:pos="2880"/>
        </w:tabs>
        <w:spacing w:before="80"/>
        <w:jc w:val="left"/>
        <w:rPr>
          <w:rStyle w:val="s1"/>
          <w:color w:val="000000" w:themeColor="text1"/>
          <w:szCs w:val="24"/>
        </w:rPr>
      </w:pPr>
      <w:r w:rsidRPr="00510FA8">
        <w:rPr>
          <w:rStyle w:val="s1"/>
          <w:color w:val="000000" w:themeColor="text1"/>
          <w:szCs w:val="24"/>
        </w:rPr>
        <w:tab/>
        <w:t xml:space="preserve">the </w:t>
      </w:r>
      <w:r w:rsidR="00CE41B4" w:rsidRPr="00510FA8">
        <w:rPr>
          <w:rStyle w:val="s1"/>
          <w:color w:val="000000" w:themeColor="text1"/>
          <w:szCs w:val="24"/>
        </w:rPr>
        <w:t xml:space="preserve">temple </w:t>
      </w:r>
      <w:r w:rsidR="0054316A" w:rsidRPr="00510FA8">
        <w:rPr>
          <w:rStyle w:val="s1"/>
          <w:color w:val="000000" w:themeColor="text1"/>
          <w:szCs w:val="24"/>
        </w:rPr>
        <w:t xml:space="preserve">has two internal pediments identified (Green 2013) as showing Rāmāyaṇa scenes – a seated Rāvaṇa flanked on right by two small figures (figs 1-3, but claimed to </w:t>
      </w:r>
      <w:r w:rsidR="0054316A" w:rsidRPr="00510FA8">
        <w:rPr>
          <w:rStyle w:val="s1"/>
          <w:color w:val="000000" w:themeColor="text1"/>
          <w:szCs w:val="24"/>
        </w:rPr>
        <w:lastRenderedPageBreak/>
        <w:t>be Hevajra in Sharrock 2015</w:t>
      </w:r>
      <w:r w:rsidR="00E26850" w:rsidRPr="00510FA8">
        <w:rPr>
          <w:rStyle w:val="s1"/>
          <w:color w:val="000000" w:themeColor="text1"/>
          <w:szCs w:val="24"/>
        </w:rPr>
        <w:t>a and 2015b</w:t>
      </w:r>
      <w:r w:rsidR="0054316A" w:rsidRPr="00510FA8">
        <w:rPr>
          <w:rStyle w:val="s1"/>
          <w:color w:val="000000" w:themeColor="text1"/>
          <w:szCs w:val="24"/>
        </w:rPr>
        <w:t>) and Rāma killing Śambūka (fig. 13, interpreted however by Roveda as Kṛṣṇa beheading Śiśupāla) – a</w:t>
      </w:r>
      <w:r w:rsidR="00E26850" w:rsidRPr="00510FA8">
        <w:rPr>
          <w:rStyle w:val="s1"/>
          <w:color w:val="000000" w:themeColor="text1"/>
          <w:szCs w:val="24"/>
        </w:rPr>
        <w:t>lso</w:t>
      </w:r>
      <w:r w:rsidR="00E97BC9" w:rsidRPr="00510FA8">
        <w:rPr>
          <w:rStyle w:val="s1"/>
          <w:color w:val="000000" w:themeColor="text1"/>
          <w:szCs w:val="24"/>
        </w:rPr>
        <w:t xml:space="preserve"> other reliefs</w:t>
      </w:r>
      <w:r w:rsidR="0054316A" w:rsidRPr="00510FA8">
        <w:rPr>
          <w:rStyle w:val="s1"/>
          <w:color w:val="000000" w:themeColor="text1"/>
          <w:szCs w:val="24"/>
        </w:rPr>
        <w:t xml:space="preserve"> showing Rāma killing Rāvaṇa, perhaps Rāma, Sītā and the golden deer, Rāvaṇa shaking Kailāsa (</w:t>
      </w:r>
      <w:r w:rsidR="00680639" w:rsidRPr="00510FA8">
        <w:rPr>
          <w:rStyle w:val="s1"/>
          <w:color w:val="000000" w:themeColor="text1"/>
          <w:szCs w:val="24"/>
        </w:rPr>
        <w:t>or multiheaded Agni</w:t>
      </w:r>
      <w:r w:rsidR="0054316A" w:rsidRPr="00510FA8">
        <w:rPr>
          <w:rStyle w:val="s1"/>
          <w:color w:val="000000" w:themeColor="text1"/>
          <w:szCs w:val="24"/>
        </w:rPr>
        <w:t>?) and possibly more (Green 2013)</w:t>
      </w:r>
    </w:p>
    <w:p w14:paraId="25A59ED9" w14:textId="00486DDC" w:rsidR="00E26850" w:rsidRPr="00510FA8" w:rsidRDefault="00547396" w:rsidP="00E26850">
      <w:pPr>
        <w:pStyle w:val="hangingindent025"/>
        <w:jc w:val="left"/>
        <w:rPr>
          <w:color w:val="000000" w:themeColor="text1"/>
        </w:rPr>
      </w:pPr>
      <w:r w:rsidRPr="00510FA8">
        <w:rPr>
          <w:color w:val="000000" w:themeColor="text1"/>
        </w:rPr>
        <w:tab/>
      </w:r>
      <w:r w:rsidR="00E26850" w:rsidRPr="00510FA8">
        <w:rPr>
          <w:color w:val="000000" w:themeColor="text1"/>
        </w:rPr>
        <w:t>from Sharrock 2015b:</w:t>
      </w:r>
    </w:p>
    <w:p w14:paraId="13CE4DEB" w14:textId="354E0D46" w:rsidR="00E26850" w:rsidRPr="00510FA8" w:rsidRDefault="00E26850" w:rsidP="00E26850">
      <w:pPr>
        <w:pStyle w:val="hangingindent025"/>
        <w:jc w:val="left"/>
        <w:rPr>
          <w:color w:val="000000" w:themeColor="text1"/>
        </w:rPr>
      </w:pPr>
      <w:r w:rsidRPr="00510FA8">
        <w:rPr>
          <w:color w:val="000000" w:themeColor="text1"/>
        </w:rPr>
        <w:tab/>
        <w:t xml:space="preserve">p. 99 – </w:t>
      </w:r>
      <w:r w:rsidR="00CC0CBF">
        <w:rPr>
          <w:color w:val="000000" w:themeColor="text1"/>
        </w:rPr>
        <w:t xml:space="preserve">on </w:t>
      </w:r>
      <w:r w:rsidRPr="00510FA8">
        <w:rPr>
          <w:color w:val="000000" w:themeColor="text1"/>
        </w:rPr>
        <w:t>lintel at east entrance to central sanctuary</w:t>
      </w:r>
      <w:r w:rsidR="00CC0CBF">
        <w:rPr>
          <w:color w:val="000000" w:themeColor="text1"/>
        </w:rPr>
        <w:t xml:space="preserve"> “It depicts the introduction to the classic Sanskrit version of the </w:t>
      </w:r>
      <w:r w:rsidR="00CC0CBF">
        <w:rPr>
          <w:i/>
          <w:color w:val="000000" w:themeColor="text1"/>
        </w:rPr>
        <w:t>Ramayana</w:t>
      </w:r>
      <w:r w:rsidR="00CC0CBF">
        <w:rPr>
          <w:color w:val="000000" w:themeColor="text1"/>
        </w:rPr>
        <w:t xml:space="preserve"> epic, where its author Valmiki recounts how he was weeping at the sound of a sarus crane that had just lost its mate to a hunter’s arrow, when </w:t>
      </w:r>
      <w:r w:rsidR="00CF664B">
        <w:rPr>
          <w:color w:val="000000" w:themeColor="text1"/>
        </w:rPr>
        <w:t>Brahma appeared and told him that it he had so much feeling for a bird, he should go and write the story of Rama. Sadly the absence of security in Banteay Chhmar in the recent past has led to the heads of Valmiki and the hunter being hacked off by a looter.  The heads were still present in a 1962 photograph taken by Michael Vickery</w:t>
      </w:r>
      <w:r w:rsidRPr="00510FA8">
        <w:rPr>
          <w:color w:val="000000" w:themeColor="text1"/>
        </w:rPr>
        <w:t>.</w:t>
      </w:r>
      <w:r w:rsidR="00CF664B">
        <w:rPr>
          <w:color w:val="000000" w:themeColor="text1"/>
        </w:rPr>
        <w:t>” [small before and after photographs (b+w) at foot of page]</w:t>
      </w:r>
    </w:p>
    <w:p w14:paraId="61A26536" w14:textId="3E11001C" w:rsidR="00E26850" w:rsidRPr="00510FA8" w:rsidRDefault="00E26850" w:rsidP="00E26850">
      <w:pPr>
        <w:pStyle w:val="hangingindent025"/>
        <w:jc w:val="left"/>
        <w:rPr>
          <w:color w:val="000000" w:themeColor="text1"/>
        </w:rPr>
      </w:pPr>
      <w:r w:rsidRPr="00510FA8">
        <w:rPr>
          <w:color w:val="000000" w:themeColor="text1"/>
        </w:rPr>
        <w:tab/>
        <w:t>pp. 104-6 – Hevajra / Rāvaṇa pediment; notes (p. 105) “But Ravana appears unmistakably on the fire shrine of the next section of B</w:t>
      </w:r>
      <w:r w:rsidR="00A44617">
        <w:rPr>
          <w:color w:val="000000" w:themeColor="text1"/>
        </w:rPr>
        <w:t>a</w:t>
      </w:r>
      <w:r w:rsidRPr="00510FA8">
        <w:rPr>
          <w:color w:val="000000" w:themeColor="text1"/>
        </w:rPr>
        <w:t>nteay Chhmar where he has a tower of 20 fierce head</w:t>
      </w:r>
      <w:r w:rsidR="00A44617">
        <w:rPr>
          <w:color w:val="000000" w:themeColor="text1"/>
        </w:rPr>
        <w:t>s</w:t>
      </w:r>
      <w:r w:rsidRPr="00510FA8">
        <w:rPr>
          <w:color w:val="000000" w:themeColor="text1"/>
        </w:rPr>
        <w:t xml:space="preserve"> and his legs are braced sideways as he shakes Shiva’s mountain.  This is the standard form of Ravana in the art of</w:t>
      </w:r>
      <w:r w:rsidR="00A44617">
        <w:rPr>
          <w:color w:val="000000" w:themeColor="text1"/>
        </w:rPr>
        <w:t xml:space="preserve"> </w:t>
      </w:r>
      <w:r w:rsidRPr="00510FA8">
        <w:rPr>
          <w:color w:val="000000" w:themeColor="text1"/>
        </w:rPr>
        <w:t xml:space="preserve">the Angkor Wat and Bayon periods.  But the deity in the ‘hall with dancers’ has Hevajra’s eight heads and they are the exact ix of smiling and fierce heads described in the </w:t>
      </w:r>
      <w:r w:rsidRPr="00510FA8">
        <w:rPr>
          <w:i/>
          <w:color w:val="000000" w:themeColor="text1"/>
        </w:rPr>
        <w:t>Hevajra-tantra.</w:t>
      </w:r>
      <w:r w:rsidRPr="00510FA8">
        <w:rPr>
          <w:color w:val="000000" w:themeColor="text1"/>
        </w:rPr>
        <w:t>”</w:t>
      </w:r>
    </w:p>
    <w:p w14:paraId="632B79A2" w14:textId="0A811F09" w:rsidR="00E26850" w:rsidRPr="00510FA8" w:rsidRDefault="00E26850" w:rsidP="00E26850">
      <w:pPr>
        <w:pStyle w:val="hangingindent025"/>
        <w:jc w:val="left"/>
        <w:rPr>
          <w:color w:val="000000" w:themeColor="text1"/>
        </w:rPr>
      </w:pPr>
      <w:r w:rsidRPr="00510FA8">
        <w:rPr>
          <w:color w:val="000000" w:themeColor="text1"/>
          <w:szCs w:val="24"/>
        </w:rPr>
        <w:tab/>
      </w:r>
      <w:r w:rsidRPr="00510FA8">
        <w:rPr>
          <w:color w:val="000000" w:themeColor="text1"/>
        </w:rPr>
        <w:t xml:space="preserve">p.107 – “The ‘hall with dancers’ has an innovative convention of a bearded harpist signalling a Brahmanical epic as in the Valmiki scene at the entrance to the hall.  On a wall facing the ‘Hevajra’ pediment, there is a lintel with Hanuman, Sita and Rama seated around Shiva.  This lintel may be illustrating a version of the </w:t>
      </w:r>
      <w:r w:rsidRPr="00510FA8">
        <w:rPr>
          <w:i/>
          <w:color w:val="000000" w:themeColor="text1"/>
        </w:rPr>
        <w:t>Ramayana</w:t>
      </w:r>
      <w:r w:rsidRPr="00510FA8">
        <w:rPr>
          <w:color w:val="000000" w:themeColor="text1"/>
        </w:rPr>
        <w:t xml:space="preserve"> when Shiva is asked why he does not defend his devotee Ravana from destruction by Rama, and the god replies nothing can be done once a god (Vishnu in the form of Rama) has decided upon destruction.”</w:t>
      </w:r>
    </w:p>
    <w:p w14:paraId="16905152" w14:textId="66CCED61" w:rsidR="00E26850" w:rsidRPr="00510FA8" w:rsidRDefault="00E26850" w:rsidP="00E26850">
      <w:pPr>
        <w:pStyle w:val="hangingindent025"/>
        <w:jc w:val="left"/>
        <w:rPr>
          <w:color w:val="000000" w:themeColor="text1"/>
        </w:rPr>
      </w:pPr>
      <w:r w:rsidRPr="00510FA8">
        <w:rPr>
          <w:color w:val="000000" w:themeColor="text1"/>
          <w:szCs w:val="24"/>
        </w:rPr>
        <w:tab/>
      </w:r>
      <w:r w:rsidRPr="00510FA8">
        <w:rPr>
          <w:color w:val="000000" w:themeColor="text1"/>
        </w:rPr>
        <w:t xml:space="preserve">p.108 – “Yet another </w:t>
      </w:r>
      <w:r w:rsidRPr="00510FA8">
        <w:rPr>
          <w:i/>
          <w:color w:val="000000" w:themeColor="text1"/>
        </w:rPr>
        <w:t>Ramayana</w:t>
      </w:r>
      <w:r w:rsidRPr="00510FA8">
        <w:rPr>
          <w:color w:val="000000" w:themeColor="text1"/>
        </w:rPr>
        <w:t xml:space="preserve"> scene appears above another doorway in which Rama’s brother Lakshmana finally killed Ravana’s seemingly invincible son Indrajit in the battle of Lanka, and three goddesses instantly blossom like flowers on the island tree above them.” [plus photo by David Green]</w:t>
      </w:r>
    </w:p>
    <w:p w14:paraId="5EBB89DD" w14:textId="445DD7CE" w:rsidR="00E26850" w:rsidRPr="00510FA8" w:rsidRDefault="00E26850" w:rsidP="00CE41B4">
      <w:pPr>
        <w:pStyle w:val="hangingindent025"/>
        <w:spacing w:after="0"/>
        <w:jc w:val="left"/>
        <w:rPr>
          <w:color w:val="000000" w:themeColor="text1"/>
        </w:rPr>
      </w:pPr>
      <w:r w:rsidRPr="00510FA8">
        <w:rPr>
          <w:color w:val="000000" w:themeColor="text1"/>
          <w:szCs w:val="24"/>
        </w:rPr>
        <w:tab/>
      </w:r>
      <w:r w:rsidRPr="00510FA8">
        <w:rPr>
          <w:color w:val="000000" w:themeColor="text1"/>
        </w:rPr>
        <w:t xml:space="preserve">p.109 [continuous with previous quote] “Proceeding towards the central sanctuaries and face-towers, there is a dramatic pediment of the polycephalic and angry Ravana (sundered here by the force of nature rther than Shiva) who crouches and applies the power of multiple arms to Shiva’s mountain.”  [there is a large crack across centre of sculpture]  lower on p. 109 notes that Maxwell has read an inscription on door of fire shrine as </w:t>
      </w:r>
      <w:r w:rsidRPr="00510FA8">
        <w:rPr>
          <w:i/>
          <w:color w:val="000000" w:themeColor="text1"/>
        </w:rPr>
        <w:t xml:space="preserve">śaka </w:t>
      </w:r>
      <w:r w:rsidRPr="00510FA8">
        <w:rPr>
          <w:color w:val="000000" w:themeColor="text1"/>
        </w:rPr>
        <w:t>1138</w:t>
      </w:r>
      <w:r w:rsidRPr="00510FA8">
        <w:rPr>
          <w:i/>
          <w:color w:val="000000" w:themeColor="text1"/>
        </w:rPr>
        <w:t xml:space="preserve"> </w:t>
      </w:r>
      <w:r w:rsidRPr="00510FA8">
        <w:rPr>
          <w:color w:val="000000" w:themeColor="text1"/>
        </w:rPr>
        <w:t>(= 1216 A.D.), so dating this part at least of complex.</w:t>
      </w:r>
    </w:p>
    <w:p w14:paraId="121B975E" w14:textId="77777777" w:rsidR="00CE41B4" w:rsidRPr="00510FA8" w:rsidRDefault="00CE41B4" w:rsidP="00CE41B4">
      <w:pPr>
        <w:pStyle w:val="hangingindent025"/>
        <w:tabs>
          <w:tab w:val="clear" w:pos="2880"/>
        </w:tabs>
        <w:spacing w:after="0"/>
        <w:rPr>
          <w:color w:val="000000" w:themeColor="text1"/>
        </w:rPr>
      </w:pPr>
    </w:p>
    <w:p w14:paraId="42ECA1CA" w14:textId="77777777" w:rsidR="00845915" w:rsidRPr="00510FA8" w:rsidRDefault="00B45FE7" w:rsidP="00C466B0">
      <w:pPr>
        <w:pStyle w:val="hangingindent025"/>
        <w:tabs>
          <w:tab w:val="clear" w:pos="2880"/>
          <w:tab w:val="left" w:pos="450"/>
        </w:tabs>
        <w:spacing w:after="240"/>
        <w:ind w:left="0" w:firstLine="0"/>
        <w:jc w:val="left"/>
        <w:rPr>
          <w:color w:val="000000" w:themeColor="text1"/>
          <w:szCs w:val="22"/>
          <w:lang w:val="en-US"/>
        </w:rPr>
      </w:pPr>
      <w:r w:rsidRPr="00510FA8">
        <w:rPr>
          <w:rFonts w:cs="Gentium"/>
          <w:b/>
          <w:color w:val="000000" w:themeColor="text1"/>
          <w:szCs w:val="28"/>
          <w:lang w:val="en-US" w:bidi="en-US"/>
        </w:rPr>
        <w:t>Vat Ek</w:t>
      </w:r>
      <w:r w:rsidRPr="00510FA8">
        <w:rPr>
          <w:rFonts w:cs="Gentium"/>
          <w:color w:val="000000" w:themeColor="text1"/>
          <w:szCs w:val="28"/>
          <w:lang w:val="en-US" w:bidi="en-US"/>
        </w:rPr>
        <w:t xml:space="preserve"> (5 miles</w:t>
      </w:r>
      <w:r w:rsidR="00256F33" w:rsidRPr="00510FA8">
        <w:rPr>
          <w:rFonts w:cs="Gentium"/>
          <w:color w:val="000000" w:themeColor="text1"/>
          <w:szCs w:val="28"/>
          <w:lang w:val="en-US" w:bidi="en-US"/>
        </w:rPr>
        <w:t>/12 km</w:t>
      </w:r>
      <w:r w:rsidRPr="00510FA8">
        <w:rPr>
          <w:rFonts w:cs="Gentium"/>
          <w:color w:val="000000" w:themeColor="text1"/>
          <w:szCs w:val="28"/>
          <w:lang w:val="en-US" w:bidi="en-US"/>
        </w:rPr>
        <w:t xml:space="preserve"> N of Batambang, built early C11)</w:t>
      </w:r>
      <w:r w:rsidR="00547396" w:rsidRPr="00510FA8">
        <w:rPr>
          <w:rFonts w:cs="Gentium"/>
          <w:color w:val="000000" w:themeColor="text1"/>
          <w:szCs w:val="28"/>
          <w:lang w:val="en-US" w:bidi="en-US"/>
        </w:rPr>
        <w:br/>
      </w:r>
      <w:r w:rsidR="005675FC" w:rsidRPr="00510FA8">
        <w:rPr>
          <w:rFonts w:cs="Gentium"/>
          <w:color w:val="000000" w:themeColor="text1"/>
          <w:szCs w:val="28"/>
          <w:lang w:val="en-US" w:bidi="en-US"/>
        </w:rPr>
        <w:t>E entrance of main sanctuary</w:t>
      </w:r>
      <w:r w:rsidR="00C4232A" w:rsidRPr="00510FA8">
        <w:rPr>
          <w:rFonts w:cs="Gentium"/>
          <w:color w:val="000000" w:themeColor="text1"/>
          <w:szCs w:val="28"/>
          <w:lang w:val="en-US" w:bidi="en-US"/>
        </w:rPr>
        <w:t xml:space="preserve">: meeting of Hanumān </w:t>
      </w:r>
      <w:r w:rsidR="00C466B0" w:rsidRPr="00510FA8">
        <w:rPr>
          <w:rFonts w:cs="Gentium"/>
          <w:color w:val="000000" w:themeColor="text1"/>
          <w:szCs w:val="28"/>
          <w:lang w:val="en-US" w:bidi="en-US"/>
        </w:rPr>
        <w:t>with</w:t>
      </w:r>
      <w:r w:rsidR="00C4232A" w:rsidRPr="00510FA8">
        <w:rPr>
          <w:rFonts w:cs="Gentium"/>
          <w:color w:val="000000" w:themeColor="text1"/>
          <w:szCs w:val="28"/>
          <w:lang w:val="en-US" w:bidi="en-US"/>
        </w:rPr>
        <w:t xml:space="preserve"> Sītā</w:t>
      </w:r>
      <w:r w:rsidR="00C466B0" w:rsidRPr="00510FA8">
        <w:rPr>
          <w:rFonts w:cs="Gentium"/>
          <w:color w:val="000000" w:themeColor="text1"/>
          <w:szCs w:val="28"/>
          <w:lang w:val="en-US" w:bidi="en-US"/>
        </w:rPr>
        <w:t xml:space="preserve"> (</w:t>
      </w:r>
      <w:r w:rsidR="00C466B0" w:rsidRPr="00510FA8">
        <w:rPr>
          <w:i/>
          <w:color w:val="000000" w:themeColor="text1"/>
        </w:rPr>
        <w:t>rākṣasīs</w:t>
      </w:r>
      <w:r w:rsidR="00C466B0" w:rsidRPr="00510FA8">
        <w:rPr>
          <w:color w:val="000000" w:themeColor="text1"/>
        </w:rPr>
        <w:t xml:space="preserve"> round her)</w:t>
      </w:r>
      <w:r w:rsidR="00C4232A" w:rsidRPr="00510FA8">
        <w:rPr>
          <w:rFonts w:cs="Gentium"/>
          <w:color w:val="000000" w:themeColor="text1"/>
          <w:szCs w:val="28"/>
          <w:lang w:val="en-US" w:bidi="en-US"/>
        </w:rPr>
        <w:tab/>
      </w:r>
      <w:r w:rsidR="00C466B0" w:rsidRPr="00510FA8">
        <w:rPr>
          <w:rFonts w:cs="Gentium"/>
          <w:color w:val="000000" w:themeColor="text1"/>
          <w:szCs w:val="28"/>
          <w:lang w:val="en-US" w:bidi="en-US"/>
        </w:rPr>
        <w:br/>
      </w:r>
      <w:r w:rsidR="00C466B0" w:rsidRPr="00510FA8">
        <w:rPr>
          <w:rFonts w:cs="Gentium"/>
          <w:color w:val="000000" w:themeColor="text1"/>
          <w:szCs w:val="28"/>
          <w:lang w:val="en-US" w:bidi="en-US"/>
        </w:rPr>
        <w:tab/>
      </w:r>
      <w:r w:rsidR="00C466B0" w:rsidRPr="00510FA8">
        <w:rPr>
          <w:rFonts w:cs="Gentium"/>
          <w:color w:val="000000" w:themeColor="text1"/>
          <w:szCs w:val="28"/>
          <w:lang w:val="en-US" w:bidi="en-US"/>
        </w:rPr>
        <w:tab/>
      </w:r>
      <w:r w:rsidR="00C4232A" w:rsidRPr="00510FA8">
        <w:rPr>
          <w:rFonts w:cs="Gentium"/>
          <w:color w:val="000000" w:themeColor="text1"/>
          <w:szCs w:val="28"/>
          <w:lang w:val="en-US" w:bidi="en-US"/>
        </w:rPr>
        <w:t>Roveda 2005</w:t>
      </w:r>
      <w:r w:rsidR="005675FC" w:rsidRPr="00510FA8">
        <w:rPr>
          <w:rFonts w:cs="Gentium"/>
          <w:color w:val="000000" w:themeColor="text1"/>
          <w:szCs w:val="28"/>
          <w:lang w:val="en-US" w:bidi="en-US"/>
        </w:rPr>
        <w:t>: 129</w:t>
      </w:r>
      <w:r w:rsidR="00C466B0" w:rsidRPr="00510FA8">
        <w:rPr>
          <w:rFonts w:cs="Gentium"/>
          <w:color w:val="000000" w:themeColor="text1"/>
          <w:szCs w:val="28"/>
          <w:lang w:val="en-US" w:bidi="en-US"/>
        </w:rPr>
        <w:t>-30, fig.</w:t>
      </w:r>
      <w:r w:rsidR="005675FC" w:rsidRPr="00510FA8">
        <w:rPr>
          <w:rFonts w:cs="Gentium"/>
          <w:color w:val="000000" w:themeColor="text1"/>
          <w:szCs w:val="28"/>
          <w:lang w:val="en-US" w:bidi="en-US"/>
        </w:rPr>
        <w:t xml:space="preserve"> 4.4.64</w:t>
      </w:r>
      <w:r w:rsidR="000C25ED" w:rsidRPr="00510FA8">
        <w:rPr>
          <w:rFonts w:cs="Gentium"/>
          <w:color w:val="000000" w:themeColor="text1"/>
          <w:szCs w:val="28"/>
          <w:lang w:val="en-US" w:bidi="en-US"/>
        </w:rPr>
        <w:t xml:space="preserve">, (cf. </w:t>
      </w:r>
      <w:r w:rsidR="000C25ED" w:rsidRPr="00510FA8">
        <w:rPr>
          <w:color w:val="000000" w:themeColor="text1"/>
          <w:szCs w:val="22"/>
          <w:lang w:val="en-US"/>
        </w:rPr>
        <w:t>Filliozat 1983: 200)</w:t>
      </w:r>
    </w:p>
    <w:p w14:paraId="771D3B49" w14:textId="57E97CDA" w:rsidR="0012075F" w:rsidRPr="00510FA8" w:rsidRDefault="00845915" w:rsidP="00C466B0">
      <w:pPr>
        <w:pStyle w:val="hangingindent025"/>
        <w:tabs>
          <w:tab w:val="clear" w:pos="2880"/>
          <w:tab w:val="left" w:pos="450"/>
        </w:tabs>
        <w:spacing w:after="240"/>
        <w:ind w:left="0" w:firstLine="0"/>
        <w:jc w:val="left"/>
        <w:rPr>
          <w:color w:val="000000" w:themeColor="text1"/>
          <w:szCs w:val="24"/>
        </w:rPr>
      </w:pPr>
      <w:r w:rsidRPr="00510FA8">
        <w:rPr>
          <w:rFonts w:cs="Gentium"/>
          <w:b/>
          <w:color w:val="000000" w:themeColor="text1"/>
          <w:szCs w:val="24"/>
          <w:lang w:val="en-US" w:bidi="en-US"/>
        </w:rPr>
        <w:t>Prāsāt Kuk Khvet</w:t>
      </w:r>
      <w:r w:rsidRPr="00510FA8">
        <w:rPr>
          <w:rFonts w:cs="Gentium"/>
          <w:color w:val="000000" w:themeColor="text1"/>
          <w:szCs w:val="24"/>
          <w:lang w:val="en-US" w:bidi="en-US"/>
        </w:rPr>
        <w:t xml:space="preserve"> (Ke Koh village, Kampong Cham, </w:t>
      </w:r>
      <w:r w:rsidR="0062202C" w:rsidRPr="00510FA8">
        <w:rPr>
          <w:rFonts w:cs="Gentium"/>
          <w:color w:val="000000" w:themeColor="text1"/>
          <w:szCs w:val="24"/>
          <w:lang w:val="en-US" w:bidi="en-US"/>
        </w:rPr>
        <w:t>perhaps C12</w:t>
      </w:r>
      <w:r w:rsidRPr="00510FA8">
        <w:rPr>
          <w:rFonts w:cs="Gentium"/>
          <w:color w:val="000000" w:themeColor="text1"/>
          <w:szCs w:val="24"/>
          <w:lang w:val="en-US" w:bidi="en-US"/>
        </w:rPr>
        <w:t>)</w:t>
      </w:r>
      <w:r w:rsidRPr="00510FA8">
        <w:rPr>
          <w:rFonts w:cs="Gentium"/>
          <w:color w:val="000000" w:themeColor="text1"/>
          <w:szCs w:val="24"/>
          <w:lang w:val="en-US" w:bidi="en-US"/>
        </w:rPr>
        <w:br/>
      </w:r>
      <w:r w:rsidR="00500B5E" w:rsidRPr="00510FA8">
        <w:rPr>
          <w:color w:val="000000" w:themeColor="text1"/>
          <w:szCs w:val="24"/>
        </w:rPr>
        <w:t xml:space="preserve">E. entrance lintel shows Rāma and Lakṣmaṇa in </w:t>
      </w:r>
      <w:r w:rsidR="00500B5E" w:rsidRPr="00510FA8">
        <w:rPr>
          <w:i/>
          <w:color w:val="000000" w:themeColor="text1"/>
          <w:szCs w:val="24"/>
        </w:rPr>
        <w:t>nāgapāśa</w:t>
      </w:r>
      <w:r w:rsidR="00500B5E" w:rsidRPr="00510FA8">
        <w:rPr>
          <w:color w:val="000000" w:themeColor="text1"/>
          <w:szCs w:val="24"/>
        </w:rPr>
        <w:t xml:space="preserve"> surrounded by </w:t>
      </w:r>
      <w:r w:rsidR="00500B5E" w:rsidRPr="00510FA8">
        <w:rPr>
          <w:i/>
          <w:color w:val="000000" w:themeColor="text1"/>
          <w:szCs w:val="24"/>
        </w:rPr>
        <w:t>vānaras</w:t>
      </w:r>
      <w:r w:rsidR="00500B5E" w:rsidRPr="00510FA8">
        <w:rPr>
          <w:color w:val="000000" w:themeColor="text1"/>
          <w:szCs w:val="24"/>
        </w:rPr>
        <w:t xml:space="preserve"> and in centre Garuḍa.</w:t>
      </w:r>
      <w:r w:rsidR="00500B5E" w:rsidRPr="00510FA8">
        <w:rPr>
          <w:color w:val="000000" w:themeColor="text1"/>
          <w:szCs w:val="24"/>
        </w:rPr>
        <w:tab/>
        <w:t>Dalet 1935: 155-6 + plates XXX-XXXI</w:t>
      </w:r>
    </w:p>
    <w:p w14:paraId="3367A8B6" w14:textId="2B1CEE03" w:rsidR="008D5DB3" w:rsidRPr="00510FA8" w:rsidRDefault="001073C4" w:rsidP="00C466B0">
      <w:pPr>
        <w:pStyle w:val="hangingindent025"/>
        <w:tabs>
          <w:tab w:val="clear" w:pos="2880"/>
          <w:tab w:val="left" w:pos="450"/>
        </w:tabs>
        <w:spacing w:after="240"/>
        <w:ind w:left="0" w:firstLine="0"/>
        <w:jc w:val="left"/>
        <w:rPr>
          <w:color w:val="000000" w:themeColor="text1"/>
          <w:szCs w:val="24"/>
        </w:rPr>
      </w:pPr>
      <w:r w:rsidRPr="00510FA8">
        <w:rPr>
          <w:b/>
          <w:color w:val="000000" w:themeColor="text1"/>
          <w:szCs w:val="24"/>
        </w:rPr>
        <w:t>Beng Mealea</w:t>
      </w:r>
      <w:r w:rsidRPr="00510FA8">
        <w:rPr>
          <w:b/>
          <w:i/>
          <w:color w:val="000000" w:themeColor="text1"/>
          <w:szCs w:val="24"/>
        </w:rPr>
        <w:t xml:space="preserve"> </w:t>
      </w:r>
      <w:r w:rsidRPr="00510FA8">
        <w:rPr>
          <w:color w:val="000000" w:themeColor="text1"/>
          <w:szCs w:val="24"/>
        </w:rPr>
        <w:t>(c. 40 km E of Angkor, C12</w:t>
      </w:r>
      <w:r w:rsidR="000A7197">
        <w:rPr>
          <w:color w:val="000000" w:themeColor="text1"/>
          <w:szCs w:val="24"/>
        </w:rPr>
        <w:t xml:space="preserve"> by style</w:t>
      </w:r>
      <w:r w:rsidRPr="00510FA8">
        <w:rPr>
          <w:color w:val="000000" w:themeColor="text1"/>
          <w:szCs w:val="24"/>
        </w:rPr>
        <w:t>): some Rāmāyaṇa carvings</w:t>
      </w:r>
    </w:p>
    <w:p w14:paraId="588D5812" w14:textId="45B318E9" w:rsidR="00BE3143" w:rsidRPr="00510FA8" w:rsidRDefault="00BE3143" w:rsidP="00547396">
      <w:pPr>
        <w:pStyle w:val="hangingindent025"/>
        <w:tabs>
          <w:tab w:val="clear" w:pos="2880"/>
        </w:tabs>
        <w:spacing w:after="0"/>
        <w:jc w:val="left"/>
        <w:outlineLvl w:val="0"/>
        <w:rPr>
          <w:b/>
          <w:color w:val="000000" w:themeColor="text1"/>
        </w:rPr>
      </w:pPr>
      <w:r w:rsidRPr="00510FA8">
        <w:rPr>
          <w:b/>
          <w:color w:val="000000" w:themeColor="text1"/>
          <w:szCs w:val="24"/>
        </w:rPr>
        <w:t>Siem Reap</w:t>
      </w:r>
      <w:r w:rsidR="00D663A8" w:rsidRPr="00510FA8">
        <w:rPr>
          <w:b/>
          <w:color w:val="000000" w:themeColor="text1"/>
          <w:szCs w:val="24"/>
        </w:rPr>
        <w:t xml:space="preserve">, </w:t>
      </w:r>
      <w:r w:rsidRPr="00510FA8">
        <w:rPr>
          <w:b/>
          <w:color w:val="000000" w:themeColor="text1"/>
        </w:rPr>
        <w:t>Vat Bo (end 19th C)</w:t>
      </w:r>
    </w:p>
    <w:p w14:paraId="41787F6F" w14:textId="77777777" w:rsidR="00BE3143" w:rsidRPr="00510FA8" w:rsidRDefault="00BE3143" w:rsidP="000538CF">
      <w:pPr>
        <w:pStyle w:val="hangingindent025"/>
        <w:tabs>
          <w:tab w:val="clear" w:pos="2880"/>
        </w:tabs>
        <w:spacing w:after="0"/>
        <w:jc w:val="left"/>
        <w:rPr>
          <w:color w:val="000000" w:themeColor="text1"/>
        </w:rPr>
      </w:pPr>
      <w:r w:rsidRPr="00510FA8">
        <w:rPr>
          <w:color w:val="000000" w:themeColor="text1"/>
        </w:rPr>
        <w:t>Hanuman et Angada prisonniers sont enfermés dans une cage</w:t>
      </w:r>
      <w:r w:rsidRPr="00510FA8">
        <w:rPr>
          <w:color w:val="000000" w:themeColor="text1"/>
        </w:rPr>
        <w:tab/>
        <w:t>Nafilyan 1997: 12 pl.12</w:t>
      </w:r>
    </w:p>
    <w:p w14:paraId="46BD9772" w14:textId="77777777" w:rsidR="00BE3143" w:rsidRPr="00510FA8" w:rsidRDefault="00BE3143" w:rsidP="000538CF">
      <w:pPr>
        <w:pStyle w:val="hangingindent025"/>
        <w:tabs>
          <w:tab w:val="clear" w:pos="2880"/>
        </w:tabs>
        <w:spacing w:after="0"/>
        <w:jc w:val="left"/>
        <w:rPr>
          <w:color w:val="000000" w:themeColor="text1"/>
        </w:rPr>
      </w:pPr>
      <w:r w:rsidRPr="00510FA8">
        <w:rPr>
          <w:color w:val="000000" w:themeColor="text1"/>
        </w:rPr>
        <w:lastRenderedPageBreak/>
        <w:t>l’épreuve de l’arc:</w:t>
      </w:r>
      <w:r w:rsidRPr="00510FA8">
        <w:rPr>
          <w:color w:val="000000" w:themeColor="text1"/>
        </w:rPr>
        <w:tab/>
        <w:t>Giteau 1975: pl.114</w:t>
      </w:r>
    </w:p>
    <w:p w14:paraId="7267CD3F" w14:textId="77777777" w:rsidR="00BE3143" w:rsidRPr="00510FA8" w:rsidRDefault="00BE3143" w:rsidP="000538CF">
      <w:pPr>
        <w:pStyle w:val="hangingindent025"/>
        <w:tabs>
          <w:tab w:val="clear" w:pos="2880"/>
        </w:tabs>
        <w:spacing w:after="0"/>
        <w:jc w:val="left"/>
        <w:rPr>
          <w:color w:val="000000" w:themeColor="text1"/>
        </w:rPr>
      </w:pPr>
      <w:r w:rsidRPr="00510FA8">
        <w:rPr>
          <w:color w:val="000000" w:themeColor="text1"/>
        </w:rPr>
        <w:t xml:space="preserve">le char de Lakṣmaṇa: </w:t>
      </w:r>
      <w:r w:rsidRPr="00510FA8">
        <w:rPr>
          <w:color w:val="000000" w:themeColor="text1"/>
        </w:rPr>
        <w:tab/>
        <w:t>Giteau 1975: pl.115</w:t>
      </w:r>
    </w:p>
    <w:p w14:paraId="1339EC1D" w14:textId="77777777" w:rsidR="00BE3143" w:rsidRPr="00510FA8" w:rsidRDefault="00BE3143" w:rsidP="000538CF">
      <w:pPr>
        <w:pStyle w:val="hangingindent025"/>
        <w:tabs>
          <w:tab w:val="clear" w:pos="2880"/>
        </w:tabs>
        <w:spacing w:after="0"/>
        <w:jc w:val="left"/>
        <w:rPr>
          <w:color w:val="000000" w:themeColor="text1"/>
          <w:sz w:val="16"/>
          <w:szCs w:val="16"/>
        </w:rPr>
      </w:pPr>
    </w:p>
    <w:p w14:paraId="3023E2B0" w14:textId="4592BB86" w:rsidR="00BE3143" w:rsidRPr="00510FA8" w:rsidRDefault="00D663A8" w:rsidP="00473C1E">
      <w:pPr>
        <w:pStyle w:val="hangingindent025"/>
        <w:tabs>
          <w:tab w:val="clear" w:pos="2880"/>
        </w:tabs>
        <w:spacing w:after="0"/>
        <w:jc w:val="left"/>
        <w:outlineLvl w:val="0"/>
        <w:rPr>
          <w:color w:val="000000" w:themeColor="text1"/>
        </w:rPr>
      </w:pPr>
      <w:r w:rsidRPr="00510FA8">
        <w:rPr>
          <w:b/>
          <w:color w:val="000000" w:themeColor="text1"/>
          <w:szCs w:val="24"/>
        </w:rPr>
        <w:t xml:space="preserve">Siem Reap, </w:t>
      </w:r>
      <w:r w:rsidR="00BE3143" w:rsidRPr="00510FA8">
        <w:rPr>
          <w:b/>
          <w:color w:val="000000" w:themeColor="text1"/>
        </w:rPr>
        <w:t>Vat Prah Enkosei</w:t>
      </w:r>
    </w:p>
    <w:p w14:paraId="6BBC3EB8" w14:textId="77777777" w:rsidR="00BE3143" w:rsidRPr="00510FA8" w:rsidRDefault="00BE3143" w:rsidP="000538CF">
      <w:pPr>
        <w:pStyle w:val="hangingindent025"/>
        <w:tabs>
          <w:tab w:val="clear" w:pos="2880"/>
        </w:tabs>
        <w:spacing w:after="0"/>
        <w:jc w:val="left"/>
        <w:rPr>
          <w:color w:val="000000" w:themeColor="text1"/>
        </w:rPr>
      </w:pPr>
      <w:r w:rsidRPr="00510FA8">
        <w:rPr>
          <w:color w:val="000000" w:themeColor="text1"/>
        </w:rPr>
        <w:t xml:space="preserve">Buddha paré, 1: </w:t>
      </w:r>
      <w:r w:rsidRPr="00510FA8">
        <w:rPr>
          <w:color w:val="000000" w:themeColor="text1"/>
        </w:rPr>
        <w:tab/>
        <w:t>Giteau 1975: pl.55</w:t>
      </w:r>
    </w:p>
    <w:p w14:paraId="2FBF0F4F" w14:textId="77777777" w:rsidR="00BE3143" w:rsidRPr="00510FA8" w:rsidRDefault="00BE3143" w:rsidP="000538CF">
      <w:pPr>
        <w:pStyle w:val="hangingindent025"/>
        <w:tabs>
          <w:tab w:val="clear" w:pos="2880"/>
        </w:tabs>
        <w:spacing w:after="0"/>
        <w:jc w:val="left"/>
        <w:rPr>
          <w:color w:val="000000" w:themeColor="text1"/>
        </w:rPr>
      </w:pPr>
      <w:r w:rsidRPr="00510FA8">
        <w:rPr>
          <w:color w:val="000000" w:themeColor="text1"/>
        </w:rPr>
        <w:t xml:space="preserve">Buddha paré 2: </w:t>
      </w:r>
      <w:r w:rsidRPr="00510FA8">
        <w:rPr>
          <w:color w:val="000000" w:themeColor="text1"/>
        </w:rPr>
        <w:tab/>
        <w:t>Giteau 1975: pl.63</w:t>
      </w:r>
    </w:p>
    <w:p w14:paraId="4FBB03EB" w14:textId="77777777" w:rsidR="00BE3143" w:rsidRPr="00510FA8" w:rsidRDefault="00BE3143" w:rsidP="000538CF">
      <w:pPr>
        <w:pStyle w:val="hangingindent025"/>
        <w:tabs>
          <w:tab w:val="clear" w:pos="2880"/>
        </w:tabs>
        <w:spacing w:after="0"/>
        <w:jc w:val="left"/>
        <w:rPr>
          <w:color w:val="000000" w:themeColor="text1"/>
          <w:sz w:val="16"/>
          <w:szCs w:val="16"/>
        </w:rPr>
      </w:pPr>
    </w:p>
    <w:p w14:paraId="54922D61" w14:textId="77777777" w:rsidR="00BE3143" w:rsidRPr="00510FA8" w:rsidRDefault="00BE3143" w:rsidP="00473C1E">
      <w:pPr>
        <w:pStyle w:val="hangingindent025"/>
        <w:tabs>
          <w:tab w:val="clear" w:pos="2880"/>
        </w:tabs>
        <w:spacing w:after="0"/>
        <w:jc w:val="left"/>
        <w:outlineLvl w:val="0"/>
        <w:rPr>
          <w:color w:val="000000" w:themeColor="text1"/>
          <w:szCs w:val="24"/>
        </w:rPr>
      </w:pPr>
      <w:r w:rsidRPr="00510FA8">
        <w:rPr>
          <w:b/>
          <w:color w:val="000000" w:themeColor="text1"/>
          <w:szCs w:val="24"/>
        </w:rPr>
        <w:t>Battambang, bas-reliefs</w:t>
      </w:r>
    </w:p>
    <w:p w14:paraId="06E3C85F" w14:textId="77777777" w:rsidR="00BE3143" w:rsidRPr="00510FA8" w:rsidRDefault="00BE3143" w:rsidP="000538CF">
      <w:pPr>
        <w:pStyle w:val="hangingindent025"/>
        <w:tabs>
          <w:tab w:val="clear" w:pos="2880"/>
        </w:tabs>
        <w:spacing w:after="0"/>
        <w:jc w:val="left"/>
        <w:rPr>
          <w:color w:val="000000" w:themeColor="text1"/>
        </w:rPr>
      </w:pPr>
      <w:r w:rsidRPr="00510FA8">
        <w:rPr>
          <w:color w:val="000000" w:themeColor="text1"/>
        </w:rPr>
        <w:t>[</w:t>
      </w:r>
      <w:r w:rsidRPr="00510FA8">
        <w:rPr>
          <w:i/>
          <w:color w:val="000000" w:themeColor="text1"/>
        </w:rPr>
        <w:t>SW of Siem Reap, on river Stung Sangker, one-third of way towards Gulf of Thailand</w:t>
      </w:r>
      <w:r w:rsidRPr="00510FA8">
        <w:rPr>
          <w:color w:val="000000" w:themeColor="text1"/>
        </w:rPr>
        <w:t>]</w:t>
      </w:r>
    </w:p>
    <w:p w14:paraId="6B8A87BA" w14:textId="77777777" w:rsidR="00BE3143" w:rsidRPr="00510FA8" w:rsidRDefault="00BE3143" w:rsidP="00473C1E">
      <w:pPr>
        <w:pStyle w:val="hangingindent025"/>
        <w:tabs>
          <w:tab w:val="clear" w:pos="2880"/>
        </w:tabs>
        <w:spacing w:after="0"/>
        <w:jc w:val="left"/>
        <w:outlineLvl w:val="0"/>
        <w:rPr>
          <w:color w:val="000000" w:themeColor="text1"/>
        </w:rPr>
      </w:pPr>
      <w:r w:rsidRPr="00510FA8">
        <w:rPr>
          <w:b/>
          <w:color w:val="000000" w:themeColor="text1"/>
        </w:rPr>
        <w:t>Vat Damrei Sar (19</w:t>
      </w:r>
      <w:r w:rsidRPr="00F20D5C">
        <w:rPr>
          <w:b/>
          <w:color w:val="000000" w:themeColor="text1"/>
          <w:vertAlign w:val="superscript"/>
        </w:rPr>
        <w:t xml:space="preserve"> </w:t>
      </w:r>
      <w:r w:rsidRPr="00510FA8">
        <w:rPr>
          <w:b/>
          <w:color w:val="000000" w:themeColor="text1"/>
        </w:rPr>
        <w:t>/</w:t>
      </w:r>
      <w:r w:rsidRPr="00F20D5C">
        <w:rPr>
          <w:b/>
          <w:color w:val="000000" w:themeColor="text1"/>
          <w:vertAlign w:val="superscript"/>
        </w:rPr>
        <w:t xml:space="preserve"> </w:t>
      </w:r>
      <w:r w:rsidRPr="00510FA8">
        <w:rPr>
          <w:b/>
          <w:color w:val="000000" w:themeColor="text1"/>
        </w:rPr>
        <w:t>20th CC)</w:t>
      </w:r>
      <w:r w:rsidRPr="00510FA8">
        <w:rPr>
          <w:color w:val="000000" w:themeColor="text1"/>
        </w:rPr>
        <w:t>:</w:t>
      </w:r>
    </w:p>
    <w:p w14:paraId="3C85D2A5" w14:textId="77777777" w:rsidR="00BE3143" w:rsidRPr="00510FA8" w:rsidRDefault="00BE3143" w:rsidP="000538CF">
      <w:pPr>
        <w:pStyle w:val="hangingindent025"/>
        <w:tabs>
          <w:tab w:val="clear" w:pos="2880"/>
        </w:tabs>
        <w:spacing w:after="0"/>
        <w:jc w:val="left"/>
        <w:rPr>
          <w:color w:val="000000" w:themeColor="text1"/>
        </w:rPr>
      </w:pPr>
      <w:r w:rsidRPr="00510FA8">
        <w:rPr>
          <w:color w:val="000000" w:themeColor="text1"/>
        </w:rPr>
        <w:tab/>
        <w:t xml:space="preserve">combat de Lakṣmaṇa contre Indrajit: </w:t>
      </w:r>
      <w:r w:rsidRPr="00510FA8">
        <w:rPr>
          <w:color w:val="000000" w:themeColor="text1"/>
        </w:rPr>
        <w:tab/>
        <w:t>Giteau 1975: pl.96</w:t>
      </w:r>
    </w:p>
    <w:p w14:paraId="74EEE951" w14:textId="77777777" w:rsidR="00BE3143" w:rsidRPr="00510FA8" w:rsidRDefault="00BE3143" w:rsidP="00473C1E">
      <w:pPr>
        <w:pStyle w:val="hangingindent025"/>
        <w:tabs>
          <w:tab w:val="clear" w:pos="2880"/>
        </w:tabs>
        <w:spacing w:after="0"/>
        <w:jc w:val="left"/>
        <w:outlineLvl w:val="0"/>
        <w:rPr>
          <w:b/>
          <w:color w:val="000000" w:themeColor="text1"/>
        </w:rPr>
      </w:pPr>
      <w:r w:rsidRPr="00510FA8">
        <w:rPr>
          <w:b/>
          <w:color w:val="000000" w:themeColor="text1"/>
        </w:rPr>
        <w:t>Vat Kdol (19</w:t>
      </w:r>
      <w:r w:rsidRPr="00F20D5C">
        <w:rPr>
          <w:b/>
          <w:color w:val="000000" w:themeColor="text1"/>
          <w:vertAlign w:val="superscript"/>
        </w:rPr>
        <w:t xml:space="preserve"> </w:t>
      </w:r>
      <w:r w:rsidRPr="00510FA8">
        <w:rPr>
          <w:b/>
          <w:color w:val="000000" w:themeColor="text1"/>
        </w:rPr>
        <w:t>/</w:t>
      </w:r>
      <w:r w:rsidRPr="00F20D5C">
        <w:rPr>
          <w:b/>
          <w:color w:val="000000" w:themeColor="text1"/>
          <w:vertAlign w:val="superscript"/>
        </w:rPr>
        <w:t xml:space="preserve"> </w:t>
      </w:r>
      <w:r w:rsidRPr="00510FA8">
        <w:rPr>
          <w:b/>
          <w:color w:val="000000" w:themeColor="text1"/>
        </w:rPr>
        <w:t>20th CC)</w:t>
      </w:r>
    </w:p>
    <w:p w14:paraId="0C79BF6A" w14:textId="77777777" w:rsidR="00BE3143" w:rsidRPr="00510FA8" w:rsidRDefault="00BE3143" w:rsidP="000538CF">
      <w:pPr>
        <w:pStyle w:val="hangingindent025"/>
        <w:tabs>
          <w:tab w:val="clear" w:pos="2880"/>
        </w:tabs>
        <w:spacing w:after="0"/>
        <w:jc w:val="left"/>
        <w:rPr>
          <w:color w:val="000000" w:themeColor="text1"/>
        </w:rPr>
      </w:pPr>
      <w:r w:rsidRPr="00510FA8">
        <w:rPr>
          <w:color w:val="000000" w:themeColor="text1"/>
        </w:rPr>
        <w:tab/>
        <w:t xml:space="preserve">Reine des Poissons: </w:t>
      </w:r>
      <w:r w:rsidRPr="00510FA8">
        <w:rPr>
          <w:color w:val="000000" w:themeColor="text1"/>
        </w:rPr>
        <w:tab/>
        <w:t>Giteau 1975: pl.97</w:t>
      </w:r>
    </w:p>
    <w:p w14:paraId="35B10A11" w14:textId="42D1F1B1" w:rsidR="00BE3143" w:rsidRPr="00510FA8" w:rsidRDefault="004A3B34" w:rsidP="000538CF">
      <w:pPr>
        <w:pStyle w:val="hangingindent025"/>
        <w:tabs>
          <w:tab w:val="clear" w:pos="2880"/>
        </w:tabs>
        <w:spacing w:after="0"/>
        <w:jc w:val="left"/>
        <w:rPr>
          <w:color w:val="000000" w:themeColor="text1"/>
        </w:rPr>
      </w:pPr>
      <w:r w:rsidRPr="00510FA8">
        <w:rPr>
          <w:color w:val="000000" w:themeColor="text1"/>
        </w:rPr>
        <w:tab/>
        <w:t>Valin</w:t>
      </w:r>
      <w:r w:rsidR="00BE3143" w:rsidRPr="00510FA8">
        <w:rPr>
          <w:color w:val="000000" w:themeColor="text1"/>
        </w:rPr>
        <w:t xml:space="preserve"> ? et un ascète: </w:t>
      </w:r>
      <w:r w:rsidR="00BE3143" w:rsidRPr="00510FA8">
        <w:rPr>
          <w:color w:val="000000" w:themeColor="text1"/>
        </w:rPr>
        <w:tab/>
        <w:t>Giteau 1975: pl.98</w:t>
      </w:r>
    </w:p>
    <w:p w14:paraId="63DC0FBB" w14:textId="60CBDC2E" w:rsidR="00BE3143" w:rsidRPr="00510FA8" w:rsidRDefault="00BE3143" w:rsidP="000538CF">
      <w:pPr>
        <w:pStyle w:val="hangingindent025"/>
        <w:tabs>
          <w:tab w:val="clear" w:pos="2880"/>
        </w:tabs>
        <w:spacing w:after="0"/>
        <w:jc w:val="left"/>
        <w:rPr>
          <w:color w:val="000000" w:themeColor="text1"/>
        </w:rPr>
      </w:pPr>
      <w:r w:rsidRPr="00510FA8">
        <w:rPr>
          <w:color w:val="000000" w:themeColor="text1"/>
        </w:rPr>
        <w:tab/>
        <w:t xml:space="preserve">Hanuman réconforte Sītā: </w:t>
      </w:r>
      <w:r w:rsidRPr="00510FA8">
        <w:rPr>
          <w:color w:val="000000" w:themeColor="text1"/>
        </w:rPr>
        <w:tab/>
        <w:t>Giteau 1975: pl.99</w:t>
      </w:r>
      <w:r w:rsidR="00D81489" w:rsidRPr="00510FA8">
        <w:rPr>
          <w:color w:val="000000" w:themeColor="text1"/>
        </w:rPr>
        <w:br/>
        <w:t>Kumbhakarṇa dams river with his body</w:t>
      </w:r>
      <w:r w:rsidR="00D81489" w:rsidRPr="00510FA8">
        <w:rPr>
          <w:color w:val="000000" w:themeColor="text1"/>
        </w:rPr>
        <w:tab/>
        <w:t>Giteau 1995: fig. 6</w:t>
      </w:r>
    </w:p>
    <w:p w14:paraId="58D52403" w14:textId="77777777" w:rsidR="005232A0" w:rsidRPr="00510FA8" w:rsidRDefault="005232A0" w:rsidP="000538CF">
      <w:pPr>
        <w:pStyle w:val="hangingindent025"/>
        <w:tabs>
          <w:tab w:val="clear" w:pos="2880"/>
        </w:tabs>
        <w:spacing w:after="0"/>
        <w:jc w:val="left"/>
        <w:rPr>
          <w:color w:val="000000" w:themeColor="text1"/>
        </w:rPr>
      </w:pPr>
    </w:p>
    <w:p w14:paraId="63016486" w14:textId="59C48A61" w:rsidR="0059706D" w:rsidRPr="00510FA8" w:rsidRDefault="0059706D" w:rsidP="000538CF">
      <w:pPr>
        <w:pStyle w:val="hangingindent025"/>
        <w:tabs>
          <w:tab w:val="clear" w:pos="2880"/>
        </w:tabs>
        <w:spacing w:after="0"/>
        <w:jc w:val="left"/>
        <w:rPr>
          <w:color w:val="000000" w:themeColor="text1"/>
        </w:rPr>
      </w:pPr>
      <w:r w:rsidRPr="00510FA8">
        <w:rPr>
          <w:b/>
          <w:color w:val="000000" w:themeColor="text1"/>
        </w:rPr>
        <w:t>Silver Pagoda, Royal Palace, Phnom Penh</w:t>
      </w:r>
      <w:r w:rsidR="008D5DB3" w:rsidRPr="00510FA8">
        <w:rPr>
          <w:b/>
          <w:color w:val="000000" w:themeColor="text1"/>
        </w:rPr>
        <w:t xml:space="preserve">:  </w:t>
      </w:r>
      <w:r w:rsidRPr="00510FA8">
        <w:rPr>
          <w:color w:val="000000" w:themeColor="text1"/>
        </w:rPr>
        <w:t>modern murals</w:t>
      </w:r>
      <w:r w:rsidR="008060BC">
        <w:rPr>
          <w:color w:val="000000" w:themeColor="text1"/>
        </w:rPr>
        <w:t xml:space="preserve"> by Oknha Tep Nimit Mak</w:t>
      </w:r>
      <w:r w:rsidRPr="00510FA8">
        <w:rPr>
          <w:color w:val="000000" w:themeColor="text1"/>
        </w:rPr>
        <w:t xml:space="preserve"> (cf. Giteau 2003)</w:t>
      </w:r>
    </w:p>
    <w:p w14:paraId="3AF19BFC" w14:textId="77777777" w:rsidR="0059706D" w:rsidRPr="00510FA8" w:rsidRDefault="0059706D" w:rsidP="000538CF">
      <w:pPr>
        <w:pStyle w:val="hangingindent025"/>
        <w:tabs>
          <w:tab w:val="clear" w:pos="2880"/>
        </w:tabs>
        <w:spacing w:after="0"/>
        <w:jc w:val="left"/>
        <w:rPr>
          <w:color w:val="000000" w:themeColor="text1"/>
        </w:rPr>
      </w:pPr>
    </w:p>
    <w:p w14:paraId="2A33B12E" w14:textId="5725959D" w:rsidR="0059706D" w:rsidRPr="00510FA8" w:rsidRDefault="0059706D" w:rsidP="000538CF">
      <w:pPr>
        <w:pStyle w:val="hangingindent025"/>
        <w:tabs>
          <w:tab w:val="clear" w:pos="2880"/>
        </w:tabs>
        <w:spacing w:after="0"/>
        <w:jc w:val="left"/>
        <w:rPr>
          <w:color w:val="000000" w:themeColor="text1"/>
        </w:rPr>
      </w:pPr>
      <w:r w:rsidRPr="00510FA8">
        <w:rPr>
          <w:b/>
          <w:color w:val="000000" w:themeColor="text1"/>
        </w:rPr>
        <w:t>Vat Phnom Chisor (Ta Kèo province)</w:t>
      </w:r>
      <w:r w:rsidR="008D5DB3" w:rsidRPr="00510FA8">
        <w:rPr>
          <w:b/>
          <w:color w:val="000000" w:themeColor="text1"/>
        </w:rPr>
        <w:t xml:space="preserve">:  </w:t>
      </w:r>
      <w:r w:rsidR="00E94CC4" w:rsidRPr="00510FA8">
        <w:rPr>
          <w:color w:val="000000" w:themeColor="text1"/>
        </w:rPr>
        <w:t xml:space="preserve">20th-century </w:t>
      </w:r>
      <w:r w:rsidRPr="00510FA8">
        <w:rPr>
          <w:color w:val="000000" w:themeColor="text1"/>
        </w:rPr>
        <w:t>Rāmakerti paintings</w:t>
      </w:r>
      <w:r w:rsidR="008D5DB3" w:rsidRPr="00510FA8">
        <w:rPr>
          <w:color w:val="000000" w:themeColor="text1"/>
        </w:rPr>
        <w:t>,</w:t>
      </w:r>
      <w:r w:rsidRPr="00510FA8">
        <w:rPr>
          <w:rFonts w:cs="Times"/>
          <w:color w:val="000000" w:themeColor="text1"/>
        </w:rPr>
        <w:t xml:space="preserve"> destroyed during the coup that created the Khmer Republic under Lon Nol in 1970 </w:t>
      </w:r>
      <w:r w:rsidRPr="00510FA8">
        <w:rPr>
          <w:color w:val="000000" w:themeColor="text1"/>
        </w:rPr>
        <w:t xml:space="preserve"> (cf. Giteau 2003)</w:t>
      </w:r>
      <w:r w:rsidR="00E94CC4" w:rsidRPr="00510FA8">
        <w:rPr>
          <w:color w:val="000000" w:themeColor="text1"/>
        </w:rPr>
        <w:t>.</w:t>
      </w:r>
    </w:p>
    <w:p w14:paraId="4D45393E" w14:textId="77777777" w:rsidR="00B45FE7" w:rsidRPr="00510FA8" w:rsidRDefault="00B45FE7" w:rsidP="000538CF">
      <w:pPr>
        <w:pStyle w:val="hangingindent025"/>
        <w:tabs>
          <w:tab w:val="clear" w:pos="2880"/>
        </w:tabs>
        <w:spacing w:after="0"/>
        <w:jc w:val="left"/>
        <w:rPr>
          <w:color w:val="000000" w:themeColor="text1"/>
          <w:sz w:val="16"/>
          <w:szCs w:val="16"/>
        </w:rPr>
      </w:pPr>
    </w:p>
    <w:p w14:paraId="1C68EC67" w14:textId="0041E8CA" w:rsidR="00B45FE7" w:rsidRPr="00510FA8" w:rsidRDefault="00B45FE7" w:rsidP="00B45FE7">
      <w:pPr>
        <w:pStyle w:val="hangingindent025"/>
        <w:tabs>
          <w:tab w:val="clear" w:pos="2880"/>
        </w:tabs>
        <w:spacing w:after="0"/>
        <w:jc w:val="center"/>
        <w:rPr>
          <w:color w:val="000000" w:themeColor="text1"/>
        </w:rPr>
      </w:pPr>
      <w:r w:rsidRPr="00510FA8">
        <w:rPr>
          <w:color w:val="000000" w:themeColor="text1"/>
        </w:rPr>
        <w:t>–––––––––––</w:t>
      </w:r>
    </w:p>
    <w:p w14:paraId="7B8C37CA" w14:textId="77777777" w:rsidR="00B45FE7" w:rsidRPr="00510FA8" w:rsidRDefault="00B45FE7" w:rsidP="005370F2">
      <w:pPr>
        <w:pStyle w:val="hangingindent025"/>
        <w:tabs>
          <w:tab w:val="clear" w:pos="2880"/>
        </w:tabs>
        <w:jc w:val="left"/>
        <w:rPr>
          <w:color w:val="000000" w:themeColor="text1"/>
          <w:sz w:val="10"/>
          <w:szCs w:val="10"/>
        </w:rPr>
      </w:pPr>
    </w:p>
    <w:p w14:paraId="6281EEAB" w14:textId="5DB76909" w:rsidR="00EE1BE1" w:rsidRDefault="00ED0D6D" w:rsidP="00EE1BE1">
      <w:pPr>
        <w:spacing w:after="120"/>
        <w:rPr>
          <w:color w:val="000000" w:themeColor="text1"/>
        </w:rPr>
      </w:pPr>
      <w:r w:rsidRPr="00510FA8">
        <w:rPr>
          <w:b/>
          <w:color w:val="000000" w:themeColor="text1"/>
          <w:szCs w:val="22"/>
        </w:rPr>
        <w:t>Phnom D</w:t>
      </w:r>
      <w:r w:rsidR="00E21035" w:rsidRPr="00E21035">
        <w:rPr>
          <w:rFonts w:cs="Gentium"/>
          <w:b/>
          <w:color w:val="000000"/>
        </w:rPr>
        <w:t>à</w:t>
      </w:r>
      <w:r w:rsidR="005A319C" w:rsidRPr="00510FA8">
        <w:rPr>
          <w:color w:val="000000" w:themeColor="text1"/>
          <w:szCs w:val="22"/>
        </w:rPr>
        <w:t xml:space="preserve"> </w:t>
      </w:r>
      <w:r w:rsidRPr="00510FA8">
        <w:rPr>
          <w:color w:val="000000" w:themeColor="text1"/>
          <w:szCs w:val="22"/>
        </w:rPr>
        <w:t xml:space="preserve">statue of </w:t>
      </w:r>
      <w:r w:rsidRPr="00510FA8">
        <w:rPr>
          <w:color w:val="000000" w:themeColor="text1"/>
        </w:rPr>
        <w:t>Rāma as standing archer</w:t>
      </w:r>
      <w:r w:rsidR="0089008C">
        <w:rPr>
          <w:rFonts w:cs="Gentium"/>
          <w:color w:val="000000" w:themeColor="text1"/>
        </w:rPr>
        <w:t xml:space="preserve">: </w:t>
      </w:r>
      <w:r w:rsidR="0089008C">
        <w:rPr>
          <w:rFonts w:cs="Gentium"/>
          <w:b/>
          <w:color w:val="000000" w:themeColor="text1"/>
        </w:rPr>
        <w:t>see</w:t>
      </w:r>
      <w:r w:rsidR="0089008C">
        <w:rPr>
          <w:rFonts w:cs="Gentium"/>
          <w:color w:val="000000" w:themeColor="text1"/>
        </w:rPr>
        <w:t xml:space="preserve"> above</w:t>
      </w:r>
    </w:p>
    <w:p w14:paraId="2DAE0CBC" w14:textId="3EC5290F" w:rsidR="00EE1BE1" w:rsidRPr="00510FA8" w:rsidRDefault="00EE1BE1" w:rsidP="00EE1BE1">
      <w:pPr>
        <w:ind w:left="720" w:hanging="720"/>
        <w:rPr>
          <w:rFonts w:cs="Gentium Basic"/>
          <w:color w:val="000000" w:themeColor="text1"/>
        </w:rPr>
      </w:pPr>
      <w:r w:rsidRPr="00510FA8">
        <w:rPr>
          <w:rFonts w:cs="Gentium Basic"/>
          <w:color w:val="000000" w:themeColor="text1"/>
        </w:rPr>
        <w:t>Flying Hanumān bronze, 10th century, Koh Ker style, 15.2 × 15 × 7 cm.</w:t>
      </w:r>
      <w:r>
        <w:rPr>
          <w:rFonts w:cs="Gentium Basic"/>
          <w:color w:val="000000" w:themeColor="text1"/>
        </w:rPr>
        <w:t>, from eastern pavilion of</w:t>
      </w:r>
      <w:r w:rsidRPr="00345616">
        <w:rPr>
          <w:rFonts w:cs="Gentium Basic"/>
          <w:color w:val="000000" w:themeColor="text1"/>
        </w:rPr>
        <w:t xml:space="preserve"> </w:t>
      </w:r>
      <w:r w:rsidRPr="00510FA8">
        <w:rPr>
          <w:b/>
          <w:color w:val="000000" w:themeColor="text1"/>
        </w:rPr>
        <w:t>Prāsāt Ceṅ</w:t>
      </w:r>
      <w:r w:rsidRPr="00510FA8">
        <w:rPr>
          <w:color w:val="000000" w:themeColor="text1"/>
        </w:rPr>
        <w:t xml:space="preserve"> (Koh Ker, Preah Vihear prov.)</w:t>
      </w:r>
      <w:r w:rsidRPr="00510FA8">
        <w:rPr>
          <w:rFonts w:cs="Gentium Basic"/>
          <w:color w:val="000000" w:themeColor="text1"/>
        </w:rPr>
        <w:tab/>
        <w:t>Cleveland 1987.43</w:t>
      </w:r>
    </w:p>
    <w:p w14:paraId="55FE220B" w14:textId="3820EF1D" w:rsidR="0082327A" w:rsidRDefault="0082327A" w:rsidP="00ED0D6D">
      <w:pPr>
        <w:pStyle w:val="BodyTextIndent"/>
        <w:tabs>
          <w:tab w:val="clear" w:pos="2880"/>
          <w:tab w:val="left" w:pos="360"/>
        </w:tabs>
        <w:spacing w:after="120" w:line="240" w:lineRule="auto"/>
        <w:ind w:left="360" w:hanging="360"/>
        <w:rPr>
          <w:rFonts w:ascii="Gentium" w:hAnsi="Gentium"/>
          <w:color w:val="000000" w:themeColor="text1"/>
          <w:sz w:val="24"/>
          <w:szCs w:val="24"/>
        </w:rPr>
      </w:pPr>
      <w:r w:rsidRPr="00510FA8">
        <w:rPr>
          <w:rFonts w:ascii="Gentium" w:hAnsi="Gentium"/>
          <w:color w:val="000000" w:themeColor="text1"/>
          <w:sz w:val="24"/>
          <w:szCs w:val="24"/>
        </w:rPr>
        <w:t>Sculpture in</w:t>
      </w:r>
      <w:r w:rsidR="00482017" w:rsidRPr="00510FA8">
        <w:rPr>
          <w:rFonts w:ascii="Gentium" w:hAnsi="Gentium"/>
          <w:color w:val="000000" w:themeColor="text1"/>
          <w:sz w:val="24"/>
          <w:szCs w:val="24"/>
        </w:rPr>
        <w:t xml:space="preserve"> the</w:t>
      </w:r>
      <w:r w:rsidRPr="00510FA8">
        <w:rPr>
          <w:rFonts w:ascii="Gentium" w:hAnsi="Gentium"/>
          <w:color w:val="000000" w:themeColor="text1"/>
          <w:sz w:val="24"/>
          <w:szCs w:val="24"/>
        </w:rPr>
        <w:t xml:space="preserve"> round of Vālin and Sugrīva from </w:t>
      </w:r>
      <w:r w:rsidRPr="00510FA8">
        <w:rPr>
          <w:rFonts w:ascii="Gentium" w:hAnsi="Gentium"/>
          <w:b/>
          <w:color w:val="000000" w:themeColor="text1"/>
          <w:sz w:val="24"/>
          <w:szCs w:val="24"/>
        </w:rPr>
        <w:t>Prāsāt Ceṅ</w:t>
      </w:r>
      <w:r w:rsidRPr="00510FA8">
        <w:rPr>
          <w:rFonts w:ascii="Gentium" w:hAnsi="Gentium"/>
          <w:color w:val="000000" w:themeColor="text1"/>
          <w:sz w:val="24"/>
          <w:szCs w:val="24"/>
        </w:rPr>
        <w:t xml:space="preserve"> (Koh Ker, Preah Vihear prov.), 2nd quarter of C10, sandstone, 2.87 m. high, in National Museum of Cambodia (Ka 1664) [Filliozat 1983: 200;</w:t>
      </w:r>
      <w:r w:rsidR="00826152" w:rsidRPr="00510FA8">
        <w:rPr>
          <w:rFonts w:ascii="Gentium" w:hAnsi="Gentium"/>
          <w:color w:val="000000" w:themeColor="text1"/>
          <w:sz w:val="24"/>
          <w:szCs w:val="24"/>
        </w:rPr>
        <w:t xml:space="preserve"> Loizeau 2021: 87-88</w:t>
      </w:r>
      <w:r w:rsidR="008946B5" w:rsidRPr="00510FA8">
        <w:rPr>
          <w:rFonts w:ascii="Gentium" w:hAnsi="Gentium"/>
          <w:color w:val="000000" w:themeColor="text1"/>
          <w:sz w:val="24"/>
          <w:szCs w:val="24"/>
        </w:rPr>
        <w:t>;</w:t>
      </w:r>
      <w:r w:rsidRPr="00510FA8">
        <w:rPr>
          <w:rFonts w:ascii="Gentium" w:hAnsi="Gentium"/>
          <w:color w:val="000000" w:themeColor="text1"/>
          <w:sz w:val="24"/>
          <w:szCs w:val="24"/>
        </w:rPr>
        <w:t xml:space="preserve"> illustrated at Jessup and others 2006: 58 no. 33]</w:t>
      </w:r>
    </w:p>
    <w:p w14:paraId="6A2DC2DA" w14:textId="109EFECD" w:rsidR="00CE202A" w:rsidRPr="00CE202A" w:rsidRDefault="00CE202A" w:rsidP="00ED0D6D">
      <w:pPr>
        <w:pStyle w:val="BodyTextIndent"/>
        <w:tabs>
          <w:tab w:val="clear" w:pos="2880"/>
          <w:tab w:val="left" w:pos="360"/>
        </w:tabs>
        <w:spacing w:after="120" w:line="240" w:lineRule="auto"/>
        <w:ind w:left="360" w:hanging="360"/>
        <w:rPr>
          <w:rFonts w:ascii="Gentium" w:hAnsi="Gentium"/>
          <w:color w:val="000000" w:themeColor="text1"/>
          <w:sz w:val="24"/>
          <w:szCs w:val="24"/>
        </w:rPr>
      </w:pPr>
      <w:r>
        <w:rPr>
          <w:rFonts w:ascii="Gentium" w:hAnsi="Gentium"/>
          <w:color w:val="000000" w:themeColor="text1"/>
          <w:sz w:val="24"/>
          <w:szCs w:val="24"/>
        </w:rPr>
        <w:t xml:space="preserve">Sculpture of Gaṇeśa, C7-8, </w:t>
      </w:r>
      <w:r w:rsidRPr="00CE202A">
        <w:rPr>
          <w:rFonts w:ascii="Gentium" w:hAnsi="Gentium"/>
          <w:sz w:val="24"/>
          <w:szCs w:val="24"/>
        </w:rPr>
        <w:t>29 × 25 inches</w:t>
      </w:r>
      <w:r>
        <w:rPr>
          <w:rFonts w:ascii="Gentium" w:hAnsi="Gentium"/>
          <w:sz w:val="24"/>
          <w:szCs w:val="24"/>
        </w:rPr>
        <w:t xml:space="preserve"> (National Museum of Cambodia, returned by Denver Art Museum [</w:t>
      </w:r>
      <w:r>
        <w:rPr>
          <w:rFonts w:ascii="Gentium" w:hAnsi="Gentium"/>
          <w:b/>
          <w:sz w:val="24"/>
          <w:szCs w:val="24"/>
        </w:rPr>
        <w:t>q.v.</w:t>
      </w:r>
      <w:r>
        <w:rPr>
          <w:rFonts w:ascii="Gentium" w:hAnsi="Gentium"/>
          <w:sz w:val="24"/>
          <w:szCs w:val="24"/>
        </w:rPr>
        <w:t>]</w:t>
      </w:r>
      <w:r w:rsidR="00014CFB">
        <w:rPr>
          <w:rFonts w:ascii="Gentium" w:hAnsi="Gentium"/>
          <w:sz w:val="24"/>
          <w:szCs w:val="24"/>
        </w:rPr>
        <w:t>)</w:t>
      </w:r>
    </w:p>
    <w:p w14:paraId="116CD62B" w14:textId="61F5D386" w:rsidR="0082327A" w:rsidRPr="00510FA8" w:rsidRDefault="0082327A" w:rsidP="003C2C07">
      <w:pPr>
        <w:pStyle w:val="BodyTextIndent"/>
        <w:tabs>
          <w:tab w:val="clear" w:pos="2880"/>
          <w:tab w:val="left" w:pos="360"/>
        </w:tabs>
        <w:spacing w:after="120" w:line="240" w:lineRule="auto"/>
        <w:ind w:left="360" w:hanging="360"/>
        <w:rPr>
          <w:rFonts w:ascii="Gentium" w:hAnsi="Gentium"/>
          <w:color w:val="000000" w:themeColor="text1"/>
          <w:sz w:val="24"/>
          <w:szCs w:val="24"/>
        </w:rPr>
      </w:pPr>
      <w:r w:rsidRPr="00510FA8">
        <w:rPr>
          <w:rFonts w:ascii="Gentium" w:hAnsi="Gentium"/>
          <w:color w:val="000000" w:themeColor="text1"/>
          <w:sz w:val="24"/>
          <w:szCs w:val="24"/>
        </w:rPr>
        <w:t xml:space="preserve">military standard in monkey form (Hanumān?) from </w:t>
      </w:r>
      <w:r w:rsidRPr="00510FA8">
        <w:rPr>
          <w:rFonts w:ascii="Gentium" w:hAnsi="Gentium"/>
          <w:b/>
          <w:color w:val="000000" w:themeColor="text1"/>
          <w:sz w:val="24"/>
          <w:szCs w:val="24"/>
        </w:rPr>
        <w:t>Prasat Phnom Bayang</w:t>
      </w:r>
      <w:r w:rsidRPr="00510FA8">
        <w:rPr>
          <w:rFonts w:ascii="Gentium" w:hAnsi="Gentium"/>
          <w:color w:val="000000" w:themeColor="text1"/>
          <w:sz w:val="24"/>
          <w:szCs w:val="24"/>
        </w:rPr>
        <w:t xml:space="preserve">, Takeo, </w:t>
      </w:r>
      <w:r w:rsidR="003C2C07" w:rsidRPr="00510FA8">
        <w:rPr>
          <w:rFonts w:ascii="Gentium" w:hAnsi="Gentium"/>
          <w:color w:val="000000" w:themeColor="text1"/>
          <w:sz w:val="24"/>
          <w:szCs w:val="24"/>
        </w:rPr>
        <w:br/>
      </w:r>
      <w:r w:rsidRPr="00510FA8">
        <w:rPr>
          <w:rFonts w:ascii="Gentium" w:hAnsi="Gentium"/>
          <w:color w:val="000000" w:themeColor="text1"/>
          <w:sz w:val="24"/>
          <w:szCs w:val="24"/>
        </w:rPr>
        <w:t>late C12 – early C13, bronze, 17.7 cm. high,  in National Museum of Cambodia (Ga 5472) [illustrated at Jessup and others 2006: 96 no. 71]</w:t>
      </w:r>
    </w:p>
    <w:p w14:paraId="2D383FD7" w14:textId="77777777" w:rsidR="003C2C07" w:rsidRPr="00510FA8" w:rsidRDefault="003C2C07" w:rsidP="00ED0D6D">
      <w:pPr>
        <w:pStyle w:val="BodyTextIndent"/>
        <w:tabs>
          <w:tab w:val="clear" w:pos="2880"/>
          <w:tab w:val="left" w:pos="360"/>
        </w:tabs>
        <w:spacing w:after="120" w:line="240" w:lineRule="auto"/>
        <w:ind w:left="360" w:hanging="360"/>
        <w:rPr>
          <w:rFonts w:ascii="Gentium" w:hAnsi="Gentium"/>
          <w:color w:val="000000" w:themeColor="text1"/>
          <w:sz w:val="24"/>
          <w:szCs w:val="24"/>
        </w:rPr>
      </w:pPr>
    </w:p>
    <w:p w14:paraId="16656259" w14:textId="753BB322" w:rsidR="005D4B18" w:rsidRPr="00510FA8" w:rsidRDefault="003D105C" w:rsidP="00ED0D6D">
      <w:pPr>
        <w:pStyle w:val="hangingindent025"/>
        <w:tabs>
          <w:tab w:val="clear" w:pos="2880"/>
        </w:tabs>
        <w:spacing w:after="120"/>
        <w:jc w:val="left"/>
        <w:rPr>
          <w:color w:val="000000" w:themeColor="text1"/>
        </w:rPr>
      </w:pPr>
      <w:r w:rsidRPr="00510FA8">
        <w:rPr>
          <w:b/>
          <w:color w:val="000000" w:themeColor="text1"/>
        </w:rPr>
        <w:t>Shadow puppet</w:t>
      </w:r>
      <w:r w:rsidRPr="00510FA8">
        <w:rPr>
          <w:color w:val="000000" w:themeColor="text1"/>
        </w:rPr>
        <w:t xml:space="preserve"> of Hanumān wooing Punnakay/Benyakai, 1973, 146</w:t>
      </w:r>
      <w:r w:rsidR="00226E38" w:rsidRPr="00510FA8">
        <w:rPr>
          <w:color w:val="000000" w:themeColor="text1"/>
        </w:rPr>
        <w:t xml:space="preserve"> × </w:t>
      </w:r>
      <w:r w:rsidRPr="00510FA8">
        <w:rPr>
          <w:color w:val="000000" w:themeColor="text1"/>
        </w:rPr>
        <w:t>103 cm.</w:t>
      </w:r>
      <w:r w:rsidRPr="00510FA8">
        <w:rPr>
          <w:color w:val="000000" w:themeColor="text1"/>
        </w:rPr>
        <w:br/>
        <w:t>(ill. at McGill 2016: 192-3, no. 102)</w:t>
      </w:r>
      <w:r w:rsidRPr="00510FA8">
        <w:rPr>
          <w:color w:val="000000" w:themeColor="text1"/>
        </w:rPr>
        <w:tab/>
        <w:t>Guimet MA3708</w:t>
      </w:r>
    </w:p>
    <w:p w14:paraId="64404EF6" w14:textId="4B514782" w:rsidR="00080F4C" w:rsidRPr="00510FA8" w:rsidRDefault="00080F4C" w:rsidP="00ED0D6D">
      <w:pPr>
        <w:pStyle w:val="hangingindent025"/>
        <w:tabs>
          <w:tab w:val="clear" w:pos="2880"/>
        </w:tabs>
        <w:spacing w:after="120"/>
        <w:jc w:val="left"/>
        <w:rPr>
          <w:color w:val="000000" w:themeColor="text1"/>
        </w:rPr>
      </w:pPr>
      <w:r w:rsidRPr="00510FA8">
        <w:rPr>
          <w:b/>
          <w:color w:val="000000" w:themeColor="text1"/>
        </w:rPr>
        <w:t>Shadow puppet</w:t>
      </w:r>
      <w:r w:rsidRPr="00510FA8">
        <w:rPr>
          <w:color w:val="000000" w:themeColor="text1"/>
        </w:rPr>
        <w:t xml:space="preserve"> of Rāvaṇa in his palace, 1973, 176</w:t>
      </w:r>
      <w:r w:rsidR="00226E38" w:rsidRPr="00510FA8">
        <w:rPr>
          <w:color w:val="000000" w:themeColor="text1"/>
        </w:rPr>
        <w:t xml:space="preserve"> × </w:t>
      </w:r>
      <w:r w:rsidRPr="00510FA8">
        <w:rPr>
          <w:color w:val="000000" w:themeColor="text1"/>
        </w:rPr>
        <w:t>138 cm.</w:t>
      </w:r>
      <w:r w:rsidR="008756E5" w:rsidRPr="00510FA8">
        <w:rPr>
          <w:color w:val="000000" w:themeColor="text1"/>
        </w:rPr>
        <w:tab/>
        <w:t>Guimet MA3645</w:t>
      </w:r>
      <w:r w:rsidR="008756E5" w:rsidRPr="00510FA8">
        <w:rPr>
          <w:color w:val="000000" w:themeColor="text1"/>
        </w:rPr>
        <w:br/>
        <w:t>(ill. at McGill 2016: 215-6, no 107)</w:t>
      </w:r>
    </w:p>
    <w:p w14:paraId="23F73D9B" w14:textId="77777777" w:rsidR="00BE3143" w:rsidRPr="00510FA8" w:rsidRDefault="00BE3143" w:rsidP="00BE3143">
      <w:pPr>
        <w:pStyle w:val="HangingIndent0"/>
        <w:pageBreakBefore/>
        <w:tabs>
          <w:tab w:val="clear" w:pos="0"/>
        </w:tabs>
        <w:ind w:left="540" w:hanging="540"/>
        <w:rPr>
          <w:rFonts w:cs="Gentium Basic"/>
          <w:b/>
          <w:color w:val="000000" w:themeColor="text1"/>
          <w:szCs w:val="24"/>
        </w:rPr>
      </w:pPr>
      <w:r w:rsidRPr="00510FA8">
        <w:rPr>
          <w:rFonts w:cs="Gentium Basic"/>
          <w:b/>
          <w:color w:val="000000" w:themeColor="text1"/>
          <w:szCs w:val="24"/>
        </w:rPr>
        <w:lastRenderedPageBreak/>
        <w:t>object (and medium)</w:t>
      </w:r>
      <w:r w:rsidRPr="00510FA8">
        <w:rPr>
          <w:rFonts w:cs="Gentium Basic"/>
          <w:b/>
          <w:color w:val="000000" w:themeColor="text1"/>
          <w:szCs w:val="24"/>
        </w:rPr>
        <w:tab/>
      </w:r>
      <w:r w:rsidRPr="00510FA8">
        <w:rPr>
          <w:rFonts w:cs="Gentium Basic"/>
          <w:color w:val="000000" w:themeColor="text1"/>
          <w:szCs w:val="24"/>
        </w:rPr>
        <w:t>reliefs</w:t>
      </w:r>
    </w:p>
    <w:p w14:paraId="5F033641" w14:textId="003B8E6B" w:rsidR="00BE3143" w:rsidRPr="00510FA8" w:rsidRDefault="00BE3143" w:rsidP="00BE3143">
      <w:pPr>
        <w:pStyle w:val="HangingIndent0"/>
        <w:tabs>
          <w:tab w:val="clear" w:pos="0"/>
        </w:tabs>
        <w:ind w:left="540" w:hanging="540"/>
        <w:rPr>
          <w:rFonts w:cs="Gentium Basic"/>
          <w:b/>
          <w:color w:val="000000" w:themeColor="text1"/>
          <w:szCs w:val="24"/>
        </w:rPr>
      </w:pPr>
      <w:r w:rsidRPr="00510FA8">
        <w:rPr>
          <w:rFonts w:cs="Gentium Basic"/>
          <w:b/>
          <w:color w:val="000000" w:themeColor="text1"/>
          <w:szCs w:val="24"/>
        </w:rPr>
        <w:t>location (original/present)</w:t>
      </w:r>
      <w:r w:rsidRPr="00510FA8">
        <w:rPr>
          <w:rFonts w:cs="Gentium Basic"/>
          <w:b/>
          <w:color w:val="000000" w:themeColor="text1"/>
          <w:szCs w:val="24"/>
        </w:rPr>
        <w:tab/>
      </w:r>
      <w:r w:rsidRPr="00510FA8">
        <w:rPr>
          <w:rFonts w:cs="Gentium Basic"/>
          <w:color w:val="000000" w:themeColor="text1"/>
          <w:szCs w:val="24"/>
        </w:rPr>
        <w:t>Prambanan (and elsewhere), Java, Indonesia</w:t>
      </w:r>
    </w:p>
    <w:p w14:paraId="19453861" w14:textId="3AB83AEE" w:rsidR="00BE3143" w:rsidRPr="00510FA8" w:rsidRDefault="00BE3143" w:rsidP="00BE3143">
      <w:pPr>
        <w:pStyle w:val="HangingIndent0"/>
        <w:tabs>
          <w:tab w:val="clear" w:pos="0"/>
        </w:tabs>
        <w:ind w:left="540" w:hanging="540"/>
        <w:rPr>
          <w:rFonts w:cs="Gentium Basic"/>
          <w:b/>
          <w:bCs/>
          <w:color w:val="000000" w:themeColor="text1"/>
          <w:szCs w:val="24"/>
        </w:rPr>
      </w:pPr>
      <w:r w:rsidRPr="00510FA8">
        <w:rPr>
          <w:rFonts w:cs="Gentium Basic"/>
          <w:b/>
          <w:color w:val="000000" w:themeColor="text1"/>
          <w:szCs w:val="24"/>
        </w:rPr>
        <w:t xml:space="preserve">date </w:t>
      </w:r>
      <w:r w:rsidRPr="00510FA8">
        <w:rPr>
          <w:rFonts w:cs="Gentium Basic"/>
          <w:b/>
          <w:color w:val="000000" w:themeColor="text1"/>
          <w:szCs w:val="24"/>
        </w:rPr>
        <w:tab/>
      </w:r>
      <w:r w:rsidRPr="00510FA8">
        <w:rPr>
          <w:rFonts w:cs="Gentium Basic"/>
          <w:b/>
          <w:color w:val="000000" w:themeColor="text1"/>
          <w:szCs w:val="24"/>
        </w:rPr>
        <w:tab/>
      </w:r>
      <w:r w:rsidRPr="00510FA8">
        <w:rPr>
          <w:rFonts w:cs="Gentium Basic"/>
          <w:color w:val="000000" w:themeColor="text1"/>
          <w:szCs w:val="24"/>
        </w:rPr>
        <w:t>mid 9th century</w:t>
      </w:r>
      <w:r w:rsidR="00310B9A">
        <w:rPr>
          <w:rFonts w:cs="Gentium Basic"/>
          <w:color w:val="000000" w:themeColor="text1"/>
          <w:szCs w:val="24"/>
        </w:rPr>
        <w:t xml:space="preserve"> onwards</w:t>
      </w:r>
    </w:p>
    <w:p w14:paraId="01B24A75" w14:textId="299B3EFA" w:rsidR="008F747F" w:rsidRDefault="00BE3143" w:rsidP="002A2B9A">
      <w:pPr>
        <w:pStyle w:val="HangingIndent0"/>
        <w:tabs>
          <w:tab w:val="clear" w:pos="0"/>
          <w:tab w:val="clear" w:pos="2880"/>
          <w:tab w:val="left" w:pos="1080"/>
        </w:tabs>
        <w:ind w:hanging="360"/>
        <w:rPr>
          <w:rFonts w:cs="Gentium Basic"/>
          <w:b/>
          <w:bCs/>
          <w:color w:val="000000" w:themeColor="text1"/>
          <w:szCs w:val="24"/>
        </w:rPr>
      </w:pPr>
      <w:r w:rsidRPr="00510FA8">
        <w:rPr>
          <w:rFonts w:cs="Gentium Basic"/>
          <w:b/>
          <w:bCs/>
          <w:color w:val="000000" w:themeColor="text1"/>
          <w:szCs w:val="24"/>
        </w:rPr>
        <w:t>studies</w:t>
      </w:r>
      <w:r w:rsidR="00923BE0" w:rsidRPr="00510FA8">
        <w:rPr>
          <w:rFonts w:cs="Gentium Basic"/>
          <w:b/>
          <w:bCs/>
          <w:color w:val="000000" w:themeColor="text1"/>
          <w:szCs w:val="24"/>
        </w:rPr>
        <w:tab/>
      </w:r>
      <w:r w:rsidR="008F747F" w:rsidRPr="00510FA8">
        <w:rPr>
          <w:rFonts w:cs="Gentium Basic"/>
          <w:bCs/>
          <w:color w:val="000000" w:themeColor="text1"/>
          <w:szCs w:val="24"/>
        </w:rPr>
        <w:t xml:space="preserve">Aoyama, Toru 2018:  “The significance of </w:t>
      </w:r>
      <w:r w:rsidR="008F747F" w:rsidRPr="00510FA8">
        <w:rPr>
          <w:rFonts w:cs="Gentium Basic"/>
          <w:bCs/>
          <w:i/>
          <w:color w:val="000000" w:themeColor="text1"/>
          <w:szCs w:val="24"/>
        </w:rPr>
        <w:t>mokṣa</w:t>
      </w:r>
      <w:r w:rsidR="008F747F" w:rsidRPr="00510FA8">
        <w:rPr>
          <w:rFonts w:cs="Gentium Basic"/>
          <w:bCs/>
          <w:color w:val="000000" w:themeColor="text1"/>
          <w:szCs w:val="24"/>
        </w:rPr>
        <w:t xml:space="preserve"> in the Rāmāyaṇa reliefs in the light of Old Javanese texts”, in </w:t>
      </w:r>
      <w:r w:rsidR="008F747F" w:rsidRPr="00510FA8">
        <w:rPr>
          <w:rFonts w:cs="Gentium Basic"/>
          <w:bCs/>
          <w:i/>
          <w:color w:val="000000" w:themeColor="text1"/>
          <w:szCs w:val="24"/>
        </w:rPr>
        <w:t>Transformation of Religions as reflected in Javanese texts,</w:t>
      </w:r>
      <w:r w:rsidR="008F747F" w:rsidRPr="00510FA8">
        <w:rPr>
          <w:rFonts w:cs="Gentium Basic"/>
          <w:bCs/>
          <w:color w:val="000000" w:themeColor="text1"/>
          <w:szCs w:val="24"/>
        </w:rPr>
        <w:t xml:space="preserve"> ed. by Yumi Sugahara and Willem van der Molen (Tokyo: Tokyo University of Foreign Studies): 16-30.</w:t>
      </w:r>
      <w:r w:rsidR="008F747F" w:rsidRPr="00510FA8">
        <w:rPr>
          <w:rFonts w:cs="Gentium Basic"/>
          <w:bCs/>
          <w:color w:val="000000" w:themeColor="text1"/>
          <w:szCs w:val="24"/>
        </w:rPr>
        <w:tab/>
      </w:r>
      <w:r w:rsidR="008F747F" w:rsidRPr="00510FA8">
        <w:rPr>
          <w:rFonts w:cs="Gentium Basic"/>
          <w:b/>
          <w:bCs/>
          <w:color w:val="000000" w:themeColor="text1"/>
          <w:szCs w:val="24"/>
        </w:rPr>
        <w:t>own copy</w:t>
      </w:r>
    </w:p>
    <w:p w14:paraId="43CBD024" w14:textId="7CFCCE50" w:rsidR="005473A4" w:rsidRPr="00510FA8" w:rsidRDefault="005473A4" w:rsidP="002A2B9A">
      <w:pPr>
        <w:pStyle w:val="HangingIndent0"/>
        <w:tabs>
          <w:tab w:val="clear" w:pos="0"/>
          <w:tab w:val="clear" w:pos="2880"/>
          <w:tab w:val="left" w:pos="1080"/>
        </w:tabs>
        <w:ind w:hanging="360"/>
        <w:rPr>
          <w:rFonts w:cs="Gentium Basic"/>
          <w:b/>
          <w:bCs/>
          <w:color w:val="000000" w:themeColor="text1"/>
          <w:szCs w:val="24"/>
        </w:rPr>
      </w:pPr>
      <w:r>
        <w:rPr>
          <w:color w:val="000000"/>
        </w:rPr>
        <w:t xml:space="preserve">Bennett, James 2021:  </w:t>
      </w:r>
      <w:r>
        <w:rPr>
          <w:i/>
          <w:color w:val="000000"/>
        </w:rPr>
        <w:t>Making art in early modern Java (16th-19th c.): a new reading</w:t>
      </w:r>
      <w:r>
        <w:rPr>
          <w:color w:val="000000"/>
        </w:rPr>
        <w:t xml:space="preserve"> (Adelaide: University of Adelaide thesis).</w:t>
      </w:r>
      <w:r>
        <w:rPr>
          <w:color w:val="000000"/>
        </w:rPr>
        <w:tab/>
      </w:r>
      <w:r>
        <w:rPr>
          <w:b/>
          <w:color w:val="000000"/>
        </w:rPr>
        <w:t>download</w:t>
      </w:r>
    </w:p>
    <w:p w14:paraId="37E84AB0" w14:textId="338A510E" w:rsidR="00BE3143" w:rsidRPr="00510FA8" w:rsidRDefault="00BE3143" w:rsidP="00E84A51">
      <w:pPr>
        <w:pStyle w:val="HangingIndent0"/>
        <w:tabs>
          <w:tab w:val="clear" w:pos="0"/>
          <w:tab w:val="clear" w:pos="2880"/>
        </w:tabs>
        <w:ind w:hanging="360"/>
        <w:rPr>
          <w:color w:val="000000" w:themeColor="text1"/>
          <w:szCs w:val="24"/>
        </w:rPr>
      </w:pPr>
      <w:r w:rsidRPr="00510FA8">
        <w:rPr>
          <w:color w:val="000000" w:themeColor="text1"/>
          <w:szCs w:val="24"/>
        </w:rPr>
        <w:t xml:space="preserve">Bernet Kempers, A.J. 1959:  </w:t>
      </w:r>
      <w:r w:rsidRPr="00510FA8">
        <w:rPr>
          <w:i/>
          <w:color w:val="000000" w:themeColor="text1"/>
          <w:szCs w:val="24"/>
        </w:rPr>
        <w:t>Ancient Indonesian art</w:t>
      </w:r>
      <w:r w:rsidRPr="00510FA8">
        <w:rPr>
          <w:color w:val="000000" w:themeColor="text1"/>
          <w:szCs w:val="24"/>
        </w:rPr>
        <w:t xml:space="preserve"> (Cambridge, Mass.: Harvard University Press).</w:t>
      </w:r>
      <w:r w:rsidRPr="00510FA8">
        <w:rPr>
          <w:color w:val="000000" w:themeColor="text1"/>
          <w:szCs w:val="24"/>
        </w:rPr>
        <w:tab/>
      </w:r>
      <w:r w:rsidRPr="00510FA8">
        <w:rPr>
          <w:b/>
          <w:color w:val="000000" w:themeColor="text1"/>
          <w:szCs w:val="24"/>
        </w:rPr>
        <w:t>S</w:t>
      </w:r>
      <w:r w:rsidR="00343A91">
        <w:rPr>
          <w:b/>
          <w:color w:val="000000" w:themeColor="text1"/>
          <w:szCs w:val="24"/>
        </w:rPr>
        <w:t>ackler</w:t>
      </w:r>
      <w:r w:rsidRPr="00510FA8">
        <w:rPr>
          <w:b/>
          <w:color w:val="000000" w:themeColor="text1"/>
          <w:szCs w:val="24"/>
        </w:rPr>
        <w:t xml:space="preserve"> XW Ber</w:t>
      </w:r>
    </w:p>
    <w:p w14:paraId="65861EC6" w14:textId="77777777" w:rsidR="00BE3143" w:rsidRPr="00510FA8" w:rsidRDefault="00BE3143" w:rsidP="002A2B9A">
      <w:pPr>
        <w:pStyle w:val="HangingIndent0"/>
        <w:tabs>
          <w:tab w:val="clear" w:pos="0"/>
        </w:tabs>
        <w:ind w:hanging="360"/>
        <w:rPr>
          <w:color w:val="000000" w:themeColor="text1"/>
          <w:szCs w:val="24"/>
        </w:rPr>
      </w:pPr>
      <w:r w:rsidRPr="00510FA8">
        <w:rPr>
          <w:color w:val="000000" w:themeColor="text1"/>
          <w:szCs w:val="24"/>
        </w:rPr>
        <w:t xml:space="preserve">Brockington, Mary 2012 (2):  ‘The Ladies’ Monkey: Hanumān in Boston’, </w:t>
      </w:r>
      <w:r w:rsidRPr="00510FA8">
        <w:rPr>
          <w:i/>
          <w:color w:val="000000" w:themeColor="text1"/>
          <w:szCs w:val="24"/>
        </w:rPr>
        <w:t>Journal Asiatique</w:t>
      </w:r>
      <w:r w:rsidRPr="00510FA8">
        <w:rPr>
          <w:color w:val="000000" w:themeColor="text1"/>
          <w:szCs w:val="24"/>
        </w:rPr>
        <w:t xml:space="preserve"> 300.1: 199-214.</w:t>
      </w:r>
    </w:p>
    <w:p w14:paraId="65576DCA" w14:textId="744E76F8" w:rsidR="00BE3143" w:rsidRPr="00510FA8" w:rsidRDefault="00BE3143" w:rsidP="002A2B9A">
      <w:pPr>
        <w:pStyle w:val="HangingIndent0"/>
        <w:tabs>
          <w:tab w:val="clear" w:pos="0"/>
        </w:tabs>
        <w:ind w:hanging="360"/>
        <w:rPr>
          <w:color w:val="000000" w:themeColor="text1"/>
          <w:szCs w:val="24"/>
        </w:rPr>
      </w:pPr>
      <w:r w:rsidRPr="00510FA8">
        <w:rPr>
          <w:color w:val="000000" w:themeColor="text1"/>
          <w:szCs w:val="24"/>
        </w:rPr>
        <w:t xml:space="preserve">Fontein, Jan 1973:  “The abduction of Sita: notes on a stone relief from Eastern Java”, </w:t>
      </w:r>
      <w:r w:rsidRPr="00510FA8">
        <w:rPr>
          <w:i/>
          <w:color w:val="000000" w:themeColor="text1"/>
          <w:szCs w:val="24"/>
        </w:rPr>
        <w:t>Bulletin of the Boston Museum of Fine Arts</w:t>
      </w:r>
      <w:r w:rsidRPr="00510FA8">
        <w:rPr>
          <w:color w:val="000000" w:themeColor="text1"/>
          <w:szCs w:val="24"/>
        </w:rPr>
        <w:t xml:space="preserve"> 21.363: 21-35.</w:t>
      </w:r>
      <w:r w:rsidRPr="00510FA8">
        <w:rPr>
          <w:color w:val="000000" w:themeColor="text1"/>
          <w:szCs w:val="24"/>
        </w:rPr>
        <w:tab/>
      </w:r>
      <w:ins w:id="19" w:author="John Brockington" w:date="2019-07-30T16:26:00Z">
        <w:r w:rsidR="00400808" w:rsidRPr="00510FA8">
          <w:rPr>
            <w:rFonts w:eastAsia="Gentium Basic"/>
            <w:b/>
            <w:color w:val="000000" w:themeColor="text1"/>
          </w:rPr>
          <w:t>download</w:t>
        </w:r>
      </w:ins>
      <w:del w:id="20" w:author="John Brockington" w:date="2019-07-30T16:26:00Z">
        <w:r w:rsidRPr="00510FA8" w:rsidDel="00400808">
          <w:rPr>
            <w:b/>
            <w:color w:val="000000" w:themeColor="text1"/>
            <w:szCs w:val="24"/>
          </w:rPr>
          <w:delText>printout</w:delText>
        </w:r>
      </w:del>
    </w:p>
    <w:p w14:paraId="2C48E6F6" w14:textId="77777777" w:rsidR="00C45F6C" w:rsidRPr="00EE45CF" w:rsidRDefault="00C45F6C" w:rsidP="00C45F6C">
      <w:pPr>
        <w:rPr>
          <w:rFonts w:eastAsia="Gentium Basic"/>
          <w:b/>
          <w:color w:val="000000"/>
        </w:rPr>
      </w:pPr>
      <w:r w:rsidRPr="00EE45CF">
        <w:rPr>
          <w:rFonts w:eastAsia="Gentium Basic"/>
          <w:color w:val="000000"/>
        </w:rPr>
        <w:t xml:space="preserve">Fontein, Jan 1990:  </w:t>
      </w:r>
      <w:r w:rsidRPr="00EE45CF">
        <w:rPr>
          <w:rFonts w:eastAsia="Gentium Basic"/>
          <w:i/>
          <w:color w:val="000000"/>
        </w:rPr>
        <w:t>The sculpture of Indonesia</w:t>
      </w:r>
      <w:r w:rsidRPr="00EE45CF">
        <w:rPr>
          <w:rFonts w:eastAsia="Gentium Basic"/>
          <w:color w:val="000000"/>
        </w:rPr>
        <w:t xml:space="preserve"> (Washington: National Gallery of Art).</w:t>
      </w:r>
      <w:r w:rsidRPr="00EE45CF">
        <w:rPr>
          <w:rFonts w:eastAsia="Gentium Basic"/>
          <w:color w:val="000000"/>
        </w:rPr>
        <w:br/>
      </w:r>
      <w:r w:rsidRPr="00EE45CF">
        <w:rPr>
          <w:rFonts w:eastAsia="Gentium Basic"/>
          <w:color w:val="000000"/>
        </w:rPr>
        <w:tab/>
      </w:r>
      <w:r w:rsidRPr="00EE45CF">
        <w:rPr>
          <w:rFonts w:eastAsia="Gentium Basic"/>
          <w:b/>
          <w:color w:val="000000"/>
        </w:rPr>
        <w:t>pp. 150-1 scanned</w:t>
      </w:r>
    </w:p>
    <w:p w14:paraId="661BD2BF" w14:textId="2A973C11" w:rsidR="00BE3143" w:rsidRPr="00510FA8" w:rsidRDefault="00BE3143" w:rsidP="002A2B9A">
      <w:pPr>
        <w:pStyle w:val="HangingIndent0"/>
        <w:tabs>
          <w:tab w:val="clear" w:pos="0"/>
        </w:tabs>
        <w:ind w:hanging="360"/>
        <w:rPr>
          <w:color w:val="000000" w:themeColor="text1"/>
          <w:szCs w:val="24"/>
        </w:rPr>
      </w:pPr>
      <w:r w:rsidRPr="00510FA8">
        <w:rPr>
          <w:color w:val="000000" w:themeColor="text1"/>
          <w:szCs w:val="24"/>
        </w:rPr>
        <w:t xml:space="preserve">Fontein, Jan 1997:  “Preliminary notes on the narrative reliefs of Candi Brahma and Candi Viṣṇu at Loro Jonggrang, Prambanan”, in </w:t>
      </w:r>
      <w:r w:rsidRPr="00510FA8">
        <w:rPr>
          <w:i/>
          <w:color w:val="000000" w:themeColor="text1"/>
          <w:szCs w:val="24"/>
        </w:rPr>
        <w:t>Living a life in accord with Dhamma: Papers in honor of Professor Jean Boisselier on his eightieth birthday,</w:t>
      </w:r>
      <w:r w:rsidRPr="00510FA8">
        <w:rPr>
          <w:color w:val="000000" w:themeColor="text1"/>
          <w:szCs w:val="24"/>
        </w:rPr>
        <w:t xml:space="preserve"> ed. By Natasha Eilenberg and others (Bangkok: Silpakorn University): 191-204.</w:t>
      </w:r>
    </w:p>
    <w:p w14:paraId="06E81253" w14:textId="6070347C" w:rsidR="008A09DC" w:rsidRPr="00510FA8" w:rsidRDefault="008A09DC" w:rsidP="002A2B9A">
      <w:pPr>
        <w:pStyle w:val="HangingIndent0"/>
        <w:tabs>
          <w:tab w:val="clear" w:pos="0"/>
        </w:tabs>
        <w:ind w:hanging="360"/>
        <w:rPr>
          <w:color w:val="000000" w:themeColor="text1"/>
          <w:szCs w:val="24"/>
        </w:rPr>
      </w:pPr>
      <w:r w:rsidRPr="00510FA8">
        <w:rPr>
          <w:color w:val="000000" w:themeColor="text1"/>
        </w:rPr>
        <w:t xml:space="preserve">Foucaux, Ph. Ed. (trans.) 1884-92:  </w:t>
      </w:r>
      <w:r w:rsidRPr="00510FA8">
        <w:rPr>
          <w:i/>
          <w:color w:val="000000" w:themeColor="text1"/>
        </w:rPr>
        <w:t>Le Lalita Vistara: développement des jeux, contenant l’histoire du Bouddha Çakya-mouni depuis sa naissance jusqu’à sa prédication,</w:t>
      </w:r>
      <w:r w:rsidRPr="00510FA8">
        <w:rPr>
          <w:color w:val="000000" w:themeColor="text1"/>
        </w:rPr>
        <w:t xml:space="preserve"> 2 vols, </w:t>
      </w:r>
      <w:r w:rsidRPr="00510FA8">
        <w:rPr>
          <w:i/>
          <w:color w:val="000000" w:themeColor="text1"/>
        </w:rPr>
        <w:t>Annales du Musée Guimet 6 (1884) and 19 (1892).</w:t>
      </w:r>
      <w:r w:rsidRPr="00510FA8">
        <w:rPr>
          <w:b/>
          <w:i/>
          <w:color w:val="000000" w:themeColor="text1"/>
        </w:rPr>
        <w:tab/>
      </w:r>
      <w:r w:rsidRPr="00510FA8">
        <w:rPr>
          <w:b/>
          <w:color w:val="000000" w:themeColor="text1"/>
        </w:rPr>
        <w:t xml:space="preserve">Ind Inst  per. gen. d. 94; </w:t>
      </w:r>
      <w:r w:rsidR="005C06AC" w:rsidRPr="00510FA8">
        <w:rPr>
          <w:rFonts w:eastAsia="Gentium Basic"/>
          <w:b/>
          <w:color w:val="000000" w:themeColor="text1"/>
          <w:spacing w:val="-8"/>
        </w:rPr>
        <w:t>parts photocopied</w:t>
      </w:r>
    </w:p>
    <w:p w14:paraId="5470C699" w14:textId="77777777" w:rsidR="00BE3143" w:rsidRPr="00510FA8" w:rsidRDefault="00BE3143" w:rsidP="002A2B9A">
      <w:pPr>
        <w:pStyle w:val="HangingIndent0"/>
        <w:tabs>
          <w:tab w:val="clear" w:pos="0"/>
        </w:tabs>
        <w:ind w:hanging="360"/>
        <w:rPr>
          <w:b/>
          <w:color w:val="000000" w:themeColor="text1"/>
          <w:szCs w:val="24"/>
        </w:rPr>
      </w:pPr>
      <w:r w:rsidRPr="00510FA8">
        <w:rPr>
          <w:color w:val="000000" w:themeColor="text1"/>
          <w:szCs w:val="24"/>
        </w:rPr>
        <w:t xml:space="preserve">Giri, Kamal, and Maruti Nandan Tiwari 1996-97: “The Rāmāyaṇa scenes in the sculptural art of India and Indonesia”, </w:t>
      </w:r>
      <w:r w:rsidRPr="00510FA8">
        <w:rPr>
          <w:i/>
          <w:color w:val="000000" w:themeColor="text1"/>
          <w:szCs w:val="24"/>
        </w:rPr>
        <w:t>JGJKSV</w:t>
      </w:r>
      <w:r w:rsidRPr="00510FA8">
        <w:rPr>
          <w:color w:val="000000" w:themeColor="text1"/>
          <w:szCs w:val="24"/>
        </w:rPr>
        <w:t xml:space="preserve"> 52-53: 221-32.</w:t>
      </w:r>
      <w:r w:rsidRPr="00510FA8">
        <w:rPr>
          <w:color w:val="000000" w:themeColor="text1"/>
          <w:szCs w:val="24"/>
        </w:rPr>
        <w:tab/>
      </w:r>
      <w:r w:rsidRPr="00510FA8">
        <w:rPr>
          <w:b/>
          <w:color w:val="000000" w:themeColor="text1"/>
          <w:szCs w:val="24"/>
        </w:rPr>
        <w:t>photocopy</w:t>
      </w:r>
    </w:p>
    <w:p w14:paraId="6AC16200" w14:textId="17D98E11" w:rsidR="00D5228F" w:rsidRPr="00510FA8" w:rsidRDefault="00D5228F" w:rsidP="002A2B9A">
      <w:pPr>
        <w:pStyle w:val="HangingIndent0"/>
        <w:tabs>
          <w:tab w:val="clear" w:pos="0"/>
        </w:tabs>
        <w:ind w:hanging="360"/>
        <w:rPr>
          <w:b/>
          <w:color w:val="000000" w:themeColor="text1"/>
          <w:szCs w:val="24"/>
        </w:rPr>
      </w:pPr>
      <w:r w:rsidRPr="00510FA8">
        <w:rPr>
          <w:color w:val="000000" w:themeColor="text1"/>
        </w:rPr>
        <w:t xml:space="preserve">Giri, Kamal 2004-5:  “The Rāmāyaṇa scenes in the sculptural art of India and Indonesia”, </w:t>
      </w:r>
      <w:r w:rsidRPr="00510FA8">
        <w:rPr>
          <w:rFonts w:eastAsia="Gentium Basic" w:cs="Gentium Basic"/>
          <w:i/>
          <w:color w:val="000000" w:themeColor="text1"/>
        </w:rPr>
        <w:t>Jñāna-Pravāha</w:t>
      </w:r>
      <w:r w:rsidRPr="00510FA8">
        <w:rPr>
          <w:rFonts w:eastAsia="Gentium Basic" w:cs="Gentium Basic"/>
          <w:color w:val="000000" w:themeColor="text1"/>
        </w:rPr>
        <w:t xml:space="preserve"> </w:t>
      </w:r>
      <w:r w:rsidRPr="00510FA8">
        <w:rPr>
          <w:i/>
          <w:color w:val="000000" w:themeColor="text1"/>
        </w:rPr>
        <w:t>Annual Bulletin</w:t>
      </w:r>
      <w:r w:rsidRPr="00510FA8">
        <w:rPr>
          <w:color w:val="000000" w:themeColor="text1"/>
        </w:rPr>
        <w:t xml:space="preserve"> </w:t>
      </w:r>
      <w:r w:rsidRPr="00510FA8">
        <w:rPr>
          <w:rFonts w:eastAsia="Gentium Basic" w:cs="Gentium Basic"/>
          <w:color w:val="000000" w:themeColor="text1"/>
        </w:rPr>
        <w:t>8: 101-108.</w:t>
      </w:r>
      <w:r w:rsidRPr="00510FA8">
        <w:rPr>
          <w:rFonts w:eastAsia="Gentium Basic" w:cs="Gentium Basic"/>
          <w:color w:val="000000" w:themeColor="text1"/>
        </w:rPr>
        <w:tab/>
      </w:r>
      <w:r w:rsidRPr="00510FA8">
        <w:rPr>
          <w:rFonts w:eastAsia="Gentium Basic" w:cs="Gentium Basic"/>
          <w:b/>
          <w:color w:val="000000" w:themeColor="text1"/>
        </w:rPr>
        <w:t>download</w:t>
      </w:r>
    </w:p>
    <w:p w14:paraId="0DADC037" w14:textId="51936F7A" w:rsidR="000C0017" w:rsidRPr="00510FA8" w:rsidRDefault="000C0017" w:rsidP="002A2B9A">
      <w:pPr>
        <w:pStyle w:val="HangingIndent0"/>
        <w:tabs>
          <w:tab w:val="clear" w:pos="0"/>
          <w:tab w:val="clear" w:pos="2880"/>
        </w:tabs>
        <w:ind w:hanging="360"/>
        <w:rPr>
          <w:b/>
          <w:color w:val="000000" w:themeColor="text1"/>
          <w:szCs w:val="24"/>
        </w:rPr>
      </w:pPr>
      <w:r w:rsidRPr="00510FA8">
        <w:rPr>
          <w:color w:val="000000" w:themeColor="text1"/>
          <w:szCs w:val="24"/>
        </w:rPr>
        <w:t xml:space="preserve">Gomperts, Amrit, and others 2018:  “New light on the archaeology of the Majapahit court capital”, </w:t>
      </w:r>
      <w:r w:rsidRPr="00510FA8">
        <w:rPr>
          <w:i/>
          <w:color w:val="000000" w:themeColor="text1"/>
          <w:szCs w:val="24"/>
        </w:rPr>
        <w:t>IIAS Newsletter</w:t>
      </w:r>
      <w:r w:rsidRPr="00510FA8">
        <w:rPr>
          <w:color w:val="000000" w:themeColor="text1"/>
          <w:szCs w:val="24"/>
        </w:rPr>
        <w:t xml:space="preserve"> 79: 8-9.</w:t>
      </w:r>
      <w:r w:rsidRPr="00510FA8">
        <w:rPr>
          <w:color w:val="000000" w:themeColor="text1"/>
          <w:szCs w:val="24"/>
        </w:rPr>
        <w:tab/>
      </w:r>
      <w:r w:rsidRPr="00510FA8">
        <w:rPr>
          <w:b/>
          <w:color w:val="000000" w:themeColor="text1"/>
          <w:szCs w:val="24"/>
        </w:rPr>
        <w:t>download</w:t>
      </w:r>
    </w:p>
    <w:p w14:paraId="057FB3ED" w14:textId="77777777" w:rsidR="00BE3143" w:rsidRPr="00510FA8" w:rsidRDefault="00BE3143" w:rsidP="002A2B9A">
      <w:pPr>
        <w:pStyle w:val="HangingIndent0"/>
        <w:tabs>
          <w:tab w:val="clear" w:pos="0"/>
          <w:tab w:val="clear" w:pos="2880"/>
        </w:tabs>
        <w:ind w:hanging="360"/>
        <w:rPr>
          <w:color w:val="000000" w:themeColor="text1"/>
          <w:szCs w:val="24"/>
        </w:rPr>
      </w:pPr>
      <w:r w:rsidRPr="00510FA8">
        <w:rPr>
          <w:color w:val="000000" w:themeColor="text1"/>
          <w:szCs w:val="24"/>
        </w:rPr>
        <w:t>Griffiths, Arlo 2011:  “Imagine Laṅkapura at Prambanan”, in Acri, Creese and Griffiths 2011: 133-48.</w:t>
      </w:r>
      <w:r w:rsidRPr="00510FA8">
        <w:rPr>
          <w:color w:val="000000" w:themeColor="text1"/>
          <w:szCs w:val="24"/>
        </w:rPr>
        <w:tab/>
      </w:r>
      <w:r w:rsidRPr="00510FA8">
        <w:rPr>
          <w:b/>
          <w:color w:val="000000" w:themeColor="text1"/>
          <w:szCs w:val="24"/>
        </w:rPr>
        <w:t>own copy</w:t>
      </w:r>
    </w:p>
    <w:p w14:paraId="0F26447F" w14:textId="77777777" w:rsidR="00BE3143" w:rsidRPr="00510FA8" w:rsidRDefault="00BE3143" w:rsidP="002A2B9A">
      <w:pPr>
        <w:pStyle w:val="HangingIndent0"/>
        <w:tabs>
          <w:tab w:val="clear" w:pos="0"/>
          <w:tab w:val="clear" w:pos="2880"/>
        </w:tabs>
        <w:ind w:hanging="360"/>
        <w:rPr>
          <w:color w:val="000000" w:themeColor="text1"/>
          <w:szCs w:val="24"/>
        </w:rPr>
      </w:pPr>
      <w:r w:rsidRPr="00510FA8">
        <w:rPr>
          <w:color w:val="000000" w:themeColor="text1"/>
          <w:szCs w:val="24"/>
        </w:rPr>
        <w:t xml:space="preserve">Griswold, A.B. 1961:  “Notes on the art of Siam, no.5: The conversion of Jambupati”, </w:t>
      </w:r>
      <w:r w:rsidRPr="00510FA8">
        <w:rPr>
          <w:i/>
          <w:color w:val="000000" w:themeColor="text1"/>
          <w:szCs w:val="24"/>
        </w:rPr>
        <w:t>AA</w:t>
      </w:r>
      <w:r w:rsidRPr="00510FA8">
        <w:rPr>
          <w:color w:val="000000" w:themeColor="text1"/>
          <w:szCs w:val="24"/>
        </w:rPr>
        <w:t xml:space="preserve"> 24.3/4: 295-98.</w:t>
      </w:r>
      <w:r w:rsidRPr="00510FA8">
        <w:rPr>
          <w:color w:val="000000" w:themeColor="text1"/>
          <w:szCs w:val="24"/>
        </w:rPr>
        <w:tab/>
      </w:r>
      <w:r w:rsidRPr="00510FA8">
        <w:rPr>
          <w:b/>
          <w:color w:val="000000" w:themeColor="text1"/>
          <w:szCs w:val="24"/>
        </w:rPr>
        <w:t>printout</w:t>
      </w:r>
    </w:p>
    <w:p w14:paraId="4A1E74DB" w14:textId="184DF9ED" w:rsidR="00BE3143" w:rsidRDefault="00BE3143" w:rsidP="002A2B9A">
      <w:pPr>
        <w:pStyle w:val="HangingIndent0"/>
        <w:tabs>
          <w:tab w:val="clear" w:pos="0"/>
          <w:tab w:val="clear" w:pos="2880"/>
        </w:tabs>
        <w:ind w:hanging="360"/>
        <w:rPr>
          <w:b/>
          <w:color w:val="000000" w:themeColor="text1"/>
          <w:szCs w:val="24"/>
        </w:rPr>
      </w:pPr>
      <w:r w:rsidRPr="00510FA8">
        <w:rPr>
          <w:color w:val="000000" w:themeColor="text1"/>
          <w:szCs w:val="24"/>
        </w:rPr>
        <w:t>Iyer, Alessandra 1996</w:t>
      </w:r>
      <w:r w:rsidR="00A15625">
        <w:rPr>
          <w:color w:val="000000" w:themeColor="text1"/>
          <w:szCs w:val="24"/>
        </w:rPr>
        <w:t>a</w:t>
      </w:r>
      <w:r w:rsidRPr="00510FA8">
        <w:rPr>
          <w:color w:val="000000" w:themeColor="text1"/>
          <w:szCs w:val="24"/>
        </w:rPr>
        <w:t xml:space="preserve">:  “Prambanan revisited: a fresh perspective on the dance sculptures”, </w:t>
      </w:r>
      <w:r w:rsidRPr="00510FA8">
        <w:rPr>
          <w:i/>
          <w:color w:val="000000" w:themeColor="text1"/>
          <w:szCs w:val="24"/>
        </w:rPr>
        <w:t>BEFEO</w:t>
      </w:r>
      <w:r w:rsidRPr="00510FA8">
        <w:rPr>
          <w:color w:val="000000" w:themeColor="text1"/>
          <w:szCs w:val="24"/>
        </w:rPr>
        <w:t xml:space="preserve"> 83: 157-86.</w:t>
      </w:r>
      <w:r w:rsidR="00A15625">
        <w:rPr>
          <w:color w:val="000000" w:themeColor="text1"/>
          <w:szCs w:val="24"/>
        </w:rPr>
        <w:tab/>
      </w:r>
      <w:r w:rsidR="00A15625">
        <w:rPr>
          <w:b/>
          <w:color w:val="000000" w:themeColor="text1"/>
          <w:szCs w:val="24"/>
        </w:rPr>
        <w:t>download</w:t>
      </w:r>
    </w:p>
    <w:p w14:paraId="0279A995" w14:textId="106B5A40" w:rsidR="00A15625" w:rsidRPr="00A15625" w:rsidRDefault="00A15625" w:rsidP="002A2B9A">
      <w:pPr>
        <w:pStyle w:val="HangingIndent0"/>
        <w:tabs>
          <w:tab w:val="clear" w:pos="0"/>
          <w:tab w:val="clear" w:pos="2880"/>
        </w:tabs>
        <w:ind w:hanging="360"/>
        <w:rPr>
          <w:b/>
          <w:color w:val="000000" w:themeColor="text1"/>
          <w:szCs w:val="24"/>
        </w:rPr>
      </w:pPr>
      <w:r w:rsidRPr="00256BDC">
        <w:rPr>
          <w:color w:val="000000"/>
        </w:rPr>
        <w:t>Iyer, Alessandra 1996</w:t>
      </w:r>
      <w:r>
        <w:rPr>
          <w:color w:val="000000"/>
        </w:rPr>
        <w:t xml:space="preserve">b:  “A Javanese interptetaion of the story of Rama on the Prambanan temple”, </w:t>
      </w:r>
      <w:r>
        <w:rPr>
          <w:i/>
          <w:color w:val="000000"/>
        </w:rPr>
        <w:t>MARG</w:t>
      </w:r>
      <w:r>
        <w:rPr>
          <w:color w:val="000000"/>
        </w:rPr>
        <w:t xml:space="preserve"> 48.2: 66-68 [repr. </w:t>
      </w:r>
      <w:r>
        <w:rPr>
          <w:i/>
          <w:color w:val="000000"/>
        </w:rPr>
        <w:t xml:space="preserve">MARG </w:t>
      </w:r>
      <w:r>
        <w:rPr>
          <w:color w:val="000000"/>
        </w:rPr>
        <w:t>73.2-3: 210-13]</w:t>
      </w:r>
      <w:r>
        <w:rPr>
          <w:color w:val="000000"/>
        </w:rPr>
        <w:tab/>
      </w:r>
      <w:r>
        <w:rPr>
          <w:b/>
          <w:color w:val="000000"/>
        </w:rPr>
        <w:t>scan (of reprint)</w:t>
      </w:r>
    </w:p>
    <w:p w14:paraId="0D75E2A8" w14:textId="77777777" w:rsidR="00BE3143" w:rsidRPr="00510FA8" w:rsidRDefault="00BE3143" w:rsidP="002A2B9A">
      <w:pPr>
        <w:pStyle w:val="HangingIndent0"/>
        <w:tabs>
          <w:tab w:val="clear" w:pos="0"/>
          <w:tab w:val="clear" w:pos="2880"/>
        </w:tabs>
        <w:ind w:hanging="360"/>
        <w:rPr>
          <w:color w:val="000000" w:themeColor="text1"/>
          <w:szCs w:val="24"/>
        </w:rPr>
      </w:pPr>
      <w:r w:rsidRPr="00510FA8">
        <w:rPr>
          <w:color w:val="000000" w:themeColor="text1"/>
          <w:szCs w:val="24"/>
        </w:rPr>
        <w:t xml:space="preserve">Iyer, Alessandra 1997:  </w:t>
      </w:r>
      <w:r w:rsidRPr="00510FA8">
        <w:rPr>
          <w:i/>
          <w:color w:val="000000" w:themeColor="text1"/>
          <w:szCs w:val="24"/>
        </w:rPr>
        <w:t xml:space="preserve">Prambanan sculpture and dance in ancient Java: a study in dance iconography </w:t>
      </w:r>
      <w:r w:rsidRPr="00510FA8">
        <w:rPr>
          <w:color w:val="000000" w:themeColor="text1"/>
          <w:szCs w:val="24"/>
        </w:rPr>
        <w:t>(Bangkok: White Lotus)</w:t>
      </w:r>
      <w:r w:rsidRPr="00510FA8">
        <w:rPr>
          <w:color w:val="000000" w:themeColor="text1"/>
          <w:szCs w:val="24"/>
        </w:rPr>
        <w:tab/>
      </w:r>
      <w:r w:rsidRPr="00F457AE">
        <w:rPr>
          <w:b/>
          <w:color w:val="000000" w:themeColor="text1"/>
          <w:szCs w:val="24"/>
        </w:rPr>
        <w:t>ACM library – not relevant</w:t>
      </w:r>
    </w:p>
    <w:p w14:paraId="7E850C7C" w14:textId="77777777" w:rsidR="00BE3143" w:rsidRPr="00510FA8" w:rsidRDefault="00BE3143" w:rsidP="002A2B9A">
      <w:pPr>
        <w:pStyle w:val="HangingIndent0"/>
        <w:tabs>
          <w:tab w:val="clear" w:pos="0"/>
          <w:tab w:val="clear" w:pos="2880"/>
        </w:tabs>
        <w:ind w:hanging="360"/>
        <w:rPr>
          <w:color w:val="000000" w:themeColor="text1"/>
          <w:szCs w:val="24"/>
        </w:rPr>
      </w:pPr>
      <w:r w:rsidRPr="00510FA8">
        <w:rPr>
          <w:color w:val="000000" w:themeColor="text1"/>
          <w:szCs w:val="24"/>
        </w:rPr>
        <w:t>Iyer, Alessandra 2000:  “Images of Women in the Prambanan Rāmāyaṇa Reliefs”, in Bose 2000: 33-51.</w:t>
      </w:r>
      <w:r w:rsidRPr="00510FA8">
        <w:rPr>
          <w:color w:val="000000" w:themeColor="text1"/>
          <w:szCs w:val="24"/>
        </w:rPr>
        <w:tab/>
      </w:r>
      <w:r w:rsidRPr="00510FA8">
        <w:rPr>
          <w:b/>
          <w:color w:val="000000" w:themeColor="text1"/>
          <w:szCs w:val="24"/>
        </w:rPr>
        <w:t>own copy</w:t>
      </w:r>
    </w:p>
    <w:p w14:paraId="513CFFDC" w14:textId="77777777" w:rsidR="00BE3143" w:rsidRPr="00510FA8" w:rsidRDefault="00BE3143" w:rsidP="002A2B9A">
      <w:pPr>
        <w:pStyle w:val="HangingIndent0"/>
        <w:tabs>
          <w:tab w:val="clear" w:pos="0"/>
          <w:tab w:val="clear" w:pos="2880"/>
        </w:tabs>
        <w:ind w:hanging="360"/>
        <w:rPr>
          <w:color w:val="000000" w:themeColor="text1"/>
          <w:szCs w:val="24"/>
        </w:rPr>
      </w:pPr>
      <w:r w:rsidRPr="00510FA8">
        <w:rPr>
          <w:color w:val="000000" w:themeColor="text1"/>
          <w:szCs w:val="24"/>
        </w:rPr>
        <w:t xml:space="preserve">Jordaan, Roy (ed.) 1996:  </w:t>
      </w:r>
      <w:r w:rsidRPr="00510FA8">
        <w:rPr>
          <w:i/>
          <w:color w:val="000000" w:themeColor="text1"/>
          <w:szCs w:val="24"/>
        </w:rPr>
        <w:t>In Praise of Prambanan</w:t>
      </w:r>
      <w:r w:rsidRPr="00510FA8">
        <w:rPr>
          <w:color w:val="000000" w:themeColor="text1"/>
          <w:szCs w:val="24"/>
        </w:rPr>
        <w:t xml:space="preserve"> (Leiden: KITLV Press).</w:t>
      </w:r>
      <w:r w:rsidRPr="00510FA8">
        <w:rPr>
          <w:color w:val="000000" w:themeColor="text1"/>
          <w:szCs w:val="24"/>
        </w:rPr>
        <w:tab/>
      </w:r>
      <w:r w:rsidRPr="00510FA8">
        <w:rPr>
          <w:b/>
          <w:color w:val="000000" w:themeColor="text1"/>
          <w:szCs w:val="24"/>
        </w:rPr>
        <w:t xml:space="preserve">own copy </w:t>
      </w:r>
      <w:r w:rsidRPr="00510FA8">
        <w:rPr>
          <w:b/>
          <w:color w:val="000000" w:themeColor="text1"/>
          <w:szCs w:val="24"/>
        </w:rPr>
        <w:br/>
      </w:r>
      <w:r w:rsidRPr="00510FA8">
        <w:rPr>
          <w:color w:val="000000" w:themeColor="text1"/>
          <w:szCs w:val="24"/>
        </w:rPr>
        <w:t xml:space="preserve">[review by John K. Miksic in </w:t>
      </w:r>
      <w:r w:rsidRPr="00510FA8">
        <w:rPr>
          <w:i/>
          <w:color w:val="000000" w:themeColor="text1"/>
          <w:szCs w:val="24"/>
        </w:rPr>
        <w:t>BKI</w:t>
      </w:r>
      <w:r w:rsidRPr="00510FA8">
        <w:rPr>
          <w:color w:val="000000" w:themeColor="text1"/>
          <w:szCs w:val="24"/>
        </w:rPr>
        <w:t xml:space="preserve"> 155.4 (1999): 712-24 (</w:t>
      </w:r>
      <w:r w:rsidRPr="00510FA8">
        <w:rPr>
          <w:b/>
          <w:color w:val="000000" w:themeColor="text1"/>
          <w:szCs w:val="24"/>
        </w:rPr>
        <w:t>downloaded</w:t>
      </w:r>
      <w:r w:rsidRPr="00510FA8">
        <w:rPr>
          <w:color w:val="000000" w:themeColor="text1"/>
          <w:szCs w:val="24"/>
        </w:rPr>
        <w:t>)]</w:t>
      </w:r>
    </w:p>
    <w:p w14:paraId="2C307CDB" w14:textId="77777777" w:rsidR="00BE3143" w:rsidRPr="00510FA8" w:rsidRDefault="00BE3143" w:rsidP="002A2B9A">
      <w:pPr>
        <w:pStyle w:val="HangingIndent0"/>
        <w:tabs>
          <w:tab w:val="clear" w:pos="0"/>
          <w:tab w:val="clear" w:pos="2880"/>
        </w:tabs>
        <w:ind w:hanging="360"/>
        <w:rPr>
          <w:color w:val="000000" w:themeColor="text1"/>
          <w:szCs w:val="24"/>
        </w:rPr>
      </w:pPr>
      <w:r w:rsidRPr="00510FA8">
        <w:rPr>
          <w:color w:val="000000" w:themeColor="text1"/>
          <w:szCs w:val="24"/>
        </w:rPr>
        <w:lastRenderedPageBreak/>
        <w:t xml:space="preserve">Jordaan, Roy E 1999:  “The Śailendras, the status of the kṣatriya theory, and the development of Hindu-Javanese temple architecture”, </w:t>
      </w:r>
      <w:r w:rsidRPr="00510FA8">
        <w:rPr>
          <w:i/>
          <w:color w:val="000000" w:themeColor="text1"/>
          <w:szCs w:val="24"/>
        </w:rPr>
        <w:t>BKI</w:t>
      </w:r>
      <w:r w:rsidRPr="00510FA8">
        <w:rPr>
          <w:color w:val="000000" w:themeColor="text1"/>
          <w:szCs w:val="24"/>
        </w:rPr>
        <w:t xml:space="preserve"> 155.2: 210-43.</w:t>
      </w:r>
      <w:r w:rsidRPr="00510FA8">
        <w:rPr>
          <w:color w:val="000000" w:themeColor="text1"/>
          <w:szCs w:val="24"/>
        </w:rPr>
        <w:tab/>
      </w:r>
      <w:r w:rsidRPr="00510FA8">
        <w:rPr>
          <w:b/>
          <w:color w:val="000000" w:themeColor="text1"/>
          <w:szCs w:val="24"/>
        </w:rPr>
        <w:t>download</w:t>
      </w:r>
    </w:p>
    <w:p w14:paraId="5B32A08B" w14:textId="40633C45" w:rsidR="00BE3143" w:rsidRPr="00510FA8" w:rsidRDefault="00BE3143" w:rsidP="002A2B9A">
      <w:pPr>
        <w:pStyle w:val="HangingIndent0"/>
        <w:tabs>
          <w:tab w:val="clear" w:pos="0"/>
          <w:tab w:val="clear" w:pos="2880"/>
        </w:tabs>
        <w:ind w:hanging="360"/>
        <w:rPr>
          <w:b/>
          <w:color w:val="000000" w:themeColor="text1"/>
          <w:szCs w:val="24"/>
        </w:rPr>
      </w:pPr>
      <w:r w:rsidRPr="00510FA8">
        <w:rPr>
          <w:color w:val="000000" w:themeColor="text1"/>
          <w:szCs w:val="24"/>
        </w:rPr>
        <w:t xml:space="preserve">Jordaan, Roy 2009:  “The Bridge of Rama in Southeast Asia: the causeway reliefs of Prambanan and Phimai re-examined”, paper presented at workshop </w:t>
      </w:r>
      <w:r w:rsidRPr="00510FA8">
        <w:rPr>
          <w:i/>
          <w:color w:val="000000" w:themeColor="text1"/>
          <w:szCs w:val="24"/>
        </w:rPr>
        <w:t>The Old Javanese Ramayana: text, history and culture</w:t>
      </w:r>
      <w:r w:rsidRPr="00510FA8">
        <w:rPr>
          <w:color w:val="000000" w:themeColor="text1"/>
          <w:szCs w:val="24"/>
        </w:rPr>
        <w:t>, Jakarta, May 2009.</w:t>
      </w:r>
      <w:r w:rsidRPr="00510FA8">
        <w:rPr>
          <w:color w:val="000000" w:themeColor="text1"/>
          <w:szCs w:val="24"/>
        </w:rPr>
        <w:tab/>
      </w:r>
      <w:r w:rsidRPr="00510FA8">
        <w:rPr>
          <w:b/>
          <w:color w:val="000000" w:themeColor="text1"/>
          <w:szCs w:val="24"/>
        </w:rPr>
        <w:t>photocopy</w:t>
      </w:r>
    </w:p>
    <w:p w14:paraId="3A0BFE2E" w14:textId="3F07C8F6" w:rsidR="00ED7456" w:rsidRPr="00510FA8" w:rsidRDefault="00ED7456" w:rsidP="002A2B9A">
      <w:pPr>
        <w:pStyle w:val="HangingIndent0"/>
        <w:tabs>
          <w:tab w:val="clear" w:pos="0"/>
          <w:tab w:val="clear" w:pos="2880"/>
        </w:tabs>
        <w:ind w:hanging="360"/>
        <w:rPr>
          <w:color w:val="000000" w:themeColor="text1"/>
          <w:szCs w:val="24"/>
        </w:rPr>
      </w:pPr>
      <w:r w:rsidRPr="00510FA8">
        <w:rPr>
          <w:rFonts w:eastAsia="Gentium Basic"/>
          <w:color w:val="000000" w:themeColor="text1"/>
        </w:rPr>
        <w:t xml:space="preserve">Jordaan, Roy 2011a:  “Rāma, Ratu Kidul, and Buddha”, in ManjuShree, ed., </w:t>
      </w:r>
      <w:r w:rsidRPr="00510FA8">
        <w:rPr>
          <w:rFonts w:eastAsia="Gentium Basic"/>
          <w:i/>
          <w:color w:val="000000" w:themeColor="text1"/>
        </w:rPr>
        <w:t>From beyond the eastern horizon: essays in honour of Professor Lokesh Chandra</w:t>
      </w:r>
      <w:r w:rsidRPr="00510FA8">
        <w:rPr>
          <w:rFonts w:eastAsia="Gentium Basic"/>
          <w:color w:val="000000" w:themeColor="text1"/>
        </w:rPr>
        <w:t xml:space="preserve"> (New Delhi: Aditya Prakashan, 2011): 253-67.</w:t>
      </w:r>
      <w:r w:rsidRPr="00510FA8">
        <w:rPr>
          <w:rFonts w:eastAsia="Gentium Basic"/>
          <w:color w:val="000000" w:themeColor="text1"/>
        </w:rPr>
        <w:tab/>
      </w:r>
      <w:ins w:id="21" w:author="John Brockington" w:date="2019-08-01T10:36:00Z">
        <w:r w:rsidR="00FC2DC9" w:rsidRPr="00510FA8">
          <w:rPr>
            <w:b/>
            <w:color w:val="000000" w:themeColor="text1"/>
          </w:rPr>
          <w:t xml:space="preserve">download + </w:t>
        </w:r>
      </w:ins>
      <w:r w:rsidRPr="00510FA8">
        <w:rPr>
          <w:rFonts w:eastAsia="Gentium Basic"/>
          <w:b/>
          <w:color w:val="000000" w:themeColor="text1"/>
        </w:rPr>
        <w:t>printout</w:t>
      </w:r>
    </w:p>
    <w:p w14:paraId="4045DD2C" w14:textId="5CDCCA3B" w:rsidR="00BE3143" w:rsidRPr="00510FA8" w:rsidRDefault="00BE3143" w:rsidP="002A2B9A">
      <w:pPr>
        <w:pStyle w:val="HangingIndent0"/>
        <w:tabs>
          <w:tab w:val="clear" w:pos="0"/>
          <w:tab w:val="clear" w:pos="2880"/>
        </w:tabs>
        <w:ind w:hanging="360"/>
        <w:rPr>
          <w:b/>
          <w:color w:val="000000" w:themeColor="text1"/>
          <w:szCs w:val="24"/>
        </w:rPr>
      </w:pPr>
      <w:r w:rsidRPr="00510FA8">
        <w:rPr>
          <w:color w:val="000000" w:themeColor="text1"/>
          <w:szCs w:val="24"/>
        </w:rPr>
        <w:t>Jordaan, Roy 2011</w:t>
      </w:r>
      <w:r w:rsidR="00ED7456" w:rsidRPr="00510FA8">
        <w:rPr>
          <w:color w:val="000000" w:themeColor="text1"/>
          <w:szCs w:val="24"/>
        </w:rPr>
        <w:t>b</w:t>
      </w:r>
      <w:r w:rsidRPr="00510FA8">
        <w:rPr>
          <w:color w:val="000000" w:themeColor="text1"/>
          <w:szCs w:val="24"/>
        </w:rPr>
        <w:t xml:space="preserve">:  “The causeway episode of the Prambanan </w:t>
      </w:r>
      <w:r w:rsidRPr="00510FA8">
        <w:rPr>
          <w:i/>
          <w:color w:val="000000" w:themeColor="text1"/>
          <w:szCs w:val="24"/>
        </w:rPr>
        <w:t>Rāmāyaṇa</w:t>
      </w:r>
      <w:r w:rsidRPr="00510FA8">
        <w:rPr>
          <w:color w:val="000000" w:themeColor="text1"/>
          <w:szCs w:val="24"/>
        </w:rPr>
        <w:t xml:space="preserve"> reexamined”, in Acri, Creese and Griffiths 2011: 179-207.</w:t>
      </w:r>
      <w:r w:rsidRPr="00510FA8">
        <w:rPr>
          <w:color w:val="000000" w:themeColor="text1"/>
          <w:szCs w:val="24"/>
        </w:rPr>
        <w:tab/>
      </w:r>
      <w:r w:rsidRPr="00510FA8">
        <w:rPr>
          <w:b/>
          <w:color w:val="000000" w:themeColor="text1"/>
          <w:szCs w:val="24"/>
        </w:rPr>
        <w:t>own copy</w:t>
      </w:r>
    </w:p>
    <w:p w14:paraId="1BBFDF4D" w14:textId="408A7ED3" w:rsidR="005C0980" w:rsidRPr="00510FA8" w:rsidRDefault="00C645D7" w:rsidP="002A2B9A">
      <w:pPr>
        <w:pStyle w:val="HangingIndent0"/>
        <w:tabs>
          <w:tab w:val="clear" w:pos="0"/>
          <w:tab w:val="clear" w:pos="2880"/>
        </w:tabs>
        <w:ind w:hanging="360"/>
        <w:rPr>
          <w:color w:val="000000" w:themeColor="text1"/>
          <w:szCs w:val="24"/>
        </w:rPr>
      </w:pPr>
      <w:r w:rsidRPr="00256BDC">
        <w:rPr>
          <w:color w:val="000000"/>
        </w:rPr>
        <w:t xml:space="preserve">Jordaan, Roy </w:t>
      </w:r>
      <w:r>
        <w:rPr>
          <w:color w:val="000000"/>
        </w:rPr>
        <w:t>2022</w:t>
      </w:r>
      <w:r w:rsidRPr="00256BDC">
        <w:rPr>
          <w:color w:val="000000"/>
        </w:rPr>
        <w:t>:  “Sītā as Rāvaṇa’s daughter at Candi Prambanan”</w:t>
      </w:r>
      <w:r>
        <w:t xml:space="preserve">, in </w:t>
      </w:r>
      <w:r>
        <w:rPr>
          <w:i/>
        </w:rPr>
        <w:t>The Creative South: Buddhist and Hindu Art in Mediaeval Maritime Asia,</w:t>
      </w:r>
      <w:r>
        <w:t xml:space="preserve"> vol. 2, ed. by Andrea Acri and Peter Sharrock (Singapore, ISEAS – Yusof Ishak Institute): 145-66.</w:t>
      </w:r>
      <w:r>
        <w:tab/>
      </w:r>
      <w:r>
        <w:rPr>
          <w:b/>
        </w:rPr>
        <w:t xml:space="preserve"> download</w:t>
      </w:r>
    </w:p>
    <w:p w14:paraId="5342B14F" w14:textId="77777777" w:rsidR="00BE3143" w:rsidRPr="00510FA8" w:rsidRDefault="00BE3143" w:rsidP="002A2B9A">
      <w:pPr>
        <w:pStyle w:val="HangingIndent0"/>
        <w:tabs>
          <w:tab w:val="clear" w:pos="0"/>
          <w:tab w:val="clear" w:pos="2880"/>
        </w:tabs>
        <w:ind w:hanging="360"/>
        <w:rPr>
          <w:b/>
          <w:color w:val="000000" w:themeColor="text1"/>
          <w:szCs w:val="24"/>
        </w:rPr>
      </w:pPr>
      <w:r w:rsidRPr="00510FA8">
        <w:rPr>
          <w:color w:val="000000" w:themeColor="text1"/>
          <w:szCs w:val="24"/>
        </w:rPr>
        <w:t xml:space="preserve">Jordaan, Roy E., and Robert Wessing 1996:  “Human Sacrifice at Prambanan”, </w:t>
      </w:r>
      <w:r w:rsidRPr="00510FA8">
        <w:rPr>
          <w:i/>
          <w:color w:val="000000" w:themeColor="text1"/>
          <w:szCs w:val="24"/>
        </w:rPr>
        <w:t>BKI</w:t>
      </w:r>
      <w:r w:rsidRPr="00510FA8">
        <w:rPr>
          <w:color w:val="000000" w:themeColor="text1"/>
          <w:szCs w:val="24"/>
        </w:rPr>
        <w:t xml:space="preserve"> 152.1: 45-73.</w:t>
      </w:r>
      <w:r w:rsidRPr="00510FA8">
        <w:rPr>
          <w:color w:val="000000" w:themeColor="text1"/>
          <w:szCs w:val="24"/>
        </w:rPr>
        <w:tab/>
      </w:r>
      <w:r w:rsidRPr="00510FA8">
        <w:rPr>
          <w:b/>
          <w:color w:val="000000" w:themeColor="text1"/>
          <w:szCs w:val="24"/>
        </w:rPr>
        <w:t>download</w:t>
      </w:r>
    </w:p>
    <w:p w14:paraId="459E10BF" w14:textId="78CEE2A3" w:rsidR="003512BE" w:rsidRPr="00510FA8" w:rsidRDefault="003512BE" w:rsidP="002A2B9A">
      <w:pPr>
        <w:pStyle w:val="HangingIndent0"/>
        <w:tabs>
          <w:tab w:val="clear" w:pos="0"/>
          <w:tab w:val="clear" w:pos="2880"/>
        </w:tabs>
        <w:ind w:hanging="360"/>
        <w:rPr>
          <w:b/>
          <w:color w:val="000000" w:themeColor="text1"/>
          <w:szCs w:val="24"/>
        </w:rPr>
      </w:pPr>
      <w:r w:rsidRPr="00510FA8">
        <w:rPr>
          <w:color w:val="000000" w:themeColor="text1"/>
          <w:szCs w:val="24"/>
        </w:rPr>
        <w:t xml:space="preserve">Kats, Jacob 1923:  </w:t>
      </w:r>
      <w:r w:rsidRPr="00510FA8">
        <w:rPr>
          <w:i/>
          <w:color w:val="000000" w:themeColor="text1"/>
          <w:szCs w:val="24"/>
        </w:rPr>
        <w:t>Het Javaansche Tooneel, I. Wayang Poerwa</w:t>
      </w:r>
      <w:r w:rsidRPr="00510FA8">
        <w:rPr>
          <w:color w:val="000000" w:themeColor="text1"/>
          <w:szCs w:val="24"/>
        </w:rPr>
        <w:t xml:space="preserve"> (Weltevreden: Commissie voor de Volkslectuur).</w:t>
      </w:r>
      <w:r w:rsidR="0075389C" w:rsidRPr="00510FA8">
        <w:rPr>
          <w:color w:val="000000" w:themeColor="text1"/>
          <w:szCs w:val="24"/>
        </w:rPr>
        <w:tab/>
      </w:r>
      <w:r w:rsidR="0075389C" w:rsidRPr="00510FA8">
        <w:rPr>
          <w:b/>
          <w:color w:val="000000" w:themeColor="text1"/>
          <w:szCs w:val="24"/>
        </w:rPr>
        <w:t>Sackler XV Kat</w:t>
      </w:r>
    </w:p>
    <w:p w14:paraId="4098F2C0" w14:textId="19C9B090" w:rsidR="00BE3143" w:rsidRPr="00510FA8" w:rsidRDefault="00BE3143" w:rsidP="002A2B9A">
      <w:pPr>
        <w:pStyle w:val="HangingIndent0"/>
        <w:tabs>
          <w:tab w:val="clear" w:pos="0"/>
          <w:tab w:val="clear" w:pos="2880"/>
        </w:tabs>
        <w:ind w:hanging="360"/>
        <w:rPr>
          <w:color w:val="000000" w:themeColor="text1"/>
          <w:szCs w:val="24"/>
        </w:rPr>
      </w:pPr>
      <w:r w:rsidRPr="00510FA8">
        <w:rPr>
          <w:color w:val="000000" w:themeColor="text1"/>
          <w:szCs w:val="24"/>
        </w:rPr>
        <w:t xml:space="preserve">Kats, Jacob 1925:  </w:t>
      </w:r>
      <w:r w:rsidRPr="00510FA8">
        <w:rPr>
          <w:i/>
          <w:color w:val="000000" w:themeColor="text1"/>
          <w:szCs w:val="24"/>
        </w:rPr>
        <w:t>Het Râmâyana op javaansche tempel reliefs: The ramayana as sculptured in reliefs in javanese temples</w:t>
      </w:r>
      <w:r w:rsidRPr="00510FA8">
        <w:rPr>
          <w:color w:val="000000" w:themeColor="text1"/>
          <w:szCs w:val="24"/>
        </w:rPr>
        <w:t xml:space="preserve"> (München: Georg Muller / Batavia, Leiden: G. Kolff). </w:t>
      </w:r>
      <w:r w:rsidRPr="00510FA8">
        <w:rPr>
          <w:color w:val="000000" w:themeColor="text1"/>
          <w:szCs w:val="24"/>
        </w:rPr>
        <w:br/>
        <w:t>[20 pp., plates on 34 leaves; 29 cm.</w:t>
      </w:r>
      <w:r w:rsidR="00DA7226" w:rsidRPr="00510FA8">
        <w:rPr>
          <w:color w:val="000000" w:themeColor="text1"/>
          <w:szCs w:val="24"/>
        </w:rPr>
        <w:t>;</w:t>
      </w:r>
      <w:r w:rsidR="00F96BE7">
        <w:rPr>
          <w:color w:val="000000" w:themeColor="text1"/>
          <w:szCs w:val="24"/>
        </w:rPr>
        <w:t xml:space="preserve"> </w:t>
      </w:r>
      <w:r w:rsidR="00DA7226" w:rsidRPr="00510FA8">
        <w:rPr>
          <w:color w:val="000000" w:themeColor="text1"/>
          <w:szCs w:val="24"/>
        </w:rPr>
        <w:t>title page +</w:t>
      </w:r>
      <w:r w:rsidRPr="00510FA8">
        <w:rPr>
          <w:color w:val="000000" w:themeColor="text1"/>
          <w:szCs w:val="24"/>
        </w:rPr>
        <w:t xml:space="preserve"> text in Dutch &amp; Eng; Plates:  </w:t>
      </w:r>
      <w:r w:rsidRPr="00510FA8">
        <w:rPr>
          <w:i/>
          <w:color w:val="000000" w:themeColor="text1"/>
          <w:szCs w:val="24"/>
        </w:rPr>
        <w:t>Het Râmâyana op de prambanan tempelgroep = The Ramayana as shown in the reliefs of the Prambanan group of temples</w:t>
      </w:r>
      <w:r w:rsidRPr="00510FA8">
        <w:rPr>
          <w:color w:val="000000" w:themeColor="text1"/>
          <w:szCs w:val="24"/>
        </w:rPr>
        <w:t xml:space="preserve">] </w:t>
      </w:r>
      <w:r w:rsidRPr="00510FA8">
        <w:rPr>
          <w:color w:val="000000" w:themeColor="text1"/>
          <w:szCs w:val="24"/>
        </w:rPr>
        <w:tab/>
      </w:r>
      <w:r w:rsidR="006632DC" w:rsidRPr="00510FA8">
        <w:rPr>
          <w:b/>
          <w:color w:val="000000" w:themeColor="text1"/>
          <w:szCs w:val="24"/>
        </w:rPr>
        <w:t xml:space="preserve">download; </w:t>
      </w:r>
      <w:r w:rsidRPr="00510FA8">
        <w:rPr>
          <w:b/>
          <w:color w:val="000000" w:themeColor="text1"/>
          <w:szCs w:val="24"/>
        </w:rPr>
        <w:t>pp.</w:t>
      </w:r>
      <w:r w:rsidR="004D17FF" w:rsidRPr="00510FA8">
        <w:rPr>
          <w:b/>
          <w:color w:val="000000" w:themeColor="text1"/>
          <w:szCs w:val="24"/>
        </w:rPr>
        <w:t xml:space="preserve"> </w:t>
      </w:r>
      <w:r w:rsidRPr="00510FA8">
        <w:rPr>
          <w:b/>
          <w:color w:val="000000" w:themeColor="text1"/>
          <w:szCs w:val="24"/>
        </w:rPr>
        <w:t>17,19-20 photocopied; also typed notes</w:t>
      </w:r>
    </w:p>
    <w:p w14:paraId="46A57B6D" w14:textId="7E8414D0" w:rsidR="00BE3143" w:rsidRPr="00510FA8" w:rsidRDefault="009E6DC0" w:rsidP="002A2B9A">
      <w:pPr>
        <w:pStyle w:val="HangingIndent0"/>
        <w:tabs>
          <w:tab w:val="clear" w:pos="0"/>
          <w:tab w:val="clear" w:pos="2880"/>
        </w:tabs>
        <w:ind w:hanging="360"/>
        <w:rPr>
          <w:b/>
          <w:color w:val="000000" w:themeColor="text1"/>
          <w:szCs w:val="24"/>
        </w:rPr>
      </w:pPr>
      <w:r w:rsidRPr="00510FA8">
        <w:rPr>
          <w:color w:val="000000" w:themeColor="text1"/>
          <w:szCs w:val="24"/>
        </w:rPr>
        <w:t>Kieven, Lydia 2011:  “Hanuman, the flying monkey: the s</w:t>
      </w:r>
      <w:r w:rsidR="00BE3143" w:rsidRPr="00510FA8">
        <w:rPr>
          <w:color w:val="000000" w:themeColor="text1"/>
          <w:szCs w:val="24"/>
        </w:rPr>
        <w:t xml:space="preserve">ymbolism of the </w:t>
      </w:r>
      <w:r w:rsidR="00BE3143" w:rsidRPr="00510FA8">
        <w:rPr>
          <w:i/>
          <w:color w:val="000000" w:themeColor="text1"/>
          <w:szCs w:val="24"/>
        </w:rPr>
        <w:t>Rāmāyaṇa</w:t>
      </w:r>
      <w:r w:rsidR="00BE3143" w:rsidRPr="00510FA8">
        <w:rPr>
          <w:color w:val="000000" w:themeColor="text1"/>
          <w:szCs w:val="24"/>
        </w:rPr>
        <w:t xml:space="preserve"> reliefs at the main temple of Caṇḍi Panataran”, in Acri, Creese and Griffiths 2011: 209-32.</w:t>
      </w:r>
      <w:r w:rsidR="004D17FF" w:rsidRPr="00510FA8">
        <w:rPr>
          <w:color w:val="000000" w:themeColor="text1"/>
          <w:szCs w:val="24"/>
        </w:rPr>
        <w:br/>
      </w:r>
      <w:r w:rsidR="00BE3143" w:rsidRPr="00510FA8">
        <w:rPr>
          <w:color w:val="000000" w:themeColor="text1"/>
          <w:szCs w:val="24"/>
        </w:rPr>
        <w:tab/>
      </w:r>
      <w:r w:rsidR="00BE3143" w:rsidRPr="00510FA8">
        <w:rPr>
          <w:b/>
          <w:color w:val="000000" w:themeColor="text1"/>
          <w:szCs w:val="24"/>
        </w:rPr>
        <w:t>own copy</w:t>
      </w:r>
    </w:p>
    <w:p w14:paraId="01F3A8AE" w14:textId="2D2C1EF8" w:rsidR="0034752A" w:rsidRPr="00510FA8" w:rsidRDefault="0034752A" w:rsidP="002A2B9A">
      <w:pPr>
        <w:pStyle w:val="HangingIndent0"/>
        <w:tabs>
          <w:tab w:val="clear" w:pos="0"/>
          <w:tab w:val="clear" w:pos="2880"/>
        </w:tabs>
        <w:ind w:hanging="360"/>
        <w:rPr>
          <w:color w:val="000000" w:themeColor="text1"/>
          <w:szCs w:val="24"/>
        </w:rPr>
      </w:pPr>
      <w:r w:rsidRPr="00510FA8">
        <w:rPr>
          <w:rFonts w:eastAsia="Gentium Basic"/>
          <w:color w:val="000000" w:themeColor="text1"/>
        </w:rPr>
        <w:t xml:space="preserve">Kieven, Lydia 2013:  </w:t>
      </w:r>
      <w:r w:rsidRPr="00510FA8">
        <w:rPr>
          <w:rFonts w:eastAsia="Gentium Basic"/>
          <w:i/>
          <w:color w:val="000000" w:themeColor="text1"/>
        </w:rPr>
        <w:t>Following the cap-figure in Majapahit temple reliefs: a new look at the religious function of East Javanese temples, fourteenth and fifteenth centuries</w:t>
      </w:r>
      <w:r w:rsidRPr="00510FA8">
        <w:rPr>
          <w:rFonts w:eastAsia="Gentium Basic"/>
          <w:color w:val="000000" w:themeColor="text1"/>
        </w:rPr>
        <w:t xml:space="preserve"> (Leiden: Brill).</w:t>
      </w:r>
      <w:r w:rsidRPr="00510FA8">
        <w:rPr>
          <w:rFonts w:eastAsia="Gentium Basic"/>
          <w:color w:val="000000" w:themeColor="text1"/>
        </w:rPr>
        <w:tab/>
      </w:r>
      <w:r w:rsidRPr="00510FA8">
        <w:rPr>
          <w:rFonts w:eastAsia="Gentium Basic"/>
          <w:b/>
          <w:color w:val="000000" w:themeColor="text1"/>
        </w:rPr>
        <w:t>download</w:t>
      </w:r>
    </w:p>
    <w:p w14:paraId="557CEFF8" w14:textId="0FBF2B19" w:rsidR="00BE3143" w:rsidRPr="00510FA8" w:rsidRDefault="00BE3143" w:rsidP="002A2B9A">
      <w:pPr>
        <w:pStyle w:val="HangingIndent0"/>
        <w:tabs>
          <w:tab w:val="clear" w:pos="0"/>
        </w:tabs>
        <w:ind w:hanging="360"/>
        <w:rPr>
          <w:b/>
          <w:color w:val="000000" w:themeColor="text1"/>
          <w:szCs w:val="24"/>
        </w:rPr>
      </w:pPr>
      <w:r w:rsidRPr="00510FA8">
        <w:rPr>
          <w:color w:val="000000" w:themeColor="text1"/>
          <w:szCs w:val="24"/>
        </w:rPr>
        <w:t xml:space="preserve">Kinney, Ann R. 2003:  </w:t>
      </w:r>
      <w:r w:rsidRPr="00510FA8">
        <w:rPr>
          <w:i/>
          <w:color w:val="000000" w:themeColor="text1"/>
          <w:szCs w:val="24"/>
        </w:rPr>
        <w:t>Worshiping Siva and Buddha: the temple art of East Java</w:t>
      </w:r>
      <w:r w:rsidRPr="00510FA8">
        <w:rPr>
          <w:color w:val="000000" w:themeColor="text1"/>
          <w:szCs w:val="24"/>
        </w:rPr>
        <w:t xml:space="preserve"> (Honolulu: University of Hawai‘I Press).   [for Panataran see pp. 185-91]</w:t>
      </w:r>
      <w:r w:rsidRPr="00510FA8">
        <w:rPr>
          <w:color w:val="000000" w:themeColor="text1"/>
          <w:szCs w:val="24"/>
        </w:rPr>
        <w:tab/>
      </w:r>
      <w:r w:rsidRPr="00510FA8">
        <w:rPr>
          <w:b/>
          <w:color w:val="000000" w:themeColor="text1"/>
          <w:szCs w:val="24"/>
        </w:rPr>
        <w:t>own copy</w:t>
      </w:r>
    </w:p>
    <w:p w14:paraId="33E52231" w14:textId="65534533" w:rsidR="00C40ACB" w:rsidRPr="00510FA8" w:rsidRDefault="00C40ACB" w:rsidP="002A2B9A">
      <w:pPr>
        <w:pStyle w:val="HangingIndent0"/>
        <w:tabs>
          <w:tab w:val="clear" w:pos="0"/>
        </w:tabs>
        <w:ind w:hanging="360"/>
        <w:rPr>
          <w:color w:val="000000" w:themeColor="text1"/>
          <w:szCs w:val="24"/>
        </w:rPr>
      </w:pPr>
      <w:r w:rsidRPr="00510FA8">
        <w:rPr>
          <w:color w:val="000000" w:themeColor="text1"/>
          <w:szCs w:val="26"/>
        </w:rPr>
        <w:t>Klokke, Marijke J. 1994:  “</w:t>
      </w:r>
      <w:r w:rsidR="003F13D4" w:rsidRPr="00510FA8">
        <w:rPr>
          <w:rFonts w:eastAsia="Gentium Basic"/>
          <w:color w:val="000000" w:themeColor="text1"/>
        </w:rPr>
        <w:t xml:space="preserve">The iconography of the </w:t>
      </w:r>
      <w:r w:rsidRPr="00510FA8">
        <w:rPr>
          <w:color w:val="000000" w:themeColor="text1"/>
          <w:szCs w:val="26"/>
        </w:rPr>
        <w:t>so-called portrait statues in</w:t>
      </w:r>
      <w:r w:rsidR="003E73FF" w:rsidRPr="00510FA8">
        <w:rPr>
          <w:color w:val="000000" w:themeColor="text1"/>
          <w:szCs w:val="26"/>
        </w:rPr>
        <w:t xml:space="preserve"> late</w:t>
      </w:r>
      <w:r w:rsidRPr="00510FA8">
        <w:rPr>
          <w:color w:val="000000" w:themeColor="text1"/>
          <w:szCs w:val="26"/>
        </w:rPr>
        <w:t xml:space="preserve"> East Javanese art”, in </w:t>
      </w:r>
      <w:r w:rsidRPr="00510FA8">
        <w:rPr>
          <w:i/>
          <w:color w:val="000000" w:themeColor="text1"/>
          <w:szCs w:val="26"/>
        </w:rPr>
        <w:t>Ancient Indonesian Sculpture</w:t>
      </w:r>
      <w:r w:rsidRPr="00510FA8">
        <w:rPr>
          <w:color w:val="000000" w:themeColor="text1"/>
          <w:szCs w:val="26"/>
        </w:rPr>
        <w:t>, ed. by Marijke J. Klokke and Pauline Lunsingh Scheurleer (Leiden: KITLV Press)</w:t>
      </w:r>
      <w:r w:rsidR="003E73FF" w:rsidRPr="00510FA8">
        <w:rPr>
          <w:color w:val="000000" w:themeColor="text1"/>
          <w:szCs w:val="26"/>
        </w:rPr>
        <w:t>: 178-201</w:t>
      </w:r>
      <w:r w:rsidRPr="00510FA8">
        <w:rPr>
          <w:color w:val="000000" w:themeColor="text1"/>
          <w:szCs w:val="26"/>
        </w:rPr>
        <w:t>.</w:t>
      </w:r>
    </w:p>
    <w:p w14:paraId="350EE219" w14:textId="53D16BC5" w:rsidR="00BE3143" w:rsidRPr="00510FA8" w:rsidRDefault="00BE3143" w:rsidP="002A2B9A">
      <w:pPr>
        <w:widowControl w:val="0"/>
        <w:rPr>
          <w:b/>
          <w:color w:val="000000" w:themeColor="text1"/>
        </w:rPr>
      </w:pPr>
      <w:r w:rsidRPr="00510FA8">
        <w:rPr>
          <w:color w:val="000000" w:themeColor="text1"/>
        </w:rPr>
        <w:t xml:space="preserve">Krom, N.J. (ed.) 1926:  </w:t>
      </w:r>
      <w:r w:rsidRPr="00510FA8">
        <w:rPr>
          <w:i/>
          <w:color w:val="000000" w:themeColor="text1"/>
        </w:rPr>
        <w:t>The life of Buddha on the stūpa of Barabaḍur according to the Lalitavistara-text</w:t>
      </w:r>
      <w:r w:rsidRPr="00510FA8">
        <w:rPr>
          <w:color w:val="000000" w:themeColor="text1"/>
        </w:rPr>
        <w:t xml:space="preserve"> (The Hague</w:t>
      </w:r>
      <w:r w:rsidR="00183A4F" w:rsidRPr="00510FA8">
        <w:rPr>
          <w:color w:val="000000" w:themeColor="text1"/>
        </w:rPr>
        <w:t>: Martinus Nijhoff).</w:t>
      </w:r>
      <w:r w:rsidR="00183A4F" w:rsidRPr="00510FA8">
        <w:rPr>
          <w:color w:val="000000" w:themeColor="text1"/>
        </w:rPr>
        <w:br/>
      </w:r>
      <w:r w:rsidR="00183A4F" w:rsidRPr="00510FA8">
        <w:rPr>
          <w:color w:val="000000" w:themeColor="text1"/>
        </w:rPr>
        <w:tab/>
      </w:r>
      <w:r w:rsidRPr="00510FA8">
        <w:rPr>
          <w:b/>
          <w:color w:val="000000" w:themeColor="text1"/>
        </w:rPr>
        <w:t>pp. vii-viii, 50-55, plates 43-50 phot</w:t>
      </w:r>
      <w:r w:rsidR="00183A4F" w:rsidRPr="00510FA8">
        <w:rPr>
          <w:b/>
          <w:color w:val="000000" w:themeColor="text1"/>
        </w:rPr>
        <w:t>ocopied; Ind. Inst. Nuneham/Bod</w:t>
      </w:r>
    </w:p>
    <w:p w14:paraId="24204035" w14:textId="75299012" w:rsidR="00434D9C" w:rsidRPr="00510FA8" w:rsidRDefault="00434D9C" w:rsidP="002A2B9A">
      <w:pPr>
        <w:widowControl w:val="0"/>
        <w:rPr>
          <w:i/>
          <w:color w:val="000000" w:themeColor="text1"/>
        </w:rPr>
      </w:pPr>
      <w:r w:rsidRPr="00510FA8">
        <w:rPr>
          <w:color w:val="000000" w:themeColor="text1"/>
        </w:rPr>
        <w:t xml:space="preserve">Kusen 1990:  “Ramayana in Java: a study of visual art style transformation”, </w:t>
      </w:r>
      <w:r w:rsidRPr="00510FA8">
        <w:rPr>
          <w:i/>
          <w:color w:val="000000" w:themeColor="text1"/>
        </w:rPr>
        <w:t>Berkala Arkeologi</w:t>
      </w:r>
      <w:r w:rsidRPr="00510FA8">
        <w:rPr>
          <w:color w:val="000000" w:themeColor="text1"/>
        </w:rPr>
        <w:t xml:space="preserve"> 11.1: 1-12.</w:t>
      </w:r>
      <w:r w:rsidRPr="00510FA8">
        <w:rPr>
          <w:color w:val="000000" w:themeColor="text1"/>
        </w:rPr>
        <w:tab/>
      </w:r>
      <w:r w:rsidRPr="00510FA8">
        <w:rPr>
          <w:b/>
          <w:color w:val="000000" w:themeColor="text1"/>
        </w:rPr>
        <w:t xml:space="preserve">download; </w:t>
      </w:r>
      <w:r w:rsidRPr="00510FA8">
        <w:rPr>
          <w:i/>
          <w:color w:val="000000" w:themeColor="text1"/>
        </w:rPr>
        <w:t>not useful</w:t>
      </w:r>
    </w:p>
    <w:p w14:paraId="1704AD3B" w14:textId="08370327" w:rsidR="00BE3143" w:rsidRPr="00510FA8" w:rsidRDefault="00BE3143" w:rsidP="002A2B9A">
      <w:pPr>
        <w:pStyle w:val="HangingIndent0"/>
        <w:tabs>
          <w:tab w:val="clear" w:pos="0"/>
          <w:tab w:val="clear" w:pos="2880"/>
        </w:tabs>
        <w:ind w:hanging="360"/>
        <w:rPr>
          <w:b/>
          <w:color w:val="000000" w:themeColor="text1"/>
          <w:szCs w:val="24"/>
        </w:rPr>
      </w:pPr>
      <w:r w:rsidRPr="00510FA8">
        <w:rPr>
          <w:color w:val="000000" w:themeColor="text1"/>
          <w:szCs w:val="24"/>
        </w:rPr>
        <w:t xml:space="preserve">Lansing, Stephen John 1983:  </w:t>
      </w:r>
      <w:r w:rsidRPr="00510FA8">
        <w:rPr>
          <w:i/>
          <w:color w:val="000000" w:themeColor="text1"/>
          <w:szCs w:val="24"/>
        </w:rPr>
        <w:t>Rama’s kingdom: language, art, and culture in Bali</w:t>
      </w:r>
      <w:r w:rsidRPr="00510FA8">
        <w:rPr>
          <w:color w:val="000000" w:themeColor="text1"/>
          <w:szCs w:val="24"/>
        </w:rPr>
        <w:t xml:space="preserve"> (New York: Praeger).</w:t>
      </w:r>
      <w:r w:rsidR="00A227CE" w:rsidRPr="00510FA8">
        <w:rPr>
          <w:color w:val="000000" w:themeColor="text1"/>
          <w:szCs w:val="24"/>
        </w:rPr>
        <w:tab/>
      </w:r>
      <w:r w:rsidR="00A227CE" w:rsidRPr="00510FA8">
        <w:rPr>
          <w:b/>
          <w:color w:val="000000" w:themeColor="text1"/>
          <w:szCs w:val="24"/>
        </w:rPr>
        <w:t>not seen</w:t>
      </w:r>
    </w:p>
    <w:p w14:paraId="2976633D" w14:textId="21B7A1F5" w:rsidR="00BE3143" w:rsidRPr="00510FA8" w:rsidRDefault="00BE3143" w:rsidP="002A2B9A">
      <w:pPr>
        <w:pStyle w:val="HangingIndent0"/>
        <w:tabs>
          <w:tab w:val="clear" w:pos="0"/>
          <w:tab w:val="clear" w:pos="2880"/>
        </w:tabs>
        <w:ind w:hanging="360"/>
        <w:rPr>
          <w:color w:val="000000" w:themeColor="text1"/>
          <w:szCs w:val="24"/>
        </w:rPr>
      </w:pPr>
      <w:r w:rsidRPr="00510FA8">
        <w:rPr>
          <w:color w:val="000000" w:themeColor="text1"/>
          <w:szCs w:val="24"/>
        </w:rPr>
        <w:t xml:space="preserve">Levin, Cecelia 1999a:  </w:t>
      </w:r>
      <w:r w:rsidRPr="00510FA8">
        <w:rPr>
          <w:i/>
          <w:color w:val="000000" w:themeColor="text1"/>
          <w:szCs w:val="24"/>
        </w:rPr>
        <w:t>The Rāmāyaṇa of Loro Jonggrang: Indian antecedents and Javanese impetus</w:t>
      </w:r>
      <w:r w:rsidRPr="00510FA8">
        <w:rPr>
          <w:color w:val="000000" w:themeColor="text1"/>
          <w:szCs w:val="24"/>
        </w:rPr>
        <w:t xml:space="preserve"> [PhD thesis, Institute of Fine Arts, New York University].</w:t>
      </w:r>
      <w:r w:rsidRPr="00510FA8">
        <w:rPr>
          <w:color w:val="000000" w:themeColor="text1"/>
          <w:szCs w:val="24"/>
        </w:rPr>
        <w:tab/>
      </w:r>
      <w:r w:rsidRPr="00510FA8">
        <w:rPr>
          <w:b/>
          <w:color w:val="000000" w:themeColor="text1"/>
          <w:szCs w:val="24"/>
        </w:rPr>
        <w:t>ACM library</w:t>
      </w:r>
      <w:r w:rsidR="00626852" w:rsidRPr="00510FA8">
        <w:rPr>
          <w:b/>
          <w:color w:val="000000" w:themeColor="text1"/>
          <w:szCs w:val="24"/>
        </w:rPr>
        <w:br/>
      </w:r>
      <w:r w:rsidR="00626852" w:rsidRPr="00510FA8">
        <w:rPr>
          <w:b/>
          <w:color w:val="000000" w:themeColor="text1"/>
          <w:szCs w:val="24"/>
        </w:rPr>
        <w:tab/>
      </w:r>
      <w:r w:rsidRPr="00510FA8">
        <w:rPr>
          <w:b/>
          <w:color w:val="000000" w:themeColor="text1"/>
          <w:szCs w:val="24"/>
        </w:rPr>
        <w:t xml:space="preserve">typed extracts </w:t>
      </w:r>
      <w:r w:rsidRPr="00510FA8">
        <w:rPr>
          <w:color w:val="000000" w:themeColor="text1"/>
          <w:szCs w:val="24"/>
        </w:rPr>
        <w:t>in “Further Notes</w:t>
      </w:r>
      <w:r w:rsidR="00AA5C1D" w:rsidRPr="00510FA8">
        <w:rPr>
          <w:color w:val="000000" w:themeColor="text1"/>
          <w:szCs w:val="24"/>
        </w:rPr>
        <w:t xml:space="preserve"> (visual)</w:t>
      </w:r>
      <w:r w:rsidRPr="00510FA8">
        <w:rPr>
          <w:color w:val="000000" w:themeColor="text1"/>
          <w:szCs w:val="24"/>
        </w:rPr>
        <w:t>”</w:t>
      </w:r>
      <w:r w:rsidR="00626852" w:rsidRPr="00510FA8">
        <w:rPr>
          <w:b/>
          <w:color w:val="000000" w:themeColor="text1"/>
          <w:szCs w:val="24"/>
        </w:rPr>
        <w:t>; download</w:t>
      </w:r>
    </w:p>
    <w:p w14:paraId="02E94ACE" w14:textId="08D5CF76" w:rsidR="00BE3143" w:rsidRPr="00510FA8" w:rsidRDefault="00BE3143" w:rsidP="002A2B9A">
      <w:pPr>
        <w:pStyle w:val="HangingIndent0"/>
        <w:tabs>
          <w:tab w:val="clear" w:pos="0"/>
        </w:tabs>
        <w:ind w:hanging="360"/>
        <w:rPr>
          <w:color w:val="000000" w:themeColor="text1"/>
          <w:szCs w:val="24"/>
        </w:rPr>
      </w:pPr>
      <w:r w:rsidRPr="00510FA8">
        <w:rPr>
          <w:color w:val="000000" w:themeColor="text1"/>
          <w:szCs w:val="24"/>
        </w:rPr>
        <w:t>Levin, Cecelia 2000:  “The Ramayana, Ramakatha and Loro Jonggrang [Ramayana reliefs of the Shiva temple]”, in Klokke 2000: 59-72.</w:t>
      </w:r>
      <w:r w:rsidRPr="00510FA8">
        <w:rPr>
          <w:color w:val="000000" w:themeColor="text1"/>
          <w:szCs w:val="24"/>
        </w:rPr>
        <w:tab/>
      </w:r>
      <w:del w:id="22" w:author="John Brockington" w:date="2019-04-04T16:53:00Z">
        <w:r w:rsidRPr="00510FA8" w:rsidDel="00BC2771">
          <w:rPr>
            <w:b/>
            <w:color w:val="000000" w:themeColor="text1"/>
            <w:szCs w:val="24"/>
          </w:rPr>
          <w:delText xml:space="preserve">scanned; </w:delText>
        </w:r>
      </w:del>
      <w:r w:rsidRPr="00510FA8">
        <w:rPr>
          <w:b/>
          <w:color w:val="000000" w:themeColor="text1"/>
          <w:szCs w:val="24"/>
        </w:rPr>
        <w:t>notes</w:t>
      </w:r>
      <w:ins w:id="23" w:author="John Brockington" w:date="2019-06-13T17:16:00Z">
        <w:r w:rsidR="00462964" w:rsidRPr="00510FA8">
          <w:rPr>
            <w:b/>
            <w:color w:val="000000" w:themeColor="text1"/>
            <w:szCs w:val="24"/>
          </w:rPr>
          <w:t xml:space="preserve"> + download</w:t>
        </w:r>
      </w:ins>
    </w:p>
    <w:p w14:paraId="0BD4449B" w14:textId="430EEBDE" w:rsidR="00C425E5" w:rsidRPr="00510FA8" w:rsidRDefault="00C425E5" w:rsidP="002A2B9A">
      <w:pPr>
        <w:pStyle w:val="HangingIndent0"/>
        <w:tabs>
          <w:tab w:val="clear" w:pos="0"/>
        </w:tabs>
        <w:ind w:hanging="360"/>
        <w:rPr>
          <w:color w:val="000000" w:themeColor="text1"/>
          <w:szCs w:val="24"/>
        </w:rPr>
      </w:pPr>
      <w:r w:rsidRPr="00510FA8">
        <w:rPr>
          <w:color w:val="000000" w:themeColor="text1"/>
          <w:lang w:val="en-US"/>
        </w:rPr>
        <w:t xml:space="preserve">Levin, Cecelia 2009:  “Missing in action: the </w:t>
      </w:r>
      <w:r w:rsidRPr="00510FA8">
        <w:rPr>
          <w:i/>
          <w:color w:val="000000" w:themeColor="text1"/>
          <w:lang w:val="en-US"/>
        </w:rPr>
        <w:t>Uttarakanda</w:t>
      </w:r>
      <w:r w:rsidRPr="00510FA8">
        <w:rPr>
          <w:color w:val="000000" w:themeColor="text1"/>
          <w:lang w:val="en-US"/>
        </w:rPr>
        <w:t xml:space="preserve">”, paper presented at workshop </w:t>
      </w:r>
      <w:r w:rsidRPr="00510FA8">
        <w:rPr>
          <w:i/>
          <w:color w:val="000000" w:themeColor="text1"/>
          <w:lang w:val="en-US"/>
        </w:rPr>
        <w:t>The Old Javanese Ramayana: text, history and culture</w:t>
      </w:r>
      <w:r w:rsidRPr="00510FA8">
        <w:rPr>
          <w:color w:val="000000" w:themeColor="text1"/>
          <w:lang w:val="en-US"/>
        </w:rPr>
        <w:t>, Jakarta, May 2009.</w:t>
      </w:r>
      <w:r w:rsidRPr="00510FA8">
        <w:rPr>
          <w:color w:val="000000" w:themeColor="text1"/>
          <w:lang w:val="en-US"/>
        </w:rPr>
        <w:tab/>
      </w:r>
      <w:r w:rsidRPr="00510FA8">
        <w:rPr>
          <w:b/>
          <w:color w:val="000000" w:themeColor="text1"/>
          <w:lang w:val="en-US"/>
        </w:rPr>
        <w:t>photocopy</w:t>
      </w:r>
    </w:p>
    <w:p w14:paraId="4AE76553" w14:textId="77777777" w:rsidR="00BE3143" w:rsidRPr="00510FA8" w:rsidRDefault="00BE3143" w:rsidP="002A2B9A">
      <w:pPr>
        <w:pStyle w:val="HangingIndent0"/>
        <w:tabs>
          <w:tab w:val="clear" w:pos="0"/>
        </w:tabs>
        <w:ind w:hanging="360"/>
        <w:rPr>
          <w:color w:val="000000" w:themeColor="text1"/>
          <w:szCs w:val="24"/>
        </w:rPr>
      </w:pPr>
      <w:r w:rsidRPr="00510FA8">
        <w:rPr>
          <w:color w:val="000000" w:themeColor="text1"/>
          <w:szCs w:val="24"/>
        </w:rPr>
        <w:lastRenderedPageBreak/>
        <w:t xml:space="preserve">Levin, Cecelia 2011:  “The Grand Finale: the </w:t>
      </w:r>
      <w:r w:rsidRPr="00510FA8">
        <w:rPr>
          <w:i/>
          <w:color w:val="000000" w:themeColor="text1"/>
          <w:szCs w:val="24"/>
        </w:rPr>
        <w:t>Uttarakanda</w:t>
      </w:r>
      <w:r w:rsidRPr="00510FA8">
        <w:rPr>
          <w:color w:val="000000" w:themeColor="text1"/>
          <w:szCs w:val="24"/>
        </w:rPr>
        <w:t xml:space="preserve"> of the Loro Jonggrang temple complex”, in Acri, Creese and Griffiths 2011: 149-77.</w:t>
      </w:r>
      <w:r w:rsidRPr="00510FA8">
        <w:rPr>
          <w:color w:val="000000" w:themeColor="text1"/>
          <w:szCs w:val="24"/>
        </w:rPr>
        <w:tab/>
      </w:r>
      <w:r w:rsidRPr="00510FA8">
        <w:rPr>
          <w:b/>
          <w:color w:val="000000" w:themeColor="text1"/>
          <w:szCs w:val="24"/>
        </w:rPr>
        <w:t>own copy</w:t>
      </w:r>
    </w:p>
    <w:p w14:paraId="45FD6DEA" w14:textId="77777777" w:rsidR="00872251" w:rsidRPr="00510FA8" w:rsidRDefault="00872251" w:rsidP="002A2B9A">
      <w:pPr>
        <w:pStyle w:val="HangingIndent0"/>
        <w:tabs>
          <w:tab w:val="clear" w:pos="0"/>
          <w:tab w:val="clear" w:pos="2880"/>
        </w:tabs>
        <w:ind w:hanging="360"/>
        <w:rPr>
          <w:b/>
          <w:color w:val="000000" w:themeColor="text1"/>
          <w:szCs w:val="24"/>
        </w:rPr>
      </w:pPr>
      <w:r w:rsidRPr="00510FA8">
        <w:rPr>
          <w:color w:val="000000" w:themeColor="text1"/>
          <w:szCs w:val="24"/>
        </w:rPr>
        <w:t xml:space="preserve">Lulius van Goor, Maria 1922:  </w:t>
      </w:r>
      <w:r w:rsidRPr="00510FA8">
        <w:rPr>
          <w:i/>
          <w:color w:val="000000" w:themeColor="text1"/>
          <w:szCs w:val="24"/>
        </w:rPr>
        <w:t>A short guide to the ruined temples in the Prambanan Plain, the Diëng Plateau, and Gedong Sanga</w:t>
      </w:r>
      <w:r w:rsidRPr="00510FA8">
        <w:rPr>
          <w:i/>
          <w:color w:val="000000" w:themeColor="text1"/>
        </w:rPr>
        <w:t>,</w:t>
      </w:r>
      <w:r w:rsidRPr="00510FA8">
        <w:rPr>
          <w:color w:val="000000" w:themeColor="text1"/>
        </w:rPr>
        <w:t xml:space="preserve"> trans. by H.S. Banner</w:t>
      </w:r>
      <w:r w:rsidRPr="00510FA8">
        <w:rPr>
          <w:color w:val="000000" w:themeColor="text1"/>
          <w:szCs w:val="24"/>
        </w:rPr>
        <w:t xml:space="preserve"> (Weltevreden: Landsdrukkerij).</w:t>
      </w:r>
      <w:r w:rsidRPr="00510FA8">
        <w:rPr>
          <w:color w:val="000000" w:themeColor="text1"/>
          <w:szCs w:val="24"/>
        </w:rPr>
        <w:tab/>
      </w:r>
      <w:r w:rsidRPr="00510FA8">
        <w:rPr>
          <w:b/>
          <w:color w:val="000000" w:themeColor="text1"/>
          <w:szCs w:val="24"/>
        </w:rPr>
        <w:t>Sackler XW Goo</w:t>
      </w:r>
    </w:p>
    <w:p w14:paraId="2A270C9A" w14:textId="77777777" w:rsidR="00BE3143" w:rsidRPr="00510FA8" w:rsidRDefault="00BE3143" w:rsidP="002A2B9A">
      <w:pPr>
        <w:pStyle w:val="HangingIndent0"/>
        <w:tabs>
          <w:tab w:val="clear" w:pos="0"/>
        </w:tabs>
        <w:ind w:hanging="360"/>
        <w:rPr>
          <w:color w:val="000000" w:themeColor="text1"/>
          <w:szCs w:val="24"/>
        </w:rPr>
      </w:pPr>
      <w:r w:rsidRPr="00510FA8">
        <w:rPr>
          <w:color w:val="000000" w:themeColor="text1"/>
          <w:szCs w:val="24"/>
        </w:rPr>
        <w:t xml:space="preserve">Markel, Stephen 1989:  </w:t>
      </w:r>
      <w:r w:rsidRPr="00510FA8">
        <w:rPr>
          <w:rFonts w:cs="TimesNewRomanPS-BoldMT"/>
          <w:bCs/>
          <w:color w:val="000000" w:themeColor="text1"/>
          <w:szCs w:val="24"/>
          <w:lang w:bidi="en-US"/>
        </w:rPr>
        <w:t>"Where Gods and Kings Cavort: The Great Temple</w:t>
      </w:r>
      <w:r w:rsidRPr="00510FA8">
        <w:rPr>
          <w:rFonts w:cs="TimesNewRomanPSMT"/>
          <w:color w:val="000000" w:themeColor="text1"/>
          <w:szCs w:val="24"/>
          <w:lang w:bidi="en-US"/>
        </w:rPr>
        <w:t xml:space="preserve"> </w:t>
      </w:r>
      <w:r w:rsidRPr="00510FA8">
        <w:rPr>
          <w:rFonts w:cs="TimesNewRomanPS-BoldMT"/>
          <w:bCs/>
          <w:color w:val="000000" w:themeColor="text1"/>
          <w:szCs w:val="24"/>
          <w:lang w:bidi="en-US"/>
        </w:rPr>
        <w:t>Complex at Panataran",</w:t>
      </w:r>
      <w:r w:rsidRPr="00510FA8">
        <w:rPr>
          <w:rFonts w:cs="TimesNewRomanPS-BoldMT"/>
          <w:b/>
          <w:bCs/>
          <w:color w:val="000000" w:themeColor="text1"/>
          <w:szCs w:val="24"/>
          <w:lang w:bidi="en-US"/>
        </w:rPr>
        <w:t xml:space="preserve"> </w:t>
      </w:r>
      <w:r w:rsidRPr="00510FA8">
        <w:rPr>
          <w:rFonts w:cs="TimesNewRomanPSMT"/>
          <w:i/>
          <w:color w:val="000000" w:themeColor="text1"/>
          <w:szCs w:val="24"/>
          <w:lang w:bidi="en-US"/>
        </w:rPr>
        <w:t>Orientations</w:t>
      </w:r>
      <w:r w:rsidRPr="00510FA8">
        <w:rPr>
          <w:rFonts w:cs="TimesNewRomanPSMT"/>
          <w:color w:val="000000" w:themeColor="text1"/>
          <w:szCs w:val="24"/>
          <w:lang w:bidi="en-US"/>
        </w:rPr>
        <w:t xml:space="preserve"> 20.1: 61-69.</w:t>
      </w:r>
      <w:r w:rsidRPr="00510FA8">
        <w:rPr>
          <w:rFonts w:cs="TimesNewRomanPSMT"/>
          <w:color w:val="000000" w:themeColor="text1"/>
          <w:szCs w:val="24"/>
          <w:lang w:bidi="en-US"/>
        </w:rPr>
        <w:tab/>
      </w:r>
      <w:r w:rsidRPr="00510FA8">
        <w:rPr>
          <w:b/>
          <w:color w:val="000000" w:themeColor="text1"/>
          <w:szCs w:val="24"/>
        </w:rPr>
        <w:t>download</w:t>
      </w:r>
    </w:p>
    <w:p w14:paraId="371B4C8F" w14:textId="2C0F7C6A" w:rsidR="00BE3143" w:rsidRPr="00510FA8" w:rsidRDefault="00BE3143" w:rsidP="002A2B9A">
      <w:pPr>
        <w:pStyle w:val="HangingIndent0"/>
        <w:tabs>
          <w:tab w:val="clear" w:pos="0"/>
          <w:tab w:val="clear" w:pos="2880"/>
        </w:tabs>
        <w:ind w:hanging="360"/>
        <w:rPr>
          <w:b/>
          <w:color w:val="000000" w:themeColor="text1"/>
          <w:szCs w:val="24"/>
        </w:rPr>
      </w:pPr>
      <w:r w:rsidRPr="00510FA8">
        <w:rPr>
          <w:color w:val="000000" w:themeColor="text1"/>
          <w:szCs w:val="24"/>
        </w:rPr>
        <w:t xml:space="preserve">Moertjipto et al. 1991:  </w:t>
      </w:r>
      <w:r w:rsidRPr="00510FA8">
        <w:rPr>
          <w:i/>
          <w:color w:val="000000" w:themeColor="text1"/>
          <w:szCs w:val="24"/>
        </w:rPr>
        <w:t>The Ramayana Reliefs of Prambanan</w:t>
      </w:r>
      <w:r w:rsidRPr="00510FA8">
        <w:rPr>
          <w:color w:val="000000" w:themeColor="text1"/>
          <w:szCs w:val="24"/>
        </w:rPr>
        <w:t xml:space="preserve"> (Yogyakarta: Penerbit Kanisius). [89 pp.]</w:t>
      </w:r>
      <w:r w:rsidRPr="00510FA8">
        <w:rPr>
          <w:color w:val="000000" w:themeColor="text1"/>
          <w:szCs w:val="24"/>
        </w:rPr>
        <w:tab/>
      </w:r>
      <w:r w:rsidRPr="00510FA8">
        <w:rPr>
          <w:b/>
          <w:color w:val="000000" w:themeColor="text1"/>
          <w:szCs w:val="24"/>
        </w:rPr>
        <w:t>own copy, from Roy Jordaan</w:t>
      </w:r>
    </w:p>
    <w:p w14:paraId="6924BB3B" w14:textId="0E64B446" w:rsidR="00A14745" w:rsidRPr="00510FA8" w:rsidRDefault="00A14745" w:rsidP="002A2B9A">
      <w:pPr>
        <w:pStyle w:val="HangingIndent0"/>
        <w:tabs>
          <w:tab w:val="clear" w:pos="0"/>
          <w:tab w:val="clear" w:pos="2880"/>
        </w:tabs>
        <w:ind w:hanging="360"/>
        <w:rPr>
          <w:color w:val="000000" w:themeColor="text1"/>
          <w:szCs w:val="24"/>
        </w:rPr>
      </w:pPr>
      <w:r w:rsidRPr="00510FA8">
        <w:rPr>
          <w:rFonts w:eastAsia="Arial Unicode MS" w:cs="Arial Unicode MS"/>
          <w:color w:val="000000" w:themeColor="text1"/>
        </w:rPr>
        <w:t xml:space="preserve">Ong, Natalie S. 2013:  “The creative sculptural process as evidenced in the Rāmāyaṇa reliefs of Candi Loro Jonggrang, Prambanan, Central Java”, in </w:t>
      </w:r>
      <w:r w:rsidRPr="00510FA8">
        <w:rPr>
          <w:rFonts w:eastAsia="Arial Unicode MS" w:cs="Arial Unicode MS"/>
          <w:i/>
          <w:color w:val="000000" w:themeColor="text1"/>
        </w:rPr>
        <w:t>Materializing Southeast Asia's Past: Selected Papers from the 12th International Conference of the European Association of Southeast Asian Archaeologists</w:t>
      </w:r>
      <w:r w:rsidRPr="00510FA8">
        <w:rPr>
          <w:rFonts w:eastAsia="Arial Unicode MS" w:cs="Arial Unicode MS"/>
          <w:color w:val="000000" w:themeColor="text1"/>
        </w:rPr>
        <w:t xml:space="preserve">, 2 vols (Singapore: NUS Press) II, 196-204. </w:t>
      </w:r>
      <w:r w:rsidRPr="00510FA8">
        <w:rPr>
          <w:rFonts w:eastAsia="Arial Unicode MS" w:cs="Arial Unicode MS"/>
          <w:color w:val="000000" w:themeColor="text1"/>
        </w:rPr>
        <w:tab/>
      </w:r>
      <w:r w:rsidRPr="00510FA8">
        <w:rPr>
          <w:rFonts w:eastAsia="Arial Unicode MS" w:cs="Arial Unicode MS"/>
          <w:b/>
          <w:color w:val="000000" w:themeColor="text1"/>
        </w:rPr>
        <w:t>download</w:t>
      </w:r>
    </w:p>
    <w:p w14:paraId="29DF2EA5" w14:textId="7CECE647" w:rsidR="00BE3143" w:rsidRDefault="00BE3143" w:rsidP="004D17FF">
      <w:pPr>
        <w:pStyle w:val="HangingIndent0"/>
        <w:tabs>
          <w:tab w:val="clear" w:pos="0"/>
          <w:tab w:val="clear" w:pos="2880"/>
        </w:tabs>
        <w:ind w:hanging="360"/>
        <w:rPr>
          <w:b/>
          <w:color w:val="000000" w:themeColor="text1"/>
          <w:szCs w:val="24"/>
        </w:rPr>
      </w:pPr>
      <w:r w:rsidRPr="00510FA8">
        <w:rPr>
          <w:color w:val="000000" w:themeColor="text1"/>
          <w:szCs w:val="24"/>
        </w:rPr>
        <w:t xml:space="preserve">Ramseyer, Urs 1977:  </w:t>
      </w:r>
      <w:r w:rsidRPr="00510FA8">
        <w:rPr>
          <w:i/>
          <w:color w:val="000000" w:themeColor="text1"/>
          <w:szCs w:val="24"/>
        </w:rPr>
        <w:t>The art and culture of Bali</w:t>
      </w:r>
      <w:r w:rsidRPr="00510FA8">
        <w:rPr>
          <w:color w:val="000000" w:themeColor="text1"/>
          <w:szCs w:val="24"/>
        </w:rPr>
        <w:t xml:space="preserve"> (Oxford: OUP).</w:t>
      </w:r>
      <w:r w:rsidRPr="00510FA8">
        <w:rPr>
          <w:color w:val="000000" w:themeColor="text1"/>
          <w:szCs w:val="24"/>
        </w:rPr>
        <w:tab/>
      </w:r>
      <w:r w:rsidRPr="00510FA8">
        <w:rPr>
          <w:b/>
          <w:color w:val="000000" w:themeColor="text1"/>
          <w:szCs w:val="24"/>
        </w:rPr>
        <w:t>[see below; nothing more]</w:t>
      </w:r>
    </w:p>
    <w:p w14:paraId="274B2E40" w14:textId="0A3A1BDA" w:rsidR="005C1147" w:rsidRPr="00510FA8" w:rsidRDefault="005C1147" w:rsidP="004D17FF">
      <w:pPr>
        <w:pStyle w:val="HangingIndent0"/>
        <w:tabs>
          <w:tab w:val="clear" w:pos="0"/>
          <w:tab w:val="clear" w:pos="2880"/>
        </w:tabs>
        <w:ind w:hanging="360"/>
        <w:rPr>
          <w:color w:val="000000" w:themeColor="text1"/>
          <w:szCs w:val="24"/>
        </w:rPr>
      </w:pPr>
      <w:r>
        <w:rPr>
          <w:rFonts w:eastAsia="Gentium Basic" w:cs="Gentium Basic"/>
          <w:color w:val="000000" w:themeColor="text1"/>
        </w:rPr>
        <w:t xml:space="preserve">Restiyadi, Andri 2020:  “The reliefs of </w:t>
      </w:r>
      <w:r>
        <w:rPr>
          <w:rFonts w:eastAsia="Gentium Basic" w:cs="Gentium Basic"/>
          <w:i/>
          <w:color w:val="000000" w:themeColor="text1"/>
        </w:rPr>
        <w:t>Rāmāyaṇa</w:t>
      </w:r>
      <w:r>
        <w:rPr>
          <w:rFonts w:eastAsia="Gentium Basic" w:cs="Gentium Basic"/>
          <w:color w:val="000000" w:themeColor="text1"/>
        </w:rPr>
        <w:t xml:space="preserve"> and </w:t>
      </w:r>
      <w:r>
        <w:rPr>
          <w:rFonts w:eastAsia="Gentium Basic" w:cs="Gentium Basic"/>
          <w:i/>
          <w:color w:val="000000" w:themeColor="text1"/>
        </w:rPr>
        <w:t>Kṛṣṇa</w:t>
      </w:r>
      <w:r>
        <w:rPr>
          <w:rFonts w:eastAsia="Gentium Basic" w:cs="Gentium Basic"/>
          <w:color w:val="000000" w:themeColor="text1"/>
        </w:rPr>
        <w:t xml:space="preserve"> stories at Lara Jonggrang temple and reign shift of the ancient Mataram in 9</w:t>
      </w:r>
      <w:r>
        <w:rPr>
          <w:rFonts w:eastAsia="Gentium Basic" w:cs="Gentium Basic"/>
          <w:color w:val="000000" w:themeColor="text1"/>
          <w:vertAlign w:val="superscript"/>
        </w:rPr>
        <w:t>th</w:t>
      </w:r>
      <w:r>
        <w:rPr>
          <w:rFonts w:eastAsia="Gentium Basic" w:cs="Gentium Basic"/>
          <w:color w:val="000000" w:themeColor="text1"/>
        </w:rPr>
        <w:t xml:space="preserve"> century AD”, </w:t>
      </w:r>
      <w:r>
        <w:rPr>
          <w:rFonts w:eastAsia="Gentium Basic" w:cs="Gentium Basic"/>
          <w:i/>
          <w:color w:val="000000" w:themeColor="text1"/>
        </w:rPr>
        <w:t>Berkala Arkeologi</w:t>
      </w:r>
      <w:r>
        <w:rPr>
          <w:rFonts w:eastAsia="Gentium Basic" w:cs="Gentium Basic"/>
          <w:color w:val="000000" w:themeColor="text1"/>
        </w:rPr>
        <w:t xml:space="preserve"> 40.1: 47-64.</w:t>
      </w:r>
      <w:r>
        <w:rPr>
          <w:rFonts w:eastAsia="Gentium Basic" w:cs="Gentium Basic"/>
          <w:color w:val="000000" w:themeColor="text1"/>
        </w:rPr>
        <w:tab/>
      </w:r>
      <w:r>
        <w:rPr>
          <w:rFonts w:eastAsia="Gentium Basic" w:cs="Gentium Basic"/>
          <w:b/>
          <w:color w:val="000000" w:themeColor="text1"/>
        </w:rPr>
        <w:t>download</w:t>
      </w:r>
    </w:p>
    <w:p w14:paraId="720D4C07" w14:textId="4F87383A" w:rsidR="00BE3143" w:rsidRPr="00510FA8" w:rsidRDefault="00BE3143" w:rsidP="002A2B9A">
      <w:pPr>
        <w:pStyle w:val="HangingIndent0"/>
        <w:tabs>
          <w:tab w:val="clear" w:pos="0"/>
          <w:tab w:val="clear" w:pos="2880"/>
        </w:tabs>
        <w:ind w:hanging="360"/>
        <w:rPr>
          <w:color w:val="000000" w:themeColor="text1"/>
          <w:szCs w:val="24"/>
        </w:rPr>
      </w:pPr>
      <w:r w:rsidRPr="00510FA8">
        <w:rPr>
          <w:color w:val="000000" w:themeColor="text1"/>
          <w:szCs w:val="24"/>
        </w:rPr>
        <w:t xml:space="preserve">Saran, Malini and Vinod C. Khanna 2004:  </w:t>
      </w:r>
      <w:r w:rsidRPr="00510FA8">
        <w:rPr>
          <w:i/>
          <w:color w:val="000000" w:themeColor="text1"/>
          <w:szCs w:val="24"/>
        </w:rPr>
        <w:t>The Ramayana in Indonesia</w:t>
      </w:r>
      <w:r w:rsidRPr="00510FA8">
        <w:rPr>
          <w:color w:val="000000" w:themeColor="text1"/>
          <w:szCs w:val="24"/>
        </w:rPr>
        <w:t xml:space="preserve"> (New Delhi: Ravi Dayal). </w:t>
      </w:r>
      <w:r w:rsidR="00FC79FB" w:rsidRPr="00510FA8">
        <w:rPr>
          <w:color w:val="000000" w:themeColor="text1"/>
          <w:szCs w:val="24"/>
        </w:rPr>
        <w:t>review by Tom Hunter (</w:t>
      </w:r>
      <w:r w:rsidR="00FC79FB" w:rsidRPr="00510FA8">
        <w:rPr>
          <w:i/>
          <w:color w:val="000000" w:themeColor="text1"/>
          <w:szCs w:val="24"/>
        </w:rPr>
        <w:t>Asian Theatre Journal</w:t>
      </w:r>
      <w:r w:rsidR="00FC79FB" w:rsidRPr="00510FA8">
        <w:rPr>
          <w:color w:val="000000" w:themeColor="text1"/>
          <w:szCs w:val="24"/>
        </w:rPr>
        <w:t xml:space="preserve"> 22 (2005): 161-63; </w:t>
      </w:r>
      <w:r w:rsidR="00FC79FB" w:rsidRPr="00510FA8">
        <w:rPr>
          <w:b/>
          <w:color w:val="000000" w:themeColor="text1"/>
          <w:szCs w:val="24"/>
        </w:rPr>
        <w:t>printout</w:t>
      </w:r>
      <w:r w:rsidR="00FC79FB" w:rsidRPr="00510FA8">
        <w:rPr>
          <w:color w:val="000000" w:themeColor="text1"/>
          <w:spacing w:val="-4"/>
          <w:szCs w:val="24"/>
        </w:rPr>
        <w:t>)</w:t>
      </w:r>
      <w:r w:rsidRPr="00510FA8">
        <w:rPr>
          <w:color w:val="000000" w:themeColor="text1"/>
          <w:szCs w:val="24"/>
        </w:rPr>
        <w:tab/>
      </w:r>
      <w:r w:rsidRPr="00510FA8">
        <w:rPr>
          <w:b/>
          <w:color w:val="000000" w:themeColor="text1"/>
          <w:szCs w:val="24"/>
        </w:rPr>
        <w:t>own copy</w:t>
      </w:r>
    </w:p>
    <w:p w14:paraId="032A8B74" w14:textId="77777777" w:rsidR="00BE3143" w:rsidRPr="00510FA8" w:rsidRDefault="00BE3143" w:rsidP="002A2B9A">
      <w:pPr>
        <w:pStyle w:val="HangingIndent0"/>
        <w:tabs>
          <w:tab w:val="clear" w:pos="0"/>
          <w:tab w:val="clear" w:pos="2880"/>
        </w:tabs>
        <w:ind w:hanging="360"/>
        <w:rPr>
          <w:color w:val="000000" w:themeColor="text1"/>
          <w:szCs w:val="24"/>
        </w:rPr>
      </w:pPr>
      <w:r w:rsidRPr="00510FA8">
        <w:rPr>
          <w:color w:val="000000" w:themeColor="text1"/>
          <w:szCs w:val="24"/>
        </w:rPr>
        <w:t xml:space="preserve">Sedyawati, Edi 1993:  “The dramatic principles of Javanese narrative temple reliefs”, in </w:t>
      </w:r>
      <w:r w:rsidRPr="00510FA8">
        <w:rPr>
          <w:i/>
          <w:color w:val="000000" w:themeColor="text1"/>
          <w:szCs w:val="24"/>
        </w:rPr>
        <w:t>Performance in Java and Bali,</w:t>
      </w:r>
      <w:r w:rsidRPr="00510FA8">
        <w:rPr>
          <w:color w:val="000000" w:themeColor="text1"/>
          <w:szCs w:val="24"/>
        </w:rPr>
        <w:t xml:space="preserve"> ed. By Bernard Arps (London: SOAS): 174-85.</w:t>
      </w:r>
      <w:r w:rsidRPr="00510FA8">
        <w:rPr>
          <w:color w:val="000000" w:themeColor="text1"/>
          <w:szCs w:val="24"/>
        </w:rPr>
        <w:tab/>
      </w:r>
      <w:r w:rsidRPr="00510FA8">
        <w:rPr>
          <w:b/>
          <w:color w:val="000000" w:themeColor="text1"/>
          <w:spacing w:val="-10"/>
          <w:szCs w:val="24"/>
        </w:rPr>
        <w:t>photocopy</w:t>
      </w:r>
    </w:p>
    <w:p w14:paraId="12348BA1" w14:textId="656AA7B5" w:rsidR="00BE3143" w:rsidRPr="00510FA8" w:rsidRDefault="00BE3143" w:rsidP="002A2B9A">
      <w:pPr>
        <w:pStyle w:val="HangingIndent0"/>
        <w:tabs>
          <w:tab w:val="clear" w:pos="2880"/>
        </w:tabs>
        <w:ind w:hanging="360"/>
        <w:rPr>
          <w:color w:val="000000" w:themeColor="text1"/>
        </w:rPr>
      </w:pPr>
      <w:r w:rsidRPr="00510FA8">
        <w:rPr>
          <w:color w:val="000000" w:themeColor="text1"/>
        </w:rPr>
        <w:t>Stutterheim, W.F. 1925:  Rāma-Legenden und Rāma-Reliefs in Indonesien, 2 vols (München: Georg Müller).</w:t>
      </w:r>
      <w:r w:rsidR="00B057DF" w:rsidRPr="00510FA8">
        <w:rPr>
          <w:color w:val="000000" w:themeColor="text1"/>
        </w:rPr>
        <w:t xml:space="preserve">   </w:t>
      </w:r>
      <w:r w:rsidR="00B057DF" w:rsidRPr="00510FA8">
        <w:rPr>
          <w:rFonts w:eastAsia="Gentium Basic" w:cs="Gentium Basic"/>
          <w:color w:val="000000" w:themeColor="text1"/>
          <w:szCs w:val="24"/>
        </w:rPr>
        <w:t xml:space="preserve">[Eng. trans. </w:t>
      </w:r>
      <w:r w:rsidR="00B057DF" w:rsidRPr="00510FA8">
        <w:rPr>
          <w:rFonts w:eastAsia="Gentium Basic" w:cs="Gentium Basic"/>
          <w:i/>
          <w:color w:val="000000" w:themeColor="text1"/>
          <w:szCs w:val="24"/>
        </w:rPr>
        <w:t>Rāma-legends and Rāma-reliefs in Indonesia,</w:t>
      </w:r>
      <w:r w:rsidR="00B057DF" w:rsidRPr="00510FA8">
        <w:rPr>
          <w:rFonts w:eastAsia="Gentium Basic" w:cs="Gentium Basic"/>
          <w:color w:val="000000" w:themeColor="text1"/>
          <w:szCs w:val="24"/>
        </w:rPr>
        <w:t xml:space="preserve"> trans. by C.D. Paliwal and R.P. Jain (New Delhi: IGNCA and Abhinav. 1989) in BL, SOAS, V&amp;A]</w:t>
      </w:r>
      <w:r w:rsidRPr="00510FA8">
        <w:rPr>
          <w:b/>
          <w:color w:val="000000" w:themeColor="text1"/>
        </w:rPr>
        <w:br/>
        <w:t>[</w:t>
      </w:r>
      <w:r w:rsidRPr="00510FA8">
        <w:rPr>
          <w:color w:val="000000" w:themeColor="text1"/>
        </w:rPr>
        <w:t>I Plates; II Discussion. Plates 1-87 include dispersed panels later replaced on Brahmā temple; reproductions are far clearer than any others we have.]</w:t>
      </w:r>
      <w:r w:rsidR="002A2B9A" w:rsidRPr="00510FA8">
        <w:rPr>
          <w:color w:val="000000" w:themeColor="text1"/>
        </w:rPr>
        <w:tab/>
      </w:r>
      <w:r w:rsidR="002A2B9A" w:rsidRPr="00510FA8">
        <w:rPr>
          <w:b/>
          <w:color w:val="000000" w:themeColor="text1"/>
        </w:rPr>
        <w:t>Ind. Inst. 20 F 80</w:t>
      </w:r>
    </w:p>
    <w:p w14:paraId="04DD5298" w14:textId="77777777" w:rsidR="00BE3143" w:rsidRPr="00510FA8" w:rsidRDefault="00BE3143" w:rsidP="002A2B9A">
      <w:pPr>
        <w:pStyle w:val="HangingIndent0"/>
        <w:tabs>
          <w:tab w:val="clear" w:pos="0"/>
          <w:tab w:val="clear" w:pos="2880"/>
        </w:tabs>
        <w:ind w:hanging="360"/>
        <w:rPr>
          <w:color w:val="000000" w:themeColor="text1"/>
          <w:szCs w:val="24"/>
        </w:rPr>
      </w:pPr>
      <w:r w:rsidRPr="00510FA8">
        <w:rPr>
          <w:color w:val="000000" w:themeColor="text1"/>
          <w:szCs w:val="24"/>
        </w:rPr>
        <w:t xml:space="preserve">Stutterheim, W.F. 1936:  “The exploration of Mount Penanggunan, Eastern Java”, </w:t>
      </w:r>
      <w:r w:rsidRPr="00510FA8">
        <w:rPr>
          <w:i/>
          <w:color w:val="000000" w:themeColor="text1"/>
          <w:szCs w:val="24"/>
        </w:rPr>
        <w:t>Annual Bibliography of Indian Archaeology</w:t>
      </w:r>
      <w:r w:rsidRPr="00510FA8">
        <w:rPr>
          <w:color w:val="000000" w:themeColor="text1"/>
          <w:szCs w:val="24"/>
        </w:rPr>
        <w:t xml:space="preserve"> [Kern Institute, Leiden] 11: 25-30. </w:t>
      </w:r>
      <w:r w:rsidRPr="00510FA8">
        <w:rPr>
          <w:color w:val="000000" w:themeColor="text1"/>
          <w:szCs w:val="24"/>
        </w:rPr>
        <w:tab/>
      </w:r>
      <w:r w:rsidRPr="00510FA8">
        <w:rPr>
          <w:b/>
          <w:color w:val="000000" w:themeColor="text1"/>
          <w:szCs w:val="24"/>
        </w:rPr>
        <w:t>Sackler Y 23</w:t>
      </w:r>
    </w:p>
    <w:p w14:paraId="39B6570D" w14:textId="77777777" w:rsidR="00BE3143" w:rsidRPr="00510FA8" w:rsidRDefault="00BE3143" w:rsidP="002A2B9A">
      <w:pPr>
        <w:pStyle w:val="HangingIndent0"/>
        <w:tabs>
          <w:tab w:val="clear" w:pos="0"/>
          <w:tab w:val="clear" w:pos="2880"/>
        </w:tabs>
        <w:ind w:hanging="360"/>
        <w:rPr>
          <w:color w:val="000000" w:themeColor="text1"/>
          <w:szCs w:val="24"/>
        </w:rPr>
      </w:pPr>
      <w:r w:rsidRPr="00510FA8">
        <w:rPr>
          <w:color w:val="000000" w:themeColor="text1"/>
          <w:szCs w:val="24"/>
        </w:rPr>
        <w:t xml:space="preserve">Suryanarayan, V. 2008:  “Influence of Ramayana in Indonesion Art”, </w:t>
      </w:r>
      <w:r w:rsidRPr="00510FA8">
        <w:rPr>
          <w:i/>
          <w:color w:val="000000" w:themeColor="text1"/>
          <w:szCs w:val="24"/>
        </w:rPr>
        <w:t>Area Studies</w:t>
      </w:r>
      <w:r w:rsidRPr="00510FA8">
        <w:rPr>
          <w:color w:val="000000" w:themeColor="text1"/>
          <w:szCs w:val="24"/>
        </w:rPr>
        <w:t xml:space="preserve"> (Tirupati) 2.1: 1-7.   [</w:t>
      </w:r>
      <w:r w:rsidRPr="00510FA8">
        <w:rPr>
          <w:i/>
          <w:color w:val="000000" w:themeColor="text1"/>
          <w:szCs w:val="24"/>
        </w:rPr>
        <w:t>mostly very general, but lists Prambanan relief subjects</w:t>
      </w:r>
      <w:r w:rsidRPr="00510FA8">
        <w:rPr>
          <w:color w:val="000000" w:themeColor="text1"/>
          <w:szCs w:val="24"/>
        </w:rPr>
        <w:t>]</w:t>
      </w:r>
      <w:r w:rsidRPr="00510FA8">
        <w:rPr>
          <w:color w:val="000000" w:themeColor="text1"/>
          <w:szCs w:val="24"/>
        </w:rPr>
        <w:tab/>
      </w:r>
      <w:r w:rsidRPr="00510FA8">
        <w:rPr>
          <w:b/>
          <w:color w:val="000000" w:themeColor="text1"/>
          <w:szCs w:val="24"/>
        </w:rPr>
        <w:t>download</w:t>
      </w:r>
    </w:p>
    <w:p w14:paraId="233672A7" w14:textId="77777777" w:rsidR="00BE3143" w:rsidRPr="00510FA8" w:rsidRDefault="00BE3143" w:rsidP="002A2B9A">
      <w:pPr>
        <w:pStyle w:val="HangingIndent0"/>
        <w:tabs>
          <w:tab w:val="clear" w:pos="0"/>
          <w:tab w:val="clear" w:pos="2880"/>
        </w:tabs>
        <w:ind w:hanging="360"/>
        <w:rPr>
          <w:color w:val="000000" w:themeColor="text1"/>
          <w:szCs w:val="24"/>
        </w:rPr>
      </w:pPr>
      <w:r w:rsidRPr="00510FA8">
        <w:rPr>
          <w:color w:val="000000" w:themeColor="text1"/>
          <w:szCs w:val="24"/>
        </w:rPr>
        <w:t xml:space="preserve">Totton, Mary-Louise 2003:  “Narrating animals on the screen of the world”, </w:t>
      </w:r>
      <w:r w:rsidRPr="00510FA8">
        <w:rPr>
          <w:i/>
          <w:color w:val="000000" w:themeColor="text1"/>
          <w:szCs w:val="24"/>
        </w:rPr>
        <w:t>Art Bulletin</w:t>
      </w:r>
      <w:r w:rsidRPr="00510FA8">
        <w:rPr>
          <w:color w:val="000000" w:themeColor="text1"/>
          <w:szCs w:val="24"/>
        </w:rPr>
        <w:t xml:space="preserve"> 85.1: 6-24.</w:t>
      </w:r>
      <w:r w:rsidRPr="00510FA8">
        <w:rPr>
          <w:color w:val="000000" w:themeColor="text1"/>
          <w:szCs w:val="24"/>
        </w:rPr>
        <w:tab/>
      </w:r>
      <w:r w:rsidRPr="00510FA8">
        <w:rPr>
          <w:b/>
          <w:color w:val="000000" w:themeColor="text1"/>
          <w:szCs w:val="24"/>
        </w:rPr>
        <w:t>download; checked (irrelevant)</w:t>
      </w:r>
    </w:p>
    <w:p w14:paraId="35C3B392" w14:textId="061D19CB" w:rsidR="002B0B74" w:rsidRPr="00510FA8" w:rsidRDefault="002B0B74" w:rsidP="002A2B9A">
      <w:pPr>
        <w:pStyle w:val="HangingIndent0"/>
        <w:tabs>
          <w:tab w:val="clear" w:pos="0"/>
          <w:tab w:val="clear" w:pos="2880"/>
        </w:tabs>
        <w:ind w:hanging="360"/>
        <w:rPr>
          <w:b/>
          <w:color w:val="000000" w:themeColor="text1"/>
          <w:szCs w:val="24"/>
        </w:rPr>
      </w:pPr>
      <w:r w:rsidRPr="00510FA8">
        <w:rPr>
          <w:color w:val="000000" w:themeColor="text1"/>
          <w:szCs w:val="24"/>
        </w:rPr>
        <w:t xml:space="preserve">Totton, Mary-Louise 2011:  “The Pangolin: a multivalent memento in Indonesian art”, </w:t>
      </w:r>
      <w:r w:rsidRPr="00510FA8">
        <w:rPr>
          <w:i/>
          <w:color w:val="000000" w:themeColor="text1"/>
          <w:szCs w:val="24"/>
        </w:rPr>
        <w:t>Indonesia and the Malay World</w:t>
      </w:r>
      <w:r w:rsidRPr="00510FA8">
        <w:rPr>
          <w:color w:val="000000" w:themeColor="text1"/>
          <w:szCs w:val="24"/>
        </w:rPr>
        <w:t xml:space="preserve"> 39.113: 7-28.</w:t>
      </w:r>
      <w:r w:rsidRPr="00510FA8">
        <w:rPr>
          <w:color w:val="000000" w:themeColor="text1"/>
          <w:szCs w:val="24"/>
        </w:rPr>
        <w:tab/>
      </w:r>
      <w:r w:rsidRPr="00510FA8">
        <w:rPr>
          <w:b/>
          <w:color w:val="000000" w:themeColor="text1"/>
          <w:szCs w:val="24"/>
        </w:rPr>
        <w:t>download</w:t>
      </w:r>
    </w:p>
    <w:p w14:paraId="7AD93DD7" w14:textId="77777777" w:rsidR="00BE3143" w:rsidRPr="00510FA8" w:rsidRDefault="00BE3143" w:rsidP="002A2B9A">
      <w:pPr>
        <w:pStyle w:val="HangingIndent0"/>
        <w:tabs>
          <w:tab w:val="clear" w:pos="0"/>
          <w:tab w:val="clear" w:pos="2880"/>
        </w:tabs>
        <w:ind w:hanging="360"/>
        <w:rPr>
          <w:color w:val="000000" w:themeColor="text1"/>
          <w:szCs w:val="24"/>
        </w:rPr>
      </w:pPr>
      <w:r w:rsidRPr="00510FA8">
        <w:rPr>
          <w:color w:val="000000" w:themeColor="text1"/>
          <w:szCs w:val="24"/>
        </w:rPr>
        <w:t xml:space="preserve">Totton, Mary-Louise 2013:  “Narrative place and network thinking: the </w:t>
      </w:r>
      <w:r w:rsidRPr="00510FA8">
        <w:rPr>
          <w:i/>
          <w:color w:val="000000" w:themeColor="text1"/>
          <w:szCs w:val="24"/>
        </w:rPr>
        <w:t>Ramayana</w:t>
      </w:r>
      <w:r w:rsidRPr="00510FA8">
        <w:rPr>
          <w:color w:val="000000" w:themeColor="text1"/>
          <w:szCs w:val="24"/>
        </w:rPr>
        <w:t xml:space="preserve"> and </w:t>
      </w:r>
      <w:r w:rsidRPr="00510FA8">
        <w:rPr>
          <w:i/>
          <w:color w:val="000000" w:themeColor="text1"/>
          <w:szCs w:val="24"/>
        </w:rPr>
        <w:t>Kresnayana</w:t>
      </w:r>
      <w:r w:rsidRPr="00510FA8">
        <w:rPr>
          <w:color w:val="000000" w:themeColor="text1"/>
          <w:szCs w:val="24"/>
        </w:rPr>
        <w:t xml:space="preserve"> in early Java”,  in </w:t>
      </w:r>
      <w:r w:rsidRPr="00510FA8">
        <w:rPr>
          <w:i/>
          <w:color w:val="000000" w:themeColor="text1"/>
          <w:szCs w:val="24"/>
        </w:rPr>
        <w:t>Rethinking Visual Narratives from Asia: intercultural and comparative perspectives,</w:t>
      </w:r>
      <w:r w:rsidRPr="00510FA8">
        <w:rPr>
          <w:color w:val="000000" w:themeColor="text1"/>
          <w:szCs w:val="24"/>
        </w:rPr>
        <w:t xml:space="preserve"> ed. Alexandra Green (Hong Kong: Hong Kong University Press): 141-57.</w:t>
      </w:r>
      <w:r w:rsidRPr="00510FA8">
        <w:rPr>
          <w:color w:val="000000" w:themeColor="text1"/>
          <w:szCs w:val="24"/>
        </w:rPr>
        <w:tab/>
      </w:r>
      <w:r w:rsidRPr="00510FA8">
        <w:rPr>
          <w:b/>
          <w:color w:val="000000" w:themeColor="text1"/>
          <w:szCs w:val="24"/>
        </w:rPr>
        <w:t>SOAS FB /756091 (checked)</w:t>
      </w:r>
    </w:p>
    <w:p w14:paraId="7B2664C0" w14:textId="41EB8E86" w:rsidR="00BE3143" w:rsidRPr="00510FA8" w:rsidRDefault="00BE3143" w:rsidP="002A2B9A">
      <w:pPr>
        <w:pStyle w:val="HangingIndent0"/>
        <w:tabs>
          <w:tab w:val="clear" w:pos="0"/>
          <w:tab w:val="clear" w:pos="2880"/>
        </w:tabs>
        <w:ind w:hanging="360"/>
        <w:rPr>
          <w:b/>
          <w:color w:val="000000" w:themeColor="text1"/>
          <w:szCs w:val="24"/>
        </w:rPr>
      </w:pPr>
      <w:r w:rsidRPr="00510FA8">
        <w:rPr>
          <w:color w:val="000000" w:themeColor="text1"/>
          <w:szCs w:val="24"/>
        </w:rPr>
        <w:t xml:space="preserve">Vogel, J.Ph. 1921:  “Het eerste Rāma relief van Prambanan”, </w:t>
      </w:r>
      <w:r w:rsidRPr="00510FA8">
        <w:rPr>
          <w:i/>
          <w:color w:val="000000" w:themeColor="text1"/>
          <w:szCs w:val="24"/>
        </w:rPr>
        <w:t>BKI</w:t>
      </w:r>
      <w:r w:rsidRPr="00510FA8">
        <w:rPr>
          <w:color w:val="000000" w:themeColor="text1"/>
          <w:szCs w:val="24"/>
        </w:rPr>
        <w:t xml:space="preserve"> 77: 202-15 [trans. By Ria van Yperen, “The first Prambanan Rāma relief”, in Jordaan 1996: 135-46].</w:t>
      </w:r>
      <w:r w:rsidRPr="00510FA8">
        <w:rPr>
          <w:color w:val="000000" w:themeColor="text1"/>
          <w:szCs w:val="24"/>
        </w:rPr>
        <w:tab/>
      </w:r>
      <w:r w:rsidRPr="00510FA8">
        <w:rPr>
          <w:b/>
          <w:color w:val="000000" w:themeColor="text1"/>
          <w:szCs w:val="24"/>
        </w:rPr>
        <w:t>photocopy</w:t>
      </w:r>
    </w:p>
    <w:p w14:paraId="04C77C21" w14:textId="4891E486" w:rsidR="007E2B22" w:rsidRPr="00510FA8" w:rsidRDefault="007E2B22" w:rsidP="002A2B9A">
      <w:pPr>
        <w:pStyle w:val="HangingIndent0"/>
        <w:tabs>
          <w:tab w:val="clear" w:pos="0"/>
          <w:tab w:val="clear" w:pos="2880"/>
        </w:tabs>
        <w:ind w:hanging="360"/>
        <w:rPr>
          <w:color w:val="000000" w:themeColor="text1"/>
          <w:szCs w:val="24"/>
        </w:rPr>
      </w:pPr>
      <w:r w:rsidRPr="00510FA8">
        <w:rPr>
          <w:color w:val="000000" w:themeColor="text1"/>
        </w:rPr>
        <w:t xml:space="preserve">Worsley, Peter 1986:   “Narrative bas-reliefs at Candi Surawana”, in </w:t>
      </w:r>
      <w:r w:rsidRPr="00510FA8">
        <w:rPr>
          <w:i/>
          <w:color w:val="000000" w:themeColor="text1"/>
        </w:rPr>
        <w:t>Southeast Asia in the 9th to 14th centuries,</w:t>
      </w:r>
      <w:r w:rsidRPr="00510FA8">
        <w:rPr>
          <w:color w:val="000000" w:themeColor="text1"/>
        </w:rPr>
        <w:t xml:space="preserve"> ed. by David G. Marr and</w:t>
      </w:r>
      <w:r w:rsidRPr="00510FA8">
        <w:rPr>
          <w:rFonts w:cs="Arial"/>
          <w:color w:val="000000" w:themeColor="text1"/>
          <w:shd w:val="clear" w:color="auto" w:fill="FFFFFF"/>
        </w:rPr>
        <w:t> A.C. Milne (Singapore: Institute of Southeast Asian Studies): 335-66.</w:t>
      </w:r>
      <w:r w:rsidRPr="00510FA8">
        <w:rPr>
          <w:rFonts w:cs="Arial"/>
          <w:color w:val="000000" w:themeColor="text1"/>
          <w:shd w:val="clear" w:color="auto" w:fill="FFFFFF"/>
        </w:rPr>
        <w:tab/>
      </w:r>
      <w:r w:rsidR="00D6189E" w:rsidRPr="00510FA8">
        <w:rPr>
          <w:rFonts w:cs="Arial"/>
          <w:b/>
          <w:color w:val="000000" w:themeColor="text1"/>
          <w:shd w:val="clear" w:color="auto" w:fill="FFFFFF"/>
        </w:rPr>
        <w:t>download</w:t>
      </w:r>
    </w:p>
    <w:p w14:paraId="0AF41F80" w14:textId="1D3A20B2" w:rsidR="00BE3143" w:rsidRPr="00510FA8" w:rsidRDefault="00BE3143" w:rsidP="002A2B9A">
      <w:pPr>
        <w:spacing w:after="60"/>
        <w:rPr>
          <w:rFonts w:eastAsia="Gentium Basic" w:cs="Gentium Basic"/>
          <w:color w:val="000000" w:themeColor="text1"/>
        </w:rPr>
      </w:pPr>
      <w:r w:rsidRPr="00510FA8">
        <w:rPr>
          <w:color w:val="000000" w:themeColor="text1"/>
        </w:rPr>
        <w:t xml:space="preserve">Worsley, P. 2006:  “Cosmopolitan vernacular culture and illustrations of the Rāma story at Caṇḍi Loro Jonggrang, Prambanan, Part 2: The marriage of the crown prince and the succession in polygamous royal households”, in H. Chambert-Loir and B. Dagens, eds, </w:t>
      </w:r>
      <w:r w:rsidRPr="00510FA8">
        <w:rPr>
          <w:i/>
          <w:color w:val="000000" w:themeColor="text1"/>
        </w:rPr>
        <w:lastRenderedPageBreak/>
        <w:t>Anamorphoses: hommage à Jacques Dumarçay</w:t>
      </w:r>
      <w:r w:rsidRPr="00510FA8">
        <w:rPr>
          <w:color w:val="000000" w:themeColor="text1"/>
        </w:rPr>
        <w:t xml:space="preserve"> (Paris: Les Indes Savantes): 227-42.</w:t>
      </w:r>
      <w:r w:rsidRPr="00510FA8">
        <w:rPr>
          <w:color w:val="000000" w:themeColor="text1"/>
        </w:rPr>
        <w:br/>
      </w:r>
      <w:r w:rsidRPr="00510FA8">
        <w:rPr>
          <w:color w:val="000000" w:themeColor="text1"/>
        </w:rPr>
        <w:tab/>
      </w:r>
      <w:r w:rsidR="007E288E" w:rsidRPr="00510FA8">
        <w:rPr>
          <w:rFonts w:eastAsia="Gentium Basic" w:cs="Gentium Basic"/>
          <w:b/>
          <w:color w:val="000000" w:themeColor="text1"/>
        </w:rPr>
        <w:t>printout of typescript</w:t>
      </w:r>
      <w:r w:rsidR="00115DCC">
        <w:rPr>
          <w:rFonts w:eastAsia="Gentium Basic" w:cs="Gentium Basic"/>
          <w:b/>
          <w:color w:val="000000" w:themeColor="text1"/>
        </w:rPr>
        <w:t xml:space="preserve"> from author</w:t>
      </w:r>
      <w:r w:rsidR="007E288E" w:rsidRPr="00510FA8">
        <w:rPr>
          <w:rFonts w:eastAsia="Gentium Basic" w:cs="Gentium Basic"/>
          <w:b/>
          <w:color w:val="000000" w:themeColor="text1"/>
        </w:rPr>
        <w:t>; scan</w:t>
      </w:r>
    </w:p>
    <w:p w14:paraId="3424AD42" w14:textId="1184E1A4" w:rsidR="00EB2823" w:rsidRDefault="00BE3143" w:rsidP="00293E37">
      <w:pPr>
        <w:rPr>
          <w:rFonts w:cs="Gentium Basic"/>
          <w:b/>
          <w:color w:val="000000" w:themeColor="text1"/>
        </w:rPr>
      </w:pPr>
      <w:r w:rsidRPr="00510FA8">
        <w:rPr>
          <w:rFonts w:eastAsia="Gentium Basic" w:cs="Gentium Basic"/>
          <w:color w:val="000000" w:themeColor="text1"/>
        </w:rPr>
        <w:t>Worsley, Peter 2009: “</w:t>
      </w:r>
      <w:r w:rsidR="009D718B" w:rsidRPr="00C17795">
        <w:t>Budaya Bahasa Kosmopolitan daerah kosmopolitan dan relief-relief kisah Rama di Candi Loro Jonggrang, Prambanan</w:t>
      </w:r>
      <w:r w:rsidR="009D718B">
        <w:rPr>
          <w:rFonts w:eastAsia="Gentium Basic" w:cs="Gentium Basic"/>
          <w:color w:val="000000" w:themeColor="text1"/>
        </w:rPr>
        <w:t xml:space="preserve"> [</w:t>
      </w:r>
      <w:r w:rsidRPr="00510FA8">
        <w:rPr>
          <w:rFonts w:eastAsia="Gentium Basic" w:cs="Gentium Basic"/>
          <w:color w:val="000000" w:themeColor="text1"/>
        </w:rPr>
        <w:t>Cosmopolitan vernacular culture and illustrations of the Rāma story at Caṇḍi Loro Jonggrong, Prambanan</w:t>
      </w:r>
      <w:r w:rsidR="009D718B">
        <w:rPr>
          <w:rFonts w:eastAsia="Gentium Basic" w:cs="Gentium Basic"/>
          <w:color w:val="000000" w:themeColor="text1"/>
        </w:rPr>
        <w:t>]</w:t>
      </w:r>
      <w:r w:rsidRPr="00510FA8">
        <w:rPr>
          <w:rFonts w:eastAsia="Gentium Basic" w:cs="Gentium Basic"/>
          <w:color w:val="000000" w:themeColor="text1"/>
        </w:rPr>
        <w:t xml:space="preserve">”, in </w:t>
      </w:r>
      <w:r w:rsidRPr="00510FA8">
        <w:rPr>
          <w:rFonts w:eastAsia="Gentium Basic" w:cs="Gentium Basic"/>
          <w:i/>
          <w:iCs/>
          <w:color w:val="000000" w:themeColor="text1"/>
        </w:rPr>
        <w:t>Sadur: Sejarah Terjemahan di Indonesis dan Malaysia,</w:t>
      </w:r>
      <w:r w:rsidRPr="00510FA8">
        <w:rPr>
          <w:rFonts w:eastAsia="Gentium Basic" w:cs="Gentium Basic"/>
          <w:color w:val="000000" w:themeColor="text1"/>
        </w:rPr>
        <w:t xml:space="preserve"> ed. by Henri Chambert-Loir (Jakarta: Kepustakaan Populer Gramedia): </w:t>
      </w:r>
      <w:r w:rsidR="00B70F50">
        <w:rPr>
          <w:rFonts w:eastAsia="Gentium Basic" w:cs="Gentium Basic"/>
          <w:color w:val="000000" w:themeColor="text1"/>
        </w:rPr>
        <w:t>755-89.</w:t>
      </w:r>
      <w:r w:rsidR="00B70F50">
        <w:rPr>
          <w:rFonts w:eastAsia="Gentium Basic" w:cs="Gentium Basic"/>
          <w:color w:val="000000" w:themeColor="text1"/>
        </w:rPr>
        <w:tab/>
      </w:r>
      <w:r w:rsidR="00B70F50">
        <w:rPr>
          <w:rFonts w:eastAsia="Gentium Basic" w:cs="Gentium Basic"/>
          <w:b/>
          <w:color w:val="000000" w:themeColor="text1"/>
        </w:rPr>
        <w:t>download (vol.)</w:t>
      </w:r>
    </w:p>
    <w:p w14:paraId="7B379EE0" w14:textId="77777777" w:rsidR="00EB2823" w:rsidRDefault="00EB2823" w:rsidP="00144E57">
      <w:pPr>
        <w:pStyle w:val="HangingIndent0"/>
        <w:tabs>
          <w:tab w:val="clear" w:pos="0"/>
          <w:tab w:val="clear" w:pos="2880"/>
          <w:tab w:val="left" w:pos="540"/>
          <w:tab w:val="left" w:pos="1080"/>
        </w:tabs>
        <w:spacing w:before="240"/>
        <w:ind w:hanging="360"/>
        <w:rPr>
          <w:rFonts w:cs="Gentium Basic"/>
          <w:b/>
          <w:color w:val="000000" w:themeColor="text1"/>
          <w:szCs w:val="24"/>
        </w:rPr>
      </w:pPr>
    </w:p>
    <w:p w14:paraId="219733D5" w14:textId="5F50A707" w:rsidR="008632B6" w:rsidRPr="00510FA8" w:rsidRDefault="00BE3143" w:rsidP="00144E57">
      <w:pPr>
        <w:pStyle w:val="HangingIndent0"/>
        <w:tabs>
          <w:tab w:val="clear" w:pos="0"/>
          <w:tab w:val="clear" w:pos="2880"/>
          <w:tab w:val="left" w:pos="540"/>
          <w:tab w:val="left" w:pos="1080"/>
        </w:tabs>
        <w:spacing w:before="240"/>
        <w:ind w:hanging="360"/>
        <w:rPr>
          <w:color w:val="000000" w:themeColor="text1"/>
          <w:szCs w:val="26"/>
        </w:rPr>
      </w:pPr>
      <w:r w:rsidRPr="00510FA8">
        <w:rPr>
          <w:rFonts w:cs="Gentium Basic"/>
          <w:b/>
          <w:color w:val="000000" w:themeColor="text1"/>
          <w:szCs w:val="24"/>
        </w:rPr>
        <w:t>notes</w:t>
      </w:r>
      <w:r w:rsidRPr="00510FA8">
        <w:rPr>
          <w:b/>
          <w:color w:val="000000" w:themeColor="text1"/>
          <w:szCs w:val="24"/>
        </w:rPr>
        <w:tab/>
      </w:r>
      <w:r w:rsidR="00942A55" w:rsidRPr="00510FA8">
        <w:rPr>
          <w:b/>
          <w:color w:val="000000" w:themeColor="text1"/>
          <w:szCs w:val="24"/>
        </w:rPr>
        <w:tab/>
      </w:r>
      <w:r w:rsidRPr="00510FA8">
        <w:rPr>
          <w:color w:val="000000" w:themeColor="text1"/>
          <w:szCs w:val="26"/>
        </w:rPr>
        <w:t>For</w:t>
      </w:r>
      <w:r w:rsidR="00D06E39" w:rsidRPr="00510FA8">
        <w:rPr>
          <w:color w:val="000000" w:themeColor="text1"/>
          <w:szCs w:val="26"/>
        </w:rPr>
        <w:t xml:space="preserve"> </w:t>
      </w:r>
      <w:r w:rsidRPr="00510FA8">
        <w:rPr>
          <w:color w:val="000000" w:themeColor="text1"/>
          <w:szCs w:val="26"/>
        </w:rPr>
        <w:t>derivation</w:t>
      </w:r>
      <w:r w:rsidR="009F20B4" w:rsidRPr="00510FA8">
        <w:rPr>
          <w:color w:val="000000" w:themeColor="text1"/>
          <w:szCs w:val="26"/>
        </w:rPr>
        <w:t xml:space="preserve"> of Prambanan reliefs</w:t>
      </w:r>
      <w:r w:rsidRPr="00510FA8">
        <w:rPr>
          <w:color w:val="000000" w:themeColor="text1"/>
          <w:szCs w:val="26"/>
        </w:rPr>
        <w:t xml:space="preserve"> not from Kakawin but from proto-HSR </w:t>
      </w:r>
      <w:r w:rsidRPr="00510FA8">
        <w:rPr>
          <w:b/>
          <w:color w:val="000000" w:themeColor="text1"/>
          <w:szCs w:val="26"/>
        </w:rPr>
        <w:t>see</w:t>
      </w:r>
      <w:r w:rsidRPr="00510FA8">
        <w:rPr>
          <w:color w:val="000000" w:themeColor="text1"/>
          <w:szCs w:val="26"/>
        </w:rPr>
        <w:t xml:space="preserve"> </w:t>
      </w:r>
      <w:r w:rsidRPr="00510FA8">
        <w:rPr>
          <w:color w:val="000000" w:themeColor="text1"/>
        </w:rPr>
        <w:t>Robson 1980: 12-13</w:t>
      </w:r>
      <w:r w:rsidR="00CA0752" w:rsidRPr="00510FA8">
        <w:rPr>
          <w:color w:val="000000" w:themeColor="text1"/>
        </w:rPr>
        <w:t>, citing Stutterheim</w:t>
      </w:r>
      <w:r w:rsidRPr="00510FA8">
        <w:rPr>
          <w:color w:val="000000" w:themeColor="text1"/>
        </w:rPr>
        <w:t xml:space="preserve"> (unlike Panataran reliefs, which do represent Kakawin, so had by that time become the predominant version).</w:t>
      </w:r>
      <w:r w:rsidRPr="00510FA8">
        <w:rPr>
          <w:b/>
          <w:color w:val="000000" w:themeColor="text1"/>
        </w:rPr>
        <w:t xml:space="preserve"> </w:t>
      </w:r>
      <w:r w:rsidR="000F7C97" w:rsidRPr="00510FA8">
        <w:rPr>
          <w:b/>
          <w:color w:val="000000" w:themeColor="text1"/>
        </w:rPr>
        <w:tab/>
      </w:r>
      <w:r w:rsidRPr="00510FA8">
        <w:rPr>
          <w:b/>
          <w:color w:val="000000" w:themeColor="text1"/>
          <w:szCs w:val="24"/>
        </w:rPr>
        <w:t>photocopy</w:t>
      </w:r>
      <w:r w:rsidR="00942A55" w:rsidRPr="00510FA8">
        <w:rPr>
          <w:b/>
          <w:color w:val="000000" w:themeColor="text1"/>
          <w:szCs w:val="24"/>
        </w:rPr>
        <w:br/>
      </w:r>
      <w:r w:rsidR="00942A55" w:rsidRPr="00510FA8">
        <w:rPr>
          <w:color w:val="000000" w:themeColor="text1"/>
          <w:szCs w:val="26"/>
        </w:rPr>
        <w:t xml:space="preserve">cf. Saran and Khanna 2004: 137-38 (correspondences between </w:t>
      </w:r>
      <w:r w:rsidR="00942A55" w:rsidRPr="00510FA8">
        <w:rPr>
          <w:i/>
          <w:color w:val="000000" w:themeColor="text1"/>
          <w:szCs w:val="26"/>
        </w:rPr>
        <w:t>HSR</w:t>
      </w:r>
      <w:r w:rsidR="00942A55" w:rsidRPr="00510FA8">
        <w:rPr>
          <w:color w:val="000000" w:themeColor="text1"/>
          <w:szCs w:val="26"/>
        </w:rPr>
        <w:t xml:space="preserve"> and Prambanan)</w:t>
      </w:r>
    </w:p>
    <w:p w14:paraId="0AF1EC50" w14:textId="25CACD9B" w:rsidR="00227CC4" w:rsidRPr="00510FA8" w:rsidRDefault="0002669A" w:rsidP="00F0717D">
      <w:pPr>
        <w:pStyle w:val="HangingIndent0"/>
        <w:tabs>
          <w:tab w:val="clear" w:pos="0"/>
          <w:tab w:val="clear" w:pos="2880"/>
          <w:tab w:val="left" w:pos="540"/>
          <w:tab w:val="left" w:pos="1080"/>
        </w:tabs>
        <w:spacing w:before="120"/>
        <w:ind w:hanging="360"/>
        <w:rPr>
          <w:color w:val="000000" w:themeColor="text1"/>
          <w:szCs w:val="26"/>
        </w:rPr>
      </w:pPr>
      <w:r w:rsidRPr="00510FA8">
        <w:rPr>
          <w:color w:val="000000" w:themeColor="text1"/>
        </w:rPr>
        <w:t>An inscription (D</w:t>
      </w:r>
      <w:r w:rsidR="00E75C94">
        <w:rPr>
          <w:color w:val="000000" w:themeColor="text1"/>
        </w:rPr>
        <w:t>.</w:t>
      </w:r>
      <w:r w:rsidRPr="00510FA8">
        <w:rPr>
          <w:color w:val="000000" w:themeColor="text1"/>
        </w:rPr>
        <w:t>28 in the Nasional Museum, Jakarta</w:t>
      </w:r>
      <w:r w:rsidR="007D5BD7" w:rsidRPr="00510FA8">
        <w:rPr>
          <w:color w:val="000000" w:themeColor="text1"/>
        </w:rPr>
        <w:t>, often called the Śivagṛha inscription</w:t>
      </w:r>
      <w:r w:rsidRPr="00510FA8">
        <w:rPr>
          <w:color w:val="000000" w:themeColor="text1"/>
        </w:rPr>
        <w:t xml:space="preserve">) dated </w:t>
      </w:r>
      <w:r w:rsidRPr="00510FA8">
        <w:rPr>
          <w:i/>
          <w:color w:val="000000" w:themeColor="text1"/>
        </w:rPr>
        <w:t>śaka</w:t>
      </w:r>
      <w:r w:rsidRPr="00510FA8">
        <w:rPr>
          <w:color w:val="000000" w:themeColor="text1"/>
        </w:rPr>
        <w:t xml:space="preserve"> 778 (= 856 A.D.) records, as seems very</w:t>
      </w:r>
      <w:r w:rsidR="00447B93" w:rsidRPr="00510FA8">
        <w:rPr>
          <w:color w:val="000000" w:themeColor="text1"/>
        </w:rPr>
        <w:t xml:space="preserve"> probab</w:t>
      </w:r>
      <w:r w:rsidR="002924C8" w:rsidRPr="00510FA8">
        <w:rPr>
          <w:color w:val="000000" w:themeColor="text1"/>
        </w:rPr>
        <w:t>le</w:t>
      </w:r>
      <w:r w:rsidRPr="00510FA8">
        <w:rPr>
          <w:color w:val="000000" w:themeColor="text1"/>
        </w:rPr>
        <w:t>, its consecration by Rakai Pikatan to celebrate his victory over his enemy Bālaputra, after possibly a lengthy period of construction (Jordaan 1996: 23-25</w:t>
      </w:r>
      <w:r w:rsidR="009151C2" w:rsidRPr="00510FA8">
        <w:rPr>
          <w:color w:val="000000" w:themeColor="text1"/>
        </w:rPr>
        <w:t>; cf. Christie 2015: 52</w:t>
      </w:r>
      <w:r w:rsidR="00B45493" w:rsidRPr="00510FA8">
        <w:rPr>
          <w:color w:val="000000" w:themeColor="text1"/>
        </w:rPr>
        <w:t>-53</w:t>
      </w:r>
      <w:r w:rsidRPr="00510FA8">
        <w:rPr>
          <w:color w:val="000000" w:themeColor="text1"/>
        </w:rPr>
        <w:t xml:space="preserve">); the OJ part of this inscription (the Sanskrit part is illegible) is the first example of OJ poetry influenced by Sanskrit </w:t>
      </w:r>
      <w:r w:rsidRPr="00510FA8">
        <w:rPr>
          <w:i/>
          <w:iCs/>
          <w:color w:val="000000" w:themeColor="text1"/>
        </w:rPr>
        <w:t xml:space="preserve">kāvya </w:t>
      </w:r>
      <w:r w:rsidRPr="00510FA8">
        <w:rPr>
          <w:color w:val="000000" w:themeColor="text1"/>
        </w:rPr>
        <w:t xml:space="preserve">poetics, while Rakai Pikatan is referred to in the later parts of the </w:t>
      </w:r>
      <w:r w:rsidRPr="00510FA8">
        <w:rPr>
          <w:i/>
          <w:iCs/>
          <w:color w:val="000000" w:themeColor="text1"/>
        </w:rPr>
        <w:t>Rāmāyaṇa Kakawin</w:t>
      </w:r>
      <w:r w:rsidRPr="00510FA8">
        <w:rPr>
          <w:color w:val="000000" w:themeColor="text1"/>
        </w:rPr>
        <w:t>.</w:t>
      </w:r>
    </w:p>
    <w:p w14:paraId="19A16494" w14:textId="5F9C5190" w:rsidR="00227CC4" w:rsidRPr="00510FA8" w:rsidRDefault="008632B6" w:rsidP="0002669A">
      <w:pPr>
        <w:spacing w:after="120"/>
        <w:rPr>
          <w:color w:val="000000" w:themeColor="text1"/>
        </w:rPr>
      </w:pPr>
      <w:r w:rsidRPr="00510FA8">
        <w:rPr>
          <w:b/>
          <w:color w:val="000000" w:themeColor="text1"/>
        </w:rPr>
        <w:t>“</w:t>
      </w:r>
      <w:r w:rsidRPr="00510FA8">
        <w:rPr>
          <w:color w:val="000000" w:themeColor="text1"/>
        </w:rPr>
        <w:t xml:space="preserve">While the captions of Kats's 1923 book were those of P.V. van Stein Callenfels (which had previously also been used by Maria Lulius van Goor in her </w:t>
      </w:r>
      <w:r w:rsidRPr="00510FA8">
        <w:rPr>
          <w:b/>
          <w:bCs/>
          <w:color w:val="000000" w:themeColor="text1"/>
          <w:u w:val="single"/>
        </w:rPr>
        <w:t>Korte Gids</w:t>
      </w:r>
      <w:r w:rsidRPr="00510FA8">
        <w:rPr>
          <w:color w:val="000000" w:themeColor="text1"/>
        </w:rPr>
        <w:t xml:space="preserve"> [Short Guide] of 1919 and in the reprint of 1924), the captions in Kats's separate publication of [1925] are slightly different because of their accommodation to some of Stutterheim's views.” (Roy Jordaan by e-mail, 24 Apr 2017)</w:t>
      </w:r>
    </w:p>
    <w:p w14:paraId="106B10E0" w14:textId="69DADD7F" w:rsidR="000358DA" w:rsidRPr="00510FA8" w:rsidRDefault="000358DA" w:rsidP="00B44771">
      <w:pPr>
        <w:spacing w:after="120"/>
        <w:rPr>
          <w:color w:val="000000" w:themeColor="text1"/>
        </w:rPr>
      </w:pPr>
      <w:r w:rsidRPr="00510FA8">
        <w:rPr>
          <w:color w:val="000000" w:themeColor="text1"/>
        </w:rPr>
        <w:t>“Hanoman becomes more prominent in later times also in Java, at least in East Javanese temple reliefs (but he never reached the status of a god, and I do not see erotic tendencies). Whether there was a corresponding textual tradition is still a matter of further research.” (Willem van der Molen by e-mail to MB on 25th July 2017</w:t>
      </w:r>
      <w:r w:rsidR="00B44771" w:rsidRPr="00510FA8">
        <w:rPr>
          <w:color w:val="000000" w:themeColor="text1"/>
        </w:rPr>
        <w:t>)</w:t>
      </w:r>
    </w:p>
    <w:p w14:paraId="768CDC10" w14:textId="24429512" w:rsidR="000358DA" w:rsidRPr="00510FA8" w:rsidRDefault="00B44771" w:rsidP="00C757E4">
      <w:pPr>
        <w:spacing w:before="120" w:after="120"/>
        <w:rPr>
          <w:color w:val="000000" w:themeColor="text1"/>
        </w:rPr>
      </w:pPr>
      <w:r w:rsidRPr="00510FA8">
        <w:rPr>
          <w:color w:val="000000" w:themeColor="text1"/>
        </w:rPr>
        <w:t xml:space="preserve">Raghavan 1975: 102-3 – “. . .  </w:t>
      </w:r>
      <w:r w:rsidRPr="00510FA8">
        <w:rPr>
          <w:i/>
          <w:color w:val="000000" w:themeColor="text1"/>
        </w:rPr>
        <w:t>the stones being swallowed by the fishes.</w:t>
      </w:r>
      <w:r w:rsidRPr="00510FA8">
        <w:rPr>
          <w:color w:val="000000" w:themeColor="text1"/>
        </w:rPr>
        <w:t xml:space="preserve">  It has been pointed out that this incident is known to two Indian Sanskrit sources on the </w:t>
      </w:r>
      <w:r w:rsidRPr="00510FA8">
        <w:rPr>
          <w:i/>
          <w:color w:val="000000" w:themeColor="text1"/>
        </w:rPr>
        <w:t>Rāmāyaṇa-</w:t>
      </w:r>
      <w:r w:rsidRPr="00510FA8">
        <w:rPr>
          <w:color w:val="000000" w:themeColor="text1"/>
        </w:rPr>
        <w:t xml:space="preserve">story, the Prākṛt poem </w:t>
      </w:r>
      <w:r w:rsidRPr="00510FA8">
        <w:rPr>
          <w:i/>
          <w:color w:val="000000" w:themeColor="text1"/>
        </w:rPr>
        <w:t>Setubandha</w:t>
      </w:r>
      <w:r w:rsidRPr="00510FA8">
        <w:rPr>
          <w:color w:val="000000" w:themeColor="text1"/>
        </w:rPr>
        <w:t xml:space="preserve"> of Pravarasena and the play </w:t>
      </w:r>
      <w:r w:rsidRPr="00510FA8">
        <w:rPr>
          <w:i/>
          <w:color w:val="000000" w:themeColor="text1"/>
        </w:rPr>
        <w:t>Bālarāmāyaṇa</w:t>
      </w:r>
      <w:r w:rsidRPr="00510FA8">
        <w:rPr>
          <w:color w:val="000000" w:themeColor="text1"/>
        </w:rPr>
        <w:t xml:space="preserve"> of Rājaśekhara</w:t>
      </w:r>
      <w:r w:rsidR="009A10F2" w:rsidRPr="00510FA8">
        <w:rPr>
          <w:color w:val="000000" w:themeColor="text1"/>
        </w:rPr>
        <w:t xml:space="preserve">.  But it must be mentioned </w:t>
      </w:r>
      <w:r w:rsidR="00B01C2F" w:rsidRPr="00510FA8">
        <w:rPr>
          <w:color w:val="000000" w:themeColor="text1"/>
        </w:rPr>
        <w:t>th</w:t>
      </w:r>
      <w:r w:rsidR="009A10F2" w:rsidRPr="00510FA8">
        <w:rPr>
          <w:color w:val="000000" w:themeColor="text1"/>
        </w:rPr>
        <w:t>at in neither the Prākṛt poem [VII.9] nor the play [VII.52] is any such incident described; but in the course of the rhetorical description of the sea, both works have a fancy, one among several of the kind, that some rocks thrown into the waters disappeared into the mouths of a whale or whales.</w:t>
      </w:r>
    </w:p>
    <w:p w14:paraId="38DAB2AD" w14:textId="77777777" w:rsidR="00293E37" w:rsidRDefault="00293E37" w:rsidP="00293E37">
      <w:pPr>
        <w:pStyle w:val="HangingIndent0"/>
        <w:tabs>
          <w:tab w:val="clear" w:pos="0"/>
          <w:tab w:val="left" w:pos="1421"/>
        </w:tabs>
        <w:spacing w:before="120" w:after="0"/>
        <w:ind w:hanging="360"/>
        <w:rPr>
          <w:b/>
          <w:color w:val="000000" w:themeColor="text1"/>
          <w:szCs w:val="24"/>
        </w:rPr>
      </w:pPr>
    </w:p>
    <w:p w14:paraId="0DE7CE66" w14:textId="77777777" w:rsidR="00293E37" w:rsidRDefault="00293E37">
      <w:pPr>
        <w:tabs>
          <w:tab w:val="clear" w:pos="9000"/>
        </w:tabs>
        <w:spacing w:after="0"/>
        <w:ind w:left="0" w:firstLine="0"/>
        <w:rPr>
          <w:b/>
          <w:color w:val="000000" w:themeColor="text1"/>
          <w:lang w:val="en-GB"/>
        </w:rPr>
      </w:pPr>
      <w:r>
        <w:rPr>
          <w:b/>
          <w:color w:val="000000" w:themeColor="text1"/>
        </w:rPr>
        <w:br w:type="page"/>
      </w:r>
    </w:p>
    <w:p w14:paraId="77A9F642" w14:textId="155235D4" w:rsidR="00BE3143" w:rsidRPr="00510FA8" w:rsidRDefault="00BE3143" w:rsidP="00BB3854">
      <w:pPr>
        <w:pStyle w:val="HangingIndent0"/>
        <w:tabs>
          <w:tab w:val="clear" w:pos="0"/>
          <w:tab w:val="left" w:pos="1421"/>
        </w:tabs>
        <w:spacing w:before="360" w:after="0"/>
        <w:ind w:hanging="360"/>
        <w:rPr>
          <w:b/>
          <w:color w:val="000000" w:themeColor="text1"/>
          <w:szCs w:val="24"/>
        </w:rPr>
      </w:pPr>
      <w:r w:rsidRPr="00510FA8">
        <w:rPr>
          <w:b/>
          <w:color w:val="000000" w:themeColor="text1"/>
          <w:szCs w:val="24"/>
        </w:rPr>
        <w:lastRenderedPageBreak/>
        <w:t>Prambanan</w:t>
      </w:r>
      <w:r w:rsidR="00EC0E84" w:rsidRPr="00510FA8">
        <w:rPr>
          <w:b/>
          <w:color w:val="000000" w:themeColor="text1"/>
          <w:szCs w:val="24"/>
        </w:rPr>
        <w:t xml:space="preserve"> </w:t>
      </w:r>
      <w:r w:rsidR="00EC0E84" w:rsidRPr="00510FA8">
        <w:rPr>
          <w:color w:val="000000" w:themeColor="text1"/>
          <w:szCs w:val="24"/>
        </w:rPr>
        <w:t>(Central Java)</w:t>
      </w:r>
      <w:r w:rsidRPr="00510FA8">
        <w:rPr>
          <w:b/>
          <w:color w:val="000000" w:themeColor="text1"/>
          <w:szCs w:val="24"/>
        </w:rPr>
        <w:t>:</w:t>
      </w:r>
    </w:p>
    <w:p w14:paraId="4CFB0CF1" w14:textId="43A138A6" w:rsidR="002D6468" w:rsidRPr="00510FA8" w:rsidRDefault="002D6468" w:rsidP="00BB3854">
      <w:pPr>
        <w:pStyle w:val="HangingIndent0"/>
        <w:spacing w:before="240"/>
        <w:ind w:hanging="360"/>
        <w:rPr>
          <w:color w:val="000000" w:themeColor="text1"/>
          <w:szCs w:val="24"/>
        </w:rPr>
      </w:pPr>
      <w:r w:rsidRPr="00510FA8">
        <w:rPr>
          <w:color w:val="000000" w:themeColor="text1"/>
          <w:szCs w:val="24"/>
        </w:rPr>
        <w:t xml:space="preserve">Loro Jonggrang, Prambanan: relief of encounter with Tāṭakā at Krishnan 2010: 77 + 82; of Śūrpaṇakhā rejected by Lakṣmaṇa, at Krishnan 2010: 85; of death of Kabandha, at Krishnan 2010: 87. </w:t>
      </w:r>
      <w:r w:rsidRPr="00510FA8">
        <w:rPr>
          <w:color w:val="000000" w:themeColor="text1"/>
          <w:szCs w:val="24"/>
        </w:rPr>
        <w:br/>
        <w:t>Listing of subjects of reliefs at Suryanarayan 2008: 6.</w:t>
      </w:r>
    </w:p>
    <w:p w14:paraId="51ED5712" w14:textId="77777777" w:rsidR="00BE3143" w:rsidRPr="00510FA8" w:rsidRDefault="00BE3143" w:rsidP="003A02D8">
      <w:pPr>
        <w:tabs>
          <w:tab w:val="left" w:pos="1440"/>
        </w:tabs>
        <w:rPr>
          <w:b/>
          <w:color w:val="000000" w:themeColor="text1"/>
          <w:sz w:val="16"/>
          <w:szCs w:val="16"/>
        </w:rPr>
      </w:pPr>
    </w:p>
    <w:p w14:paraId="7086D3AA" w14:textId="6D2C7F86" w:rsidR="00BA2EA2" w:rsidRPr="00510FA8" w:rsidRDefault="00BA2EA2" w:rsidP="00BA2EA2">
      <w:pPr>
        <w:ind w:left="720" w:hanging="720"/>
        <w:rPr>
          <w:color w:val="000000" w:themeColor="text1"/>
        </w:rPr>
      </w:pPr>
      <w:r w:rsidRPr="00510FA8">
        <w:rPr>
          <w:color w:val="000000" w:themeColor="text1"/>
        </w:rPr>
        <w:t>Levin 2000 notes that</w:t>
      </w:r>
      <w:r w:rsidR="009568FF" w:rsidRPr="00510FA8">
        <w:rPr>
          <w:color w:val="000000" w:themeColor="text1"/>
        </w:rPr>
        <w:t xml:space="preserve"> the</w:t>
      </w:r>
      <w:r w:rsidRPr="00510FA8">
        <w:rPr>
          <w:color w:val="000000" w:themeColor="text1"/>
        </w:rPr>
        <w:t xml:space="preserve"> </w:t>
      </w:r>
      <w:r w:rsidRPr="00510FA8">
        <w:rPr>
          <w:color w:val="000000" w:themeColor="text1"/>
          <w:szCs w:val="22"/>
        </w:rPr>
        <w:t xml:space="preserve">Loro Jonggrang </w:t>
      </w:r>
      <w:r w:rsidRPr="00510FA8">
        <w:rPr>
          <w:color w:val="000000" w:themeColor="text1"/>
        </w:rPr>
        <w:t>sculptors</w:t>
      </w:r>
      <w:r w:rsidRPr="00510FA8">
        <w:rPr>
          <w:color w:val="000000" w:themeColor="text1"/>
          <w:szCs w:val="22"/>
        </w:rPr>
        <w:t xml:space="preserve"> conveyed meaning by same gestures and postures as those prescribed in </w:t>
      </w:r>
      <w:r w:rsidRPr="00510FA8">
        <w:rPr>
          <w:i/>
          <w:color w:val="000000" w:themeColor="text1"/>
          <w:szCs w:val="22"/>
        </w:rPr>
        <w:t>nāṭya</w:t>
      </w:r>
      <w:r w:rsidRPr="00510FA8">
        <w:rPr>
          <w:color w:val="000000" w:themeColor="text1"/>
          <w:szCs w:val="22"/>
        </w:rPr>
        <w:t xml:space="preserve"> </w:t>
      </w:r>
      <w:r w:rsidR="009568FF" w:rsidRPr="00510FA8">
        <w:rPr>
          <w:color w:val="000000" w:themeColor="text1"/>
          <w:szCs w:val="22"/>
        </w:rPr>
        <w:t>and that the</w:t>
      </w:r>
      <w:r w:rsidRPr="00510FA8">
        <w:rPr>
          <w:color w:val="000000" w:themeColor="text1"/>
          <w:szCs w:val="22"/>
        </w:rPr>
        <w:t xml:space="preserve"> </w:t>
      </w:r>
      <w:r w:rsidRPr="00510FA8">
        <w:rPr>
          <w:i/>
          <w:color w:val="000000" w:themeColor="text1"/>
          <w:szCs w:val="22"/>
        </w:rPr>
        <w:t>Rāmāyaṇa Kakawin</w:t>
      </w:r>
      <w:r w:rsidRPr="00510FA8">
        <w:rPr>
          <w:color w:val="000000" w:themeColor="text1"/>
          <w:szCs w:val="22"/>
        </w:rPr>
        <w:t xml:space="preserve"> has now been dated to early 10th C, only a few decades after Loro Jonggrang.</w:t>
      </w:r>
    </w:p>
    <w:p w14:paraId="19323ACA" w14:textId="660AECCC" w:rsidR="00BE3143" w:rsidRPr="00510FA8" w:rsidRDefault="00F535CD" w:rsidP="00395EC1">
      <w:pPr>
        <w:pStyle w:val="HangingIndent0"/>
        <w:ind w:hanging="360"/>
        <w:rPr>
          <w:color w:val="000000" w:themeColor="text1"/>
          <w:szCs w:val="24"/>
        </w:rPr>
      </w:pPr>
      <w:r w:rsidRPr="00510FA8">
        <w:rPr>
          <w:color w:val="000000" w:themeColor="text1"/>
          <w:szCs w:val="24"/>
        </w:rPr>
        <w:t xml:space="preserve">Ramseyer 1977 p. 57 –  </w:t>
      </w:r>
      <w:r w:rsidR="00BE3143" w:rsidRPr="00510FA8">
        <w:rPr>
          <w:color w:val="000000" w:themeColor="text1"/>
          <w:szCs w:val="24"/>
        </w:rPr>
        <w:t xml:space="preserve">The story of Rāmāyaṇa forms the thematic basis not only of numerous temple reliefs in Java and Bali, performances of the </w:t>
      </w:r>
      <w:r w:rsidR="00BE3143" w:rsidRPr="00510FA8">
        <w:rPr>
          <w:i/>
          <w:color w:val="000000" w:themeColor="text1"/>
          <w:szCs w:val="24"/>
        </w:rPr>
        <w:t>wayang wong</w:t>
      </w:r>
      <w:r w:rsidR="00BE3143" w:rsidRPr="00510FA8">
        <w:rPr>
          <w:color w:val="000000" w:themeColor="text1"/>
          <w:szCs w:val="24"/>
        </w:rPr>
        <w:t xml:space="preserve"> (</w:t>
      </w:r>
      <w:r w:rsidR="00BE3143" w:rsidRPr="00510FA8">
        <w:rPr>
          <w:i/>
          <w:color w:val="000000" w:themeColor="text1"/>
          <w:szCs w:val="24"/>
        </w:rPr>
        <w:t>wayang</w:t>
      </w:r>
      <w:r w:rsidR="00BE3143" w:rsidRPr="00510FA8">
        <w:rPr>
          <w:color w:val="000000" w:themeColor="text1"/>
          <w:szCs w:val="24"/>
        </w:rPr>
        <w:t xml:space="preserve"> with human actors) and a special genre of shadow play—</w:t>
      </w:r>
      <w:r w:rsidR="00BE3143" w:rsidRPr="00510FA8">
        <w:rPr>
          <w:i/>
          <w:color w:val="000000" w:themeColor="text1"/>
          <w:szCs w:val="24"/>
        </w:rPr>
        <w:t>wayang rāmāyaṇa—,</w:t>
      </w:r>
      <w:r w:rsidR="00BE3143" w:rsidRPr="00510FA8">
        <w:rPr>
          <w:color w:val="000000" w:themeColor="text1"/>
          <w:szCs w:val="24"/>
        </w:rPr>
        <w:t xml:space="preserve"> but also of innumerable paintings and more recent dramatic creations (the subject of the </w:t>
      </w:r>
      <w:r w:rsidR="00BE3143" w:rsidRPr="00510FA8">
        <w:rPr>
          <w:i/>
          <w:color w:val="000000" w:themeColor="text1"/>
          <w:szCs w:val="24"/>
        </w:rPr>
        <w:t>kècak</w:t>
      </w:r>
      <w:r w:rsidR="00BE3143" w:rsidRPr="00510FA8">
        <w:rPr>
          <w:color w:val="000000" w:themeColor="text1"/>
          <w:szCs w:val="24"/>
        </w:rPr>
        <w:t xml:space="preserve"> dance, the Rāmāyaṇa ballet).</w:t>
      </w:r>
    </w:p>
    <w:p w14:paraId="4C2B40AD" w14:textId="47458F54" w:rsidR="00C935B9" w:rsidRPr="00510FA8" w:rsidRDefault="00C935B9" w:rsidP="00395EC1">
      <w:pPr>
        <w:pStyle w:val="HangingIndent0"/>
        <w:ind w:hanging="360"/>
        <w:rPr>
          <w:color w:val="000000" w:themeColor="text1"/>
          <w:szCs w:val="24"/>
        </w:rPr>
      </w:pPr>
      <w:r w:rsidRPr="00510FA8">
        <w:rPr>
          <w:color w:val="000000" w:themeColor="text1"/>
          <w:szCs w:val="26"/>
        </w:rPr>
        <w:t>Saran and Khanna 2004: 137-38</w:t>
      </w:r>
      <w:r w:rsidR="00C66B92" w:rsidRPr="00510FA8">
        <w:rPr>
          <w:color w:val="000000" w:themeColor="text1"/>
          <w:szCs w:val="26"/>
        </w:rPr>
        <w:t xml:space="preserve"> –</w:t>
      </w:r>
      <w:r w:rsidRPr="00510FA8">
        <w:rPr>
          <w:color w:val="000000" w:themeColor="text1"/>
          <w:szCs w:val="26"/>
        </w:rPr>
        <w:t xml:space="preserve"> notes correspondences between </w:t>
      </w:r>
      <w:r w:rsidRPr="00510FA8">
        <w:rPr>
          <w:i/>
          <w:color w:val="000000" w:themeColor="text1"/>
          <w:szCs w:val="26"/>
        </w:rPr>
        <w:t>HSR</w:t>
      </w:r>
      <w:r w:rsidRPr="00510FA8">
        <w:rPr>
          <w:color w:val="000000" w:themeColor="text1"/>
          <w:szCs w:val="26"/>
        </w:rPr>
        <w:t xml:space="preserve"> and Prambanan.</w:t>
      </w:r>
    </w:p>
    <w:p w14:paraId="15CFA2FC" w14:textId="6C10710C" w:rsidR="00395EC1" w:rsidRPr="00510FA8" w:rsidRDefault="00395EC1" w:rsidP="00395EC1">
      <w:pPr>
        <w:rPr>
          <w:color w:val="000000" w:themeColor="text1"/>
          <w:szCs w:val="26"/>
          <w:lang w:bidi="x-none"/>
        </w:rPr>
      </w:pPr>
      <w:r w:rsidRPr="00510FA8">
        <w:rPr>
          <w:color w:val="000000" w:themeColor="text1"/>
          <w:szCs w:val="26"/>
        </w:rPr>
        <w:t xml:space="preserve">Saran and Khanna 2004: </w:t>
      </w:r>
      <w:r w:rsidRPr="00510FA8">
        <w:rPr>
          <w:color w:val="000000" w:themeColor="text1"/>
          <w:szCs w:val="26"/>
          <w:lang w:bidi="x-none"/>
        </w:rPr>
        <w:t>200</w:t>
      </w:r>
      <w:r w:rsidRPr="00510FA8">
        <w:rPr>
          <w:color w:val="000000" w:themeColor="text1"/>
          <w:szCs w:val="26"/>
          <w:lang w:bidi="x-none"/>
        </w:rPr>
        <w:tab/>
        <w:t>“The presence of mourning women in the battlefield is another Javanese touch. ... The Prambanan Ramayana ... dedicates several reliefs to this subject when Kumbhakarna and Ravana die.  The mourning of Dasharatha’s death by his widow Kaushalya is also shown, even though he did not die in battle.</w:t>
      </w:r>
    </w:p>
    <w:p w14:paraId="7CE436B6" w14:textId="497D44BB" w:rsidR="00BE3143" w:rsidRPr="00510FA8" w:rsidRDefault="00BE3143" w:rsidP="003A02D8">
      <w:pPr>
        <w:pStyle w:val="HangingIndent0"/>
        <w:ind w:hanging="360"/>
        <w:rPr>
          <w:color w:val="000000" w:themeColor="text1"/>
        </w:rPr>
      </w:pPr>
      <w:r w:rsidRPr="00510FA8">
        <w:rPr>
          <w:color w:val="000000" w:themeColor="text1"/>
        </w:rPr>
        <w:t xml:space="preserve">Levin 2009: 3 </w:t>
      </w:r>
      <w:r w:rsidR="000E796D" w:rsidRPr="00510FA8">
        <w:rPr>
          <w:color w:val="000000" w:themeColor="text1"/>
        </w:rPr>
        <w:t>+</w:t>
      </w:r>
      <w:r w:rsidRPr="00510FA8">
        <w:rPr>
          <w:color w:val="000000" w:themeColor="text1"/>
        </w:rPr>
        <w:t xml:space="preserve"> n.9</w:t>
      </w:r>
      <w:r w:rsidR="00F535CD" w:rsidRPr="00510FA8">
        <w:rPr>
          <w:color w:val="000000" w:themeColor="text1"/>
        </w:rPr>
        <w:t xml:space="preserve">  –  </w:t>
      </w:r>
      <w:r w:rsidRPr="00510FA8">
        <w:rPr>
          <w:color w:val="000000" w:themeColor="text1"/>
        </w:rPr>
        <w:t>[</w:t>
      </w:r>
      <w:r w:rsidRPr="00510FA8">
        <w:rPr>
          <w:i/>
          <w:color w:val="000000" w:themeColor="text1"/>
        </w:rPr>
        <w:t>Prambanan has no depiction of Rāvaṇa being killed</w:t>
      </w:r>
      <w:r w:rsidRPr="00510FA8">
        <w:rPr>
          <w:color w:val="000000" w:themeColor="text1"/>
        </w:rPr>
        <w:t>] “In parts of Southeast Asia Rawana’s death is considered inauspicious and therefore its portrayal is taboo.  In Malaysia, when it is interpreted, it is always accompanied by rituals to ensure that the spirits will be appeased and not be disturbed by the portrayal of death.  Of greatest relevance to Loro Jonggrang is that Rawana’s death is rarely performed in Java as the death of a ruler would infer the passing of the legitimacy of the government in power.”</w:t>
      </w:r>
    </w:p>
    <w:p w14:paraId="5A13ED03" w14:textId="190B403E" w:rsidR="00BE3143" w:rsidRPr="00510FA8" w:rsidRDefault="00C757E4" w:rsidP="003A02D8">
      <w:pPr>
        <w:pStyle w:val="HangingIndent0"/>
        <w:ind w:hanging="360"/>
        <w:rPr>
          <w:color w:val="000000" w:themeColor="text1"/>
        </w:rPr>
      </w:pPr>
      <w:r w:rsidRPr="00510FA8">
        <w:rPr>
          <w:color w:val="000000" w:themeColor="text1"/>
        </w:rPr>
        <w:t xml:space="preserve">Levin 2009: 9 –  </w:t>
      </w:r>
      <w:r w:rsidR="00BE3143" w:rsidRPr="00510FA8">
        <w:rPr>
          <w:color w:val="000000" w:themeColor="text1"/>
        </w:rPr>
        <w:t xml:space="preserve">Similar ending, with Rāma, Sītā, Lava and Kuśa united, found in Bhavabhūti’s </w:t>
      </w:r>
      <w:r w:rsidR="00BE3143" w:rsidRPr="00510FA8">
        <w:rPr>
          <w:i/>
          <w:color w:val="000000" w:themeColor="text1"/>
        </w:rPr>
        <w:t>Uttararāmacarita</w:t>
      </w:r>
      <w:r w:rsidR="00C60AEF" w:rsidRPr="00510FA8">
        <w:rPr>
          <w:color w:val="000000" w:themeColor="text1"/>
        </w:rPr>
        <w:t>.  [</w:t>
      </w:r>
      <w:r w:rsidR="00BE3143" w:rsidRPr="00510FA8">
        <w:rPr>
          <w:color w:val="000000" w:themeColor="text1"/>
        </w:rPr>
        <w:t xml:space="preserve">MB: </w:t>
      </w:r>
      <w:r w:rsidR="00BE3143" w:rsidRPr="00510FA8">
        <w:rPr>
          <w:i/>
          <w:color w:val="000000" w:themeColor="text1"/>
        </w:rPr>
        <w:t>inter alia in various SE Asian versions</w:t>
      </w:r>
      <w:r w:rsidR="00C60AEF" w:rsidRPr="00510FA8">
        <w:rPr>
          <w:color w:val="000000" w:themeColor="text1"/>
        </w:rPr>
        <w:t>]</w:t>
      </w:r>
    </w:p>
    <w:p w14:paraId="49786089" w14:textId="7776BAC2" w:rsidR="00BE3143" w:rsidRPr="00510FA8" w:rsidRDefault="00BE3143" w:rsidP="003A02D8">
      <w:pPr>
        <w:pStyle w:val="HangingIndent0"/>
        <w:ind w:hanging="360"/>
        <w:rPr>
          <w:color w:val="000000" w:themeColor="text1"/>
        </w:rPr>
      </w:pPr>
      <w:r w:rsidRPr="00510FA8">
        <w:rPr>
          <w:color w:val="000000" w:themeColor="text1"/>
        </w:rPr>
        <w:t>Levin 2009: 10</w:t>
      </w:r>
      <w:r w:rsidR="00C757E4" w:rsidRPr="00510FA8">
        <w:rPr>
          <w:color w:val="000000" w:themeColor="text1"/>
        </w:rPr>
        <w:t xml:space="preserve"> –  </w:t>
      </w:r>
      <w:r w:rsidRPr="00510FA8">
        <w:rPr>
          <w:color w:val="000000" w:themeColor="text1"/>
        </w:rPr>
        <w:t xml:space="preserve">[Artists] “may have created a version of the </w:t>
      </w:r>
      <w:r w:rsidRPr="00510FA8">
        <w:rPr>
          <w:i/>
          <w:color w:val="000000" w:themeColor="text1"/>
        </w:rPr>
        <w:t>Ramayana</w:t>
      </w:r>
      <w:r w:rsidRPr="00510FA8">
        <w:rPr>
          <w:color w:val="000000" w:themeColor="text1"/>
        </w:rPr>
        <w:t xml:space="preserve"> that heightened its significance on the surfaces of sacred shrines embodying aspects of a deceased ruler.  The story of Sita and her need to fulfill her earthly obligations [</w:t>
      </w:r>
      <w:r w:rsidRPr="00510FA8">
        <w:rPr>
          <w:i/>
          <w:color w:val="000000" w:themeColor="text1"/>
        </w:rPr>
        <w:t>returning to Ayodhyā rather than escaping to Earth</w:t>
      </w:r>
      <w:r w:rsidRPr="00510FA8">
        <w:rPr>
          <w:color w:val="000000" w:themeColor="text1"/>
        </w:rPr>
        <w:t xml:space="preserve">], the expanded details of Rama’s execution of </w:t>
      </w:r>
      <w:r w:rsidRPr="00510FA8">
        <w:rPr>
          <w:i/>
          <w:color w:val="000000" w:themeColor="text1"/>
        </w:rPr>
        <w:t>artha</w:t>
      </w:r>
      <w:r w:rsidRPr="00510FA8">
        <w:rPr>
          <w:color w:val="000000" w:themeColor="text1"/>
        </w:rPr>
        <w:t xml:space="preserve"> and </w:t>
      </w:r>
      <w:r w:rsidRPr="00510FA8">
        <w:rPr>
          <w:i/>
          <w:color w:val="000000" w:themeColor="text1"/>
        </w:rPr>
        <w:t>dharma</w:t>
      </w:r>
      <w:r w:rsidRPr="00510FA8">
        <w:rPr>
          <w:color w:val="000000" w:themeColor="text1"/>
        </w:rPr>
        <w:t xml:space="preserve">, and the continuation of the next generation may have particularly reverberated with the donors of this temple complex.” </w:t>
      </w:r>
    </w:p>
    <w:p w14:paraId="2A1C3672" w14:textId="77777777" w:rsidR="00BE3143" w:rsidRPr="00510FA8" w:rsidRDefault="00BE3143" w:rsidP="003A02D8">
      <w:pPr>
        <w:pStyle w:val="HangingIndent0"/>
        <w:ind w:hanging="360"/>
        <w:rPr>
          <w:color w:val="000000" w:themeColor="text1"/>
          <w:szCs w:val="24"/>
          <w:lang w:bidi="x-none"/>
        </w:rPr>
      </w:pPr>
      <w:r w:rsidRPr="00510FA8">
        <w:rPr>
          <w:color w:val="000000" w:themeColor="text1"/>
          <w:szCs w:val="24"/>
          <w:lang w:bidi="x-none"/>
        </w:rPr>
        <w:t xml:space="preserve">Totton 2013: 144 —  “. . .  The </w:t>
      </w:r>
      <w:r w:rsidRPr="00510FA8">
        <w:rPr>
          <w:i/>
          <w:color w:val="000000" w:themeColor="text1"/>
          <w:szCs w:val="24"/>
          <w:lang w:bidi="x-none"/>
        </w:rPr>
        <w:t>Ramayana</w:t>
      </w:r>
      <w:r w:rsidRPr="00510FA8">
        <w:rPr>
          <w:color w:val="000000" w:themeColor="text1"/>
          <w:szCs w:val="24"/>
          <w:lang w:bidi="x-none"/>
        </w:rPr>
        <w:t xml:space="preserve"> narrative reliefs begin on Candi Siwa and continue on Candi Brahma  . . .  . . .  All of the narrative panels are placed approximately five inches from the floor and are no more than thirty inches high.  Although viewers today bend down to peer at the scenes, the very low placement of these reliefs suggests that ninth-century worshippers would have had to slowly “walk” before these reliefs on their haunches — much like servants and subordinates of Javanese aristocrats have done for centuries in order to keep their heads below their superiors — to fully appreciate all the details of each scene.”</w:t>
      </w:r>
    </w:p>
    <w:p w14:paraId="1761829E" w14:textId="49C984A5" w:rsidR="00BE3143" w:rsidRPr="00510FA8" w:rsidRDefault="00BE3143" w:rsidP="003A02D8">
      <w:pPr>
        <w:pStyle w:val="HangingIndent0"/>
        <w:ind w:hanging="360"/>
        <w:rPr>
          <w:color w:val="000000" w:themeColor="text1"/>
        </w:rPr>
      </w:pPr>
      <w:r w:rsidRPr="00510FA8">
        <w:rPr>
          <w:color w:val="000000" w:themeColor="text1"/>
          <w:szCs w:val="24"/>
          <w:lang w:bidi="x-none"/>
        </w:rPr>
        <w:t>Śaiva Prambanan can be seen as a Sañjaya response to Caṇḍi Borob</w:t>
      </w:r>
      <w:r w:rsidR="005D2793">
        <w:rPr>
          <w:color w:val="000000" w:themeColor="text1"/>
          <w:szCs w:val="24"/>
          <w:lang w:bidi="x-none"/>
        </w:rPr>
        <w:t>ud</w:t>
      </w:r>
      <w:r w:rsidRPr="00510FA8">
        <w:rPr>
          <w:color w:val="000000" w:themeColor="text1"/>
          <w:szCs w:val="24"/>
          <w:lang w:bidi="x-none"/>
        </w:rPr>
        <w:t>ur, begun by the Śailendras, though probably completed under Sañjaya patronage</w:t>
      </w:r>
      <w:r w:rsidR="00EC43DD" w:rsidRPr="00510FA8">
        <w:rPr>
          <w:color w:val="000000" w:themeColor="text1"/>
          <w:szCs w:val="24"/>
          <w:lang w:bidi="x-none"/>
        </w:rPr>
        <w:t xml:space="preserve">.  </w:t>
      </w:r>
      <w:r w:rsidR="006D62E9" w:rsidRPr="00510FA8">
        <w:rPr>
          <w:color w:val="000000" w:themeColor="text1"/>
        </w:rPr>
        <w:t>Also relevant in relation to royal patronage is an early-10th-century gold bowl of a type produced for royal distribution as part of the Wonoboyo hoard (found c. 5 km east of Prambanan); this is decorated with scenes in repoussé work centring on Sītā’s abduction (van der Molen 2003; Levin 2008: 96-98).</w:t>
      </w:r>
    </w:p>
    <w:p w14:paraId="61EFD158" w14:textId="483EFA1B" w:rsidR="00D50A88" w:rsidRPr="00510FA8" w:rsidRDefault="00D50A88" w:rsidP="00D50A88">
      <w:pPr>
        <w:pStyle w:val="HangingIndent0"/>
        <w:spacing w:after="0"/>
        <w:ind w:hanging="360"/>
        <w:rPr>
          <w:color w:val="000000" w:themeColor="text1"/>
          <w:szCs w:val="24"/>
          <w:lang w:bidi="x-none"/>
        </w:rPr>
      </w:pPr>
    </w:p>
    <w:p w14:paraId="2F065B97" w14:textId="77777777" w:rsidR="00D50A88" w:rsidRPr="00510FA8" w:rsidRDefault="00D50A88" w:rsidP="00D50A88">
      <w:pPr>
        <w:tabs>
          <w:tab w:val="right" w:pos="9180"/>
        </w:tabs>
        <w:ind w:left="720" w:hanging="720"/>
        <w:jc w:val="both"/>
        <w:rPr>
          <w:color w:val="000000" w:themeColor="text1"/>
        </w:rPr>
      </w:pPr>
      <w:r w:rsidRPr="00510FA8">
        <w:rPr>
          <w:color w:val="000000" w:themeColor="text1"/>
          <w:szCs w:val="26"/>
        </w:rPr>
        <w:t>Stutterheim</w:t>
      </w:r>
      <w:r w:rsidRPr="00510FA8">
        <w:rPr>
          <w:color w:val="000000" w:themeColor="text1"/>
        </w:rPr>
        <w:t xml:space="preserve"> 1925: I Plates; II Discussion.</w:t>
      </w:r>
    </w:p>
    <w:p w14:paraId="330DAF2F" w14:textId="21F48E91" w:rsidR="00D50A88" w:rsidRPr="00510FA8" w:rsidRDefault="00D50A88" w:rsidP="00D50A88">
      <w:pPr>
        <w:pStyle w:val="HangingIndent0"/>
        <w:ind w:hanging="360"/>
        <w:rPr>
          <w:color w:val="000000" w:themeColor="text1"/>
          <w:szCs w:val="24"/>
          <w:lang w:bidi="x-none"/>
        </w:rPr>
      </w:pPr>
      <w:r w:rsidRPr="00510FA8">
        <w:rPr>
          <w:color w:val="000000" w:themeColor="text1"/>
        </w:rPr>
        <w:tab/>
        <w:t>Plates 1-87 include dispersed panels later replaced on Brahmā temple; reproductions are far clearer than any others we have.</w:t>
      </w:r>
    </w:p>
    <w:p w14:paraId="12DC9AA7" w14:textId="77777777" w:rsidR="00BE3143" w:rsidRPr="00510FA8" w:rsidRDefault="00BE3143" w:rsidP="00D50A88">
      <w:pPr>
        <w:pStyle w:val="HangingIndent0"/>
        <w:spacing w:after="0"/>
        <w:rPr>
          <w:color w:val="000000" w:themeColor="text1"/>
          <w:sz w:val="16"/>
          <w:szCs w:val="16"/>
          <w:lang w:bidi="x-none"/>
        </w:rPr>
      </w:pPr>
    </w:p>
    <w:p w14:paraId="3425B570" w14:textId="77777777" w:rsidR="00BE3143" w:rsidRPr="00510FA8" w:rsidRDefault="00BE3143" w:rsidP="00473C1E">
      <w:pPr>
        <w:outlineLvl w:val="0"/>
        <w:rPr>
          <w:color w:val="000000" w:themeColor="text1"/>
        </w:rPr>
      </w:pPr>
      <w:r w:rsidRPr="00510FA8">
        <w:rPr>
          <w:color w:val="000000" w:themeColor="text1"/>
        </w:rPr>
        <w:t>Śiva temple</w:t>
      </w:r>
    </w:p>
    <w:p w14:paraId="25AE4914" w14:textId="77777777" w:rsidR="00BE3143" w:rsidRPr="00510FA8" w:rsidRDefault="00BE3143" w:rsidP="002E256C">
      <w:pPr>
        <w:rPr>
          <w:i/>
          <w:color w:val="000000" w:themeColor="text1"/>
        </w:rPr>
      </w:pPr>
      <w:r w:rsidRPr="00510FA8">
        <w:rPr>
          <w:b/>
          <w:color w:val="000000" w:themeColor="text1"/>
        </w:rPr>
        <w:t>Kats 1925</w:t>
      </w:r>
      <w:r w:rsidRPr="00510FA8">
        <w:rPr>
          <w:color w:val="000000" w:themeColor="text1"/>
        </w:rPr>
        <w:t>,</w:t>
      </w:r>
      <w:r w:rsidRPr="00510FA8">
        <w:rPr>
          <w:i/>
          <w:color w:val="000000" w:themeColor="text1"/>
        </w:rPr>
        <w:t xml:space="preserve"> modified by MB and JLB, spelling regularised</w:t>
      </w:r>
    </w:p>
    <w:p w14:paraId="2A36515E" w14:textId="5CACD436" w:rsidR="00BE3143" w:rsidRPr="00510FA8" w:rsidRDefault="00BE3143" w:rsidP="002E256C">
      <w:pPr>
        <w:ind w:left="720" w:hanging="720"/>
        <w:rPr>
          <w:color w:val="000000" w:themeColor="text1"/>
        </w:rPr>
      </w:pPr>
      <w:r w:rsidRPr="00510FA8">
        <w:rPr>
          <w:color w:val="000000" w:themeColor="text1"/>
        </w:rPr>
        <w:t>1</w:t>
      </w:r>
      <w:r w:rsidRPr="00510FA8">
        <w:rPr>
          <w:color w:val="000000" w:themeColor="text1"/>
        </w:rPr>
        <w:tab/>
        <w:t>The petition to Viṣṇu for help against Rāvaṇa.  Viṣṇu is sitting on the world snake which arises out of sea in which numerous animals may be seen.  Garuḍa offers Viṣṇu a lotus.</w:t>
      </w:r>
      <w:r w:rsidR="00BF4012" w:rsidRPr="00510FA8">
        <w:rPr>
          <w:color w:val="000000" w:themeColor="text1"/>
        </w:rPr>
        <w:t xml:space="preserve">  </w:t>
      </w:r>
      <w:r w:rsidR="002E256C" w:rsidRPr="00510FA8">
        <w:rPr>
          <w:color w:val="000000" w:themeColor="text1"/>
        </w:rPr>
        <w:tab/>
      </w:r>
      <w:r w:rsidR="00BF4012" w:rsidRPr="00510FA8">
        <w:rPr>
          <w:color w:val="000000" w:themeColor="text1"/>
        </w:rPr>
        <w:t>[cf. Saran and Khanna 2004: 38; Vogel 1921 / 1996]</w:t>
      </w:r>
    </w:p>
    <w:p w14:paraId="00DC5978" w14:textId="6D561346" w:rsidR="00BE3143" w:rsidRPr="00510FA8" w:rsidRDefault="00BE3143" w:rsidP="002E256C">
      <w:pPr>
        <w:ind w:left="720" w:hanging="720"/>
        <w:rPr>
          <w:color w:val="000000" w:themeColor="text1"/>
        </w:rPr>
      </w:pPr>
      <w:r w:rsidRPr="00510FA8">
        <w:rPr>
          <w:color w:val="000000" w:themeColor="text1"/>
        </w:rPr>
        <w:t>2</w:t>
      </w:r>
      <w:r w:rsidRPr="00510FA8">
        <w:rPr>
          <w:color w:val="000000" w:themeColor="text1"/>
        </w:rPr>
        <w:tab/>
        <w:t>Viśvāmitra visits Daśaratha</w:t>
      </w:r>
      <w:r w:rsidR="003F773E" w:rsidRPr="00510FA8">
        <w:rPr>
          <w:color w:val="000000" w:themeColor="text1"/>
        </w:rPr>
        <w:t xml:space="preserve"> who</w:t>
      </w:r>
      <w:r w:rsidRPr="00510FA8">
        <w:rPr>
          <w:color w:val="000000" w:themeColor="text1"/>
        </w:rPr>
        <w:t xml:space="preserve"> is in the garden of his palace with his chief wife, his 4 sons and his daughter.</w:t>
      </w:r>
      <w:r w:rsidR="004377C6" w:rsidRPr="00510FA8">
        <w:rPr>
          <w:color w:val="000000" w:themeColor="text1"/>
        </w:rPr>
        <w:t xml:space="preserve">  2 crows steal </w:t>
      </w:r>
      <w:r w:rsidR="004377C6" w:rsidRPr="00510FA8">
        <w:rPr>
          <w:i/>
          <w:color w:val="000000" w:themeColor="text1"/>
        </w:rPr>
        <w:t>pāyasa</w:t>
      </w:r>
      <w:r w:rsidR="004377C6" w:rsidRPr="00510FA8">
        <w:rPr>
          <w:color w:val="000000" w:themeColor="text1"/>
        </w:rPr>
        <w:t xml:space="preserve"> (so Jordaan pending).</w:t>
      </w:r>
      <w:r w:rsidR="00095C0E" w:rsidRPr="00510FA8">
        <w:rPr>
          <w:color w:val="000000" w:themeColor="text1"/>
        </w:rPr>
        <w:br/>
      </w:r>
      <w:r w:rsidR="002E256C" w:rsidRPr="00510FA8">
        <w:rPr>
          <w:color w:val="000000" w:themeColor="text1"/>
        </w:rPr>
        <w:tab/>
      </w:r>
      <w:r w:rsidR="00095C0E" w:rsidRPr="00510FA8">
        <w:rPr>
          <w:color w:val="000000" w:themeColor="text1"/>
        </w:rPr>
        <w:t>[cf. Saran and Khanna 2004: 38-39]</w:t>
      </w:r>
    </w:p>
    <w:p w14:paraId="20610DAA" w14:textId="1A2E67B5" w:rsidR="00BE3143" w:rsidRPr="00510FA8" w:rsidRDefault="00BE3143" w:rsidP="002E256C">
      <w:pPr>
        <w:ind w:left="720" w:hanging="720"/>
        <w:rPr>
          <w:color w:val="000000" w:themeColor="text1"/>
        </w:rPr>
      </w:pPr>
      <w:r w:rsidRPr="00510FA8">
        <w:rPr>
          <w:color w:val="000000" w:themeColor="text1"/>
        </w:rPr>
        <w:t>3</w:t>
      </w:r>
      <w:r w:rsidRPr="00510FA8">
        <w:rPr>
          <w:color w:val="000000" w:themeColor="text1"/>
        </w:rPr>
        <w:tab/>
        <w:t>Daśaratha greets Viśvāmitra.</w:t>
      </w:r>
      <w:r w:rsidR="007E4E3A" w:rsidRPr="00510FA8">
        <w:rPr>
          <w:color w:val="000000" w:themeColor="text1"/>
        </w:rPr>
        <w:t xml:space="preserve">  </w:t>
      </w:r>
      <w:r w:rsidR="002E256C" w:rsidRPr="00510FA8">
        <w:rPr>
          <w:color w:val="000000" w:themeColor="text1"/>
        </w:rPr>
        <w:tab/>
      </w:r>
      <w:r w:rsidR="007E4E3A" w:rsidRPr="00510FA8">
        <w:rPr>
          <w:color w:val="000000" w:themeColor="text1"/>
        </w:rPr>
        <w:t>[cf. Saran and Khanna 2004: 39]</w:t>
      </w:r>
    </w:p>
    <w:p w14:paraId="4655E7A9" w14:textId="67CDC935" w:rsidR="00BE3143" w:rsidRPr="00510FA8" w:rsidRDefault="00BE3143" w:rsidP="002E256C">
      <w:pPr>
        <w:ind w:left="720" w:hanging="720"/>
        <w:rPr>
          <w:color w:val="000000" w:themeColor="text1"/>
        </w:rPr>
      </w:pPr>
      <w:r w:rsidRPr="00510FA8">
        <w:rPr>
          <w:color w:val="000000" w:themeColor="text1"/>
        </w:rPr>
        <w:t>4</w:t>
      </w:r>
      <w:r w:rsidRPr="00510FA8">
        <w:rPr>
          <w:color w:val="000000" w:themeColor="text1"/>
        </w:rPr>
        <w:tab/>
        <w:t>Rāma kills the giantess Tāṭakā</w:t>
      </w:r>
      <w:r w:rsidR="00FE03AC" w:rsidRPr="00510FA8">
        <w:rPr>
          <w:color w:val="000000" w:themeColor="text1"/>
        </w:rPr>
        <w:t xml:space="preserve">.  </w:t>
      </w:r>
      <w:r w:rsidR="002E256C" w:rsidRPr="00510FA8">
        <w:rPr>
          <w:color w:val="000000" w:themeColor="text1"/>
        </w:rPr>
        <w:br/>
      </w:r>
      <w:r w:rsidR="002E256C" w:rsidRPr="00510FA8">
        <w:rPr>
          <w:color w:val="000000" w:themeColor="text1"/>
        </w:rPr>
        <w:tab/>
      </w:r>
      <w:r w:rsidR="00FE03AC" w:rsidRPr="00510FA8">
        <w:rPr>
          <w:color w:val="000000" w:themeColor="text1"/>
        </w:rPr>
        <w:t>[cf.</w:t>
      </w:r>
      <w:r w:rsidR="002E256C" w:rsidRPr="00510FA8">
        <w:rPr>
          <w:color w:val="000000" w:themeColor="text1"/>
        </w:rPr>
        <w:t xml:space="preserve"> Saran and Khanna 2004: 40;</w:t>
      </w:r>
      <w:r w:rsidR="00FE03AC" w:rsidRPr="00510FA8">
        <w:rPr>
          <w:color w:val="000000" w:themeColor="text1"/>
        </w:rPr>
        <w:t xml:space="preserve"> </w:t>
      </w:r>
      <w:r w:rsidR="00FE03AC" w:rsidRPr="00510FA8">
        <w:rPr>
          <w:color w:val="000000" w:themeColor="text1"/>
          <w:szCs w:val="22"/>
        </w:rPr>
        <w:t>Loizeau 2010b: 82, fig. 2]</w:t>
      </w:r>
    </w:p>
    <w:p w14:paraId="68A50683" w14:textId="1D96DBED" w:rsidR="00BE3143" w:rsidRPr="00510FA8" w:rsidRDefault="00BE3143" w:rsidP="002E256C">
      <w:pPr>
        <w:ind w:left="720" w:hanging="720"/>
        <w:rPr>
          <w:color w:val="000000" w:themeColor="text1"/>
        </w:rPr>
      </w:pPr>
      <w:r w:rsidRPr="00510FA8">
        <w:rPr>
          <w:color w:val="000000" w:themeColor="text1"/>
        </w:rPr>
        <w:t>5</w:t>
      </w:r>
      <w:r w:rsidRPr="00510FA8">
        <w:rPr>
          <w:color w:val="000000" w:themeColor="text1"/>
        </w:rPr>
        <w:tab/>
        <w:t xml:space="preserve">All have arrived at Viśvāmitra’s cloister.  The hermits make offerings while Rāma defeats the </w:t>
      </w:r>
      <w:r w:rsidRPr="00510FA8">
        <w:rPr>
          <w:i/>
          <w:color w:val="000000" w:themeColor="text1"/>
        </w:rPr>
        <w:t>rākṣasas</w:t>
      </w:r>
      <w:r w:rsidRPr="00510FA8">
        <w:rPr>
          <w:color w:val="000000" w:themeColor="text1"/>
        </w:rPr>
        <w:t>, shooting Mārīca into the sea and killing the other.</w:t>
      </w:r>
      <w:r w:rsidR="002E256C" w:rsidRPr="00510FA8">
        <w:rPr>
          <w:color w:val="000000" w:themeColor="text1"/>
        </w:rPr>
        <w:br/>
      </w:r>
      <w:r w:rsidR="002E256C" w:rsidRPr="00510FA8">
        <w:rPr>
          <w:color w:val="000000" w:themeColor="text1"/>
        </w:rPr>
        <w:tab/>
        <w:t>[cf. Saran and Khanna 2004: 40-41]</w:t>
      </w:r>
    </w:p>
    <w:p w14:paraId="1DF7B618" w14:textId="180C7040" w:rsidR="00BE3143" w:rsidRPr="00510FA8" w:rsidRDefault="00BE3143" w:rsidP="002E256C">
      <w:pPr>
        <w:ind w:left="720" w:hanging="720"/>
        <w:rPr>
          <w:color w:val="000000" w:themeColor="text1"/>
        </w:rPr>
      </w:pPr>
      <w:r w:rsidRPr="00510FA8">
        <w:rPr>
          <w:color w:val="000000" w:themeColor="text1"/>
        </w:rPr>
        <w:t>6</w:t>
      </w:r>
      <w:r w:rsidRPr="00510FA8">
        <w:rPr>
          <w:color w:val="000000" w:themeColor="text1"/>
        </w:rPr>
        <w:tab/>
        <w:t>Viśvāmitra, Lakṣmaṇa, Rāma and Janaka.  Urged by Viśvāmitra, Rāma agrees to bend the magical bow [</w:t>
      </w:r>
      <w:r w:rsidRPr="00510FA8">
        <w:rPr>
          <w:i/>
          <w:color w:val="000000" w:themeColor="text1"/>
        </w:rPr>
        <w:t>wonderboog</w:t>
      </w:r>
      <w:r w:rsidRPr="00510FA8">
        <w:rPr>
          <w:color w:val="000000" w:themeColor="text1"/>
        </w:rPr>
        <w:t>] of Janaka.  He does this in the second part of the scene where Sītā may also be seen.</w:t>
      </w:r>
      <w:r w:rsidR="008460F3" w:rsidRPr="00510FA8">
        <w:rPr>
          <w:color w:val="000000" w:themeColor="text1"/>
        </w:rPr>
        <w:tab/>
        <w:t>[cf. Saran and Khanna 2004: 41]</w:t>
      </w:r>
    </w:p>
    <w:p w14:paraId="43117CC7" w14:textId="2C0FEA42" w:rsidR="00BE3143" w:rsidRPr="00510FA8" w:rsidRDefault="00BE3143" w:rsidP="002E256C">
      <w:pPr>
        <w:ind w:left="720" w:hanging="720"/>
        <w:rPr>
          <w:color w:val="000000" w:themeColor="text1"/>
        </w:rPr>
      </w:pPr>
      <w:r w:rsidRPr="00510FA8">
        <w:rPr>
          <w:color w:val="000000" w:themeColor="text1"/>
        </w:rPr>
        <w:t>7</w:t>
      </w:r>
      <w:r w:rsidRPr="00510FA8">
        <w:rPr>
          <w:color w:val="000000" w:themeColor="text1"/>
        </w:rPr>
        <w:tab/>
        <w:t>After his marriage, Rāma with Sītā and Lakṣmaṇa go on their journey home.  On the way they meet Paraśurāma, who has heard that Rāma had bent Janaka’s bow, and who challenges Rāma to fight to the death and to bend his bow.</w:t>
      </w:r>
      <w:r w:rsidR="00F96DCE" w:rsidRPr="00510FA8">
        <w:rPr>
          <w:color w:val="000000" w:themeColor="text1"/>
        </w:rPr>
        <w:br/>
      </w:r>
      <w:r w:rsidR="00F96DCE" w:rsidRPr="00510FA8">
        <w:rPr>
          <w:color w:val="000000" w:themeColor="text1"/>
        </w:rPr>
        <w:tab/>
        <w:t>[cf. Saran and Khanna 2004: 41-42</w:t>
      </w:r>
      <w:r w:rsidR="00A43119" w:rsidRPr="00510FA8">
        <w:rPr>
          <w:color w:val="000000" w:themeColor="text1"/>
        </w:rPr>
        <w:t xml:space="preserve"> (panels 7-8)</w:t>
      </w:r>
      <w:r w:rsidR="00F96DCE" w:rsidRPr="00510FA8">
        <w:rPr>
          <w:color w:val="000000" w:themeColor="text1"/>
        </w:rPr>
        <w:t>]</w:t>
      </w:r>
    </w:p>
    <w:p w14:paraId="10ECB1C4" w14:textId="77777777" w:rsidR="00BE3143" w:rsidRPr="00510FA8" w:rsidRDefault="00BE3143" w:rsidP="002E256C">
      <w:pPr>
        <w:ind w:left="720" w:hanging="720"/>
        <w:rPr>
          <w:color w:val="000000" w:themeColor="text1"/>
        </w:rPr>
      </w:pPr>
      <w:r w:rsidRPr="00510FA8">
        <w:rPr>
          <w:color w:val="000000" w:themeColor="text1"/>
        </w:rPr>
        <w:t>8</w:t>
      </w:r>
      <w:r w:rsidRPr="00510FA8">
        <w:rPr>
          <w:color w:val="000000" w:themeColor="text1"/>
        </w:rPr>
        <w:tab/>
        <w:t>Rāma bends Paraśurāma’s bow and thereby defeats him.</w:t>
      </w:r>
    </w:p>
    <w:p w14:paraId="636C6D04" w14:textId="77777777" w:rsidR="00BE3143" w:rsidRPr="00510FA8" w:rsidRDefault="00BE3143" w:rsidP="002E256C">
      <w:pPr>
        <w:ind w:left="720" w:hanging="720"/>
        <w:rPr>
          <w:color w:val="000000" w:themeColor="text1"/>
        </w:rPr>
      </w:pPr>
      <w:r w:rsidRPr="00510FA8">
        <w:rPr>
          <w:color w:val="000000" w:themeColor="text1"/>
        </w:rPr>
        <w:t>9</w:t>
      </w:r>
      <w:r w:rsidRPr="00510FA8">
        <w:rPr>
          <w:color w:val="000000" w:themeColor="text1"/>
        </w:rPr>
        <w:tab/>
        <w:t>Daśaratha has decided to dedicate Rāma as king.  Kaikeyī [</w:t>
      </w:r>
      <w:r w:rsidRPr="00510FA8">
        <w:rPr>
          <w:i/>
          <w:color w:val="000000" w:themeColor="text1"/>
        </w:rPr>
        <w:t>snuggling up amorously to Daśaratha</w:t>
      </w:r>
      <w:r w:rsidRPr="00510FA8">
        <w:rPr>
          <w:color w:val="000000" w:themeColor="text1"/>
        </w:rPr>
        <w:t>] claims from him the banishment of Rāma and the appointment of her son Bharata as king.</w:t>
      </w:r>
    </w:p>
    <w:p w14:paraId="519F10DD" w14:textId="77777777" w:rsidR="00BE3143" w:rsidRPr="00510FA8" w:rsidRDefault="00BE3143" w:rsidP="002E256C">
      <w:pPr>
        <w:ind w:left="720" w:hanging="720"/>
        <w:rPr>
          <w:color w:val="000000" w:themeColor="text1"/>
        </w:rPr>
      </w:pPr>
      <w:r w:rsidRPr="00510FA8">
        <w:rPr>
          <w:color w:val="000000" w:themeColor="text1"/>
        </w:rPr>
        <w:tab/>
        <w:t>[</w:t>
      </w:r>
      <w:r w:rsidRPr="00510FA8">
        <w:rPr>
          <w:i/>
          <w:color w:val="000000" w:themeColor="text1"/>
        </w:rPr>
        <w:t>Identification of figures disputed by Jordaan (private communication) but confirmed by Stutterheim’s reproduction: figure on left is clearly male (Jordaan: female): body, headdress, ornaments, halo; 2 pairs of birds on roof emphasise what is happening — 1 pair are billing; other pair has each bird looking directly at one figure.  Daśaratha is always shown without beard.  Only other possibility is that the figures represent Rāma and Sītā happily anticipating their installation amidst preparations and before aborted installation.</w:t>
      </w:r>
      <w:r w:rsidRPr="00510FA8">
        <w:rPr>
          <w:color w:val="000000" w:themeColor="text1"/>
        </w:rPr>
        <w:t>]</w:t>
      </w:r>
    </w:p>
    <w:p w14:paraId="5E56C307" w14:textId="32121B78" w:rsidR="00BE3143" w:rsidRPr="00510FA8" w:rsidRDefault="00BE3143" w:rsidP="002E256C">
      <w:pPr>
        <w:ind w:left="720" w:hanging="720"/>
        <w:rPr>
          <w:color w:val="000000" w:themeColor="text1"/>
        </w:rPr>
      </w:pPr>
      <w:r w:rsidRPr="00510FA8">
        <w:rPr>
          <w:color w:val="000000" w:themeColor="text1"/>
        </w:rPr>
        <w:t>10</w:t>
      </w:r>
      <w:r w:rsidRPr="00510FA8">
        <w:rPr>
          <w:color w:val="000000" w:themeColor="text1"/>
        </w:rPr>
        <w:tab/>
      </w:r>
      <w:r w:rsidRPr="00510FA8">
        <w:rPr>
          <w:b/>
          <w:color w:val="000000" w:themeColor="text1"/>
        </w:rPr>
        <w:t>Bharata is consecrated king</w:t>
      </w:r>
      <w:r w:rsidRPr="00510FA8">
        <w:rPr>
          <w:color w:val="000000" w:themeColor="text1"/>
        </w:rPr>
        <w:t xml:space="preserve"> accompanied by music and dancing.</w:t>
      </w:r>
      <w:r w:rsidR="00084050" w:rsidRPr="00510FA8">
        <w:rPr>
          <w:color w:val="000000" w:themeColor="text1"/>
        </w:rPr>
        <w:br/>
      </w:r>
      <w:r w:rsidR="00084050" w:rsidRPr="00510FA8">
        <w:rPr>
          <w:color w:val="000000" w:themeColor="text1"/>
        </w:rPr>
        <w:tab/>
        <w:t>[cf. Saran and Khanna 2004: 42-43 (panels 9-10)]</w:t>
      </w:r>
    </w:p>
    <w:p w14:paraId="4184CE17" w14:textId="77777777" w:rsidR="00BE3143" w:rsidRPr="00510FA8" w:rsidRDefault="00BE3143" w:rsidP="002E256C">
      <w:pPr>
        <w:ind w:left="720" w:hanging="720"/>
        <w:rPr>
          <w:color w:val="000000" w:themeColor="text1"/>
        </w:rPr>
      </w:pPr>
      <w:r w:rsidRPr="00510FA8">
        <w:rPr>
          <w:color w:val="000000" w:themeColor="text1"/>
        </w:rPr>
        <w:t>11</w:t>
      </w:r>
      <w:r w:rsidRPr="00510FA8">
        <w:rPr>
          <w:color w:val="000000" w:themeColor="text1"/>
        </w:rPr>
        <w:tab/>
        <w:t>After Rāma’s banishment Daśaratha and Kausalyā are left sorrowing in the palace.</w:t>
      </w:r>
    </w:p>
    <w:p w14:paraId="1EE32D70" w14:textId="77777777" w:rsidR="00BE3143" w:rsidRPr="00510FA8" w:rsidRDefault="00BE3143" w:rsidP="002E256C">
      <w:pPr>
        <w:ind w:left="720" w:hanging="720"/>
        <w:rPr>
          <w:color w:val="000000" w:themeColor="text1"/>
        </w:rPr>
      </w:pPr>
      <w:r w:rsidRPr="00510FA8">
        <w:rPr>
          <w:color w:val="000000" w:themeColor="text1"/>
        </w:rPr>
        <w:t>12</w:t>
      </w:r>
      <w:r w:rsidRPr="00510FA8">
        <w:rPr>
          <w:color w:val="000000" w:themeColor="text1"/>
        </w:rPr>
        <w:tab/>
        <w:t>Rāma, Sītā and Lakṣmaṇa leave the capital.</w:t>
      </w:r>
    </w:p>
    <w:p w14:paraId="0C52D671" w14:textId="77777777" w:rsidR="00BE3143" w:rsidRPr="00510FA8" w:rsidRDefault="00BE3143" w:rsidP="002E256C">
      <w:pPr>
        <w:ind w:left="720" w:hanging="720"/>
        <w:rPr>
          <w:color w:val="000000" w:themeColor="text1"/>
        </w:rPr>
      </w:pPr>
      <w:r w:rsidRPr="00510FA8">
        <w:rPr>
          <w:color w:val="000000" w:themeColor="text1"/>
        </w:rPr>
        <w:t>13</w:t>
      </w:r>
      <w:r w:rsidRPr="00510FA8">
        <w:rPr>
          <w:color w:val="000000" w:themeColor="text1"/>
        </w:rPr>
        <w:tab/>
        <w:t xml:space="preserve">Preparations for cremating Daśaratha’s body; Kausalyā and Bharata are seen giving presents to </w:t>
      </w:r>
      <w:r w:rsidRPr="00510FA8">
        <w:rPr>
          <w:i/>
          <w:color w:val="000000" w:themeColor="text1"/>
        </w:rPr>
        <w:t>brāhmans</w:t>
      </w:r>
      <w:r w:rsidRPr="00510FA8">
        <w:rPr>
          <w:color w:val="000000" w:themeColor="text1"/>
        </w:rPr>
        <w:t>.</w:t>
      </w:r>
    </w:p>
    <w:p w14:paraId="60F95BBB" w14:textId="77777777" w:rsidR="00BE3143" w:rsidRPr="00510FA8" w:rsidRDefault="00BE3143" w:rsidP="002E256C">
      <w:pPr>
        <w:ind w:left="720" w:hanging="720"/>
        <w:rPr>
          <w:color w:val="000000" w:themeColor="text1"/>
        </w:rPr>
      </w:pPr>
      <w:r w:rsidRPr="00510FA8">
        <w:rPr>
          <w:color w:val="000000" w:themeColor="text1"/>
        </w:rPr>
        <w:t>14</w:t>
      </w:r>
      <w:r w:rsidRPr="00510FA8">
        <w:rPr>
          <w:color w:val="000000" w:themeColor="text1"/>
        </w:rPr>
        <w:tab/>
        <w:t>Bharata finds Rāma in the wilderness and tries to induce him to return and be king.  Rāma refuses but gives Bharata his sandals.</w:t>
      </w:r>
    </w:p>
    <w:p w14:paraId="5940F4FE" w14:textId="77777777" w:rsidR="00BE3143" w:rsidRPr="00510FA8" w:rsidRDefault="00BE3143" w:rsidP="002E256C">
      <w:pPr>
        <w:ind w:left="720" w:hanging="720"/>
        <w:rPr>
          <w:color w:val="000000" w:themeColor="text1"/>
        </w:rPr>
      </w:pPr>
      <w:r w:rsidRPr="00510FA8">
        <w:rPr>
          <w:color w:val="000000" w:themeColor="text1"/>
        </w:rPr>
        <w:t>15</w:t>
      </w:r>
      <w:r w:rsidRPr="00510FA8">
        <w:rPr>
          <w:color w:val="000000" w:themeColor="text1"/>
        </w:rPr>
        <w:tab/>
        <w:t>Rāma, Sītā and Lakṣmaṇa are seen going through the forest.  Sītā is stolen by Virādha but rescued by the brothers.</w:t>
      </w:r>
    </w:p>
    <w:p w14:paraId="2C0388DE" w14:textId="77777777" w:rsidR="00BE3143" w:rsidRPr="00510FA8" w:rsidRDefault="00BE3143" w:rsidP="002E256C">
      <w:pPr>
        <w:ind w:left="720" w:hanging="720"/>
        <w:rPr>
          <w:color w:val="000000" w:themeColor="text1"/>
        </w:rPr>
      </w:pPr>
      <w:r w:rsidRPr="00510FA8">
        <w:rPr>
          <w:color w:val="000000" w:themeColor="text1"/>
        </w:rPr>
        <w:lastRenderedPageBreak/>
        <w:t>16</w:t>
      </w:r>
      <w:r w:rsidRPr="00510FA8">
        <w:rPr>
          <w:color w:val="000000" w:themeColor="text1"/>
        </w:rPr>
        <w:tab/>
        <w:t>Rāma, Sītā and crow [as Kats]: Sītā has hung some venison to dry on the branches of a tree, here seen with 2 mandrils [</w:t>
      </w:r>
      <w:r w:rsidRPr="00510FA8">
        <w:rPr>
          <w:i/>
          <w:color w:val="000000" w:themeColor="text1"/>
        </w:rPr>
        <w:t>neusapen</w:t>
      </w:r>
      <w:r w:rsidRPr="00510FA8">
        <w:rPr>
          <w:color w:val="000000" w:themeColor="text1"/>
        </w:rPr>
        <w:t>] looking from between the branches. A crow tries to steal some meat and Sītā tries to drive it away.  The crow attacks Sītā who runs to Rāma who shoots his Brahmā arrow at the crow.  The bird flies away but is followed everywhere by the wonderful Brahmā arrow and at last returns to Rāma.  The arrow must however hit its mark somewhere and Rāma gives the crow the choice of where it will be struck.  The crow asks that one of its eyes may be pierced.  The arrow pierces the head of the crow, which is, however [</w:t>
      </w:r>
      <w:r w:rsidRPr="00510FA8">
        <w:rPr>
          <w:i/>
          <w:color w:val="000000" w:themeColor="text1"/>
        </w:rPr>
        <w:t>helaas</w:t>
      </w:r>
      <w:r w:rsidRPr="00510FA8">
        <w:rPr>
          <w:color w:val="000000" w:themeColor="text1"/>
        </w:rPr>
        <w:t>] broken off.</w:t>
      </w:r>
    </w:p>
    <w:p w14:paraId="1EA68943" w14:textId="492BCAF1" w:rsidR="00BE3143" w:rsidRPr="00510FA8" w:rsidRDefault="00BE3143" w:rsidP="002E256C">
      <w:pPr>
        <w:ind w:left="720" w:hanging="720"/>
        <w:rPr>
          <w:color w:val="000000" w:themeColor="text1"/>
        </w:rPr>
      </w:pPr>
      <w:r w:rsidRPr="00510FA8">
        <w:rPr>
          <w:color w:val="000000" w:themeColor="text1"/>
        </w:rPr>
        <w:tab/>
        <w:t>[</w:t>
      </w:r>
      <w:r w:rsidRPr="00510FA8">
        <w:rPr>
          <w:i/>
          <w:color w:val="000000" w:themeColor="text1"/>
        </w:rPr>
        <w:t>Kats’s description applies only to the right-hand half of the panel: left-hand half has Rāma and Sītā seated in hut with naked wild man (?ascetic) seated on ground beside them</w:t>
      </w:r>
      <w:r w:rsidRPr="00510FA8">
        <w:rPr>
          <w:color w:val="000000" w:themeColor="text1"/>
        </w:rPr>
        <w:t>.]</w:t>
      </w:r>
    </w:p>
    <w:p w14:paraId="75EC964B" w14:textId="77777777" w:rsidR="00BE3143" w:rsidRPr="00510FA8" w:rsidRDefault="00BE3143" w:rsidP="002E256C">
      <w:pPr>
        <w:ind w:left="720" w:hanging="720"/>
        <w:rPr>
          <w:color w:val="000000" w:themeColor="text1"/>
        </w:rPr>
      </w:pPr>
      <w:r w:rsidRPr="00510FA8">
        <w:rPr>
          <w:color w:val="000000" w:themeColor="text1"/>
        </w:rPr>
        <w:t>17</w:t>
      </w:r>
      <w:r w:rsidRPr="00510FA8">
        <w:rPr>
          <w:color w:val="000000" w:themeColor="text1"/>
        </w:rPr>
        <w:tab/>
        <w:t>Giantess Śūrpaṇakhā has transformed herself into a beautiful lady and sends presents to Rāma to win his love.</w:t>
      </w:r>
    </w:p>
    <w:p w14:paraId="104EBBFA" w14:textId="77777777" w:rsidR="00BE3143" w:rsidRPr="00510FA8" w:rsidRDefault="00BE3143" w:rsidP="002E256C">
      <w:pPr>
        <w:ind w:left="720" w:hanging="720"/>
        <w:rPr>
          <w:color w:val="000000" w:themeColor="text1"/>
        </w:rPr>
      </w:pPr>
      <w:r w:rsidRPr="00510FA8">
        <w:rPr>
          <w:color w:val="000000" w:themeColor="text1"/>
        </w:rPr>
        <w:tab/>
      </w:r>
      <w:r w:rsidRPr="00510FA8">
        <w:rPr>
          <w:i/>
          <w:color w:val="000000" w:themeColor="text1"/>
        </w:rPr>
        <w:t>or:</w:t>
      </w:r>
      <w:r w:rsidRPr="00510FA8">
        <w:rPr>
          <w:color w:val="000000" w:themeColor="text1"/>
        </w:rPr>
        <w:t xml:space="preserve"> Sītā is picking flowers close by, as in </w:t>
      </w:r>
      <w:r w:rsidRPr="00510FA8">
        <w:rPr>
          <w:i/>
          <w:color w:val="000000" w:themeColor="text1"/>
        </w:rPr>
        <w:t>Kakawin</w:t>
      </w:r>
      <w:r w:rsidRPr="00510FA8">
        <w:rPr>
          <w:color w:val="000000" w:themeColor="text1"/>
        </w:rPr>
        <w:t>: Levin 2000: 67</w:t>
      </w:r>
    </w:p>
    <w:p w14:paraId="378E1BB2" w14:textId="26F4B54B" w:rsidR="00BE3143" w:rsidRPr="00510FA8" w:rsidRDefault="00BE3143" w:rsidP="002E256C">
      <w:pPr>
        <w:ind w:left="720" w:hanging="720"/>
        <w:rPr>
          <w:color w:val="000000" w:themeColor="text1"/>
        </w:rPr>
      </w:pPr>
      <w:r w:rsidRPr="00510FA8">
        <w:rPr>
          <w:color w:val="000000" w:themeColor="text1"/>
        </w:rPr>
        <w:t>18</w:t>
      </w:r>
      <w:r w:rsidRPr="00510FA8">
        <w:rPr>
          <w:color w:val="000000" w:themeColor="text1"/>
        </w:rPr>
        <w:tab/>
        <w:t>Rāma has sent Śūrpaṇakhā to Lakṣmaṇa w</w:t>
      </w:r>
      <w:r w:rsidR="004377C6" w:rsidRPr="00510FA8">
        <w:rPr>
          <w:color w:val="000000" w:themeColor="text1"/>
        </w:rPr>
        <w:t xml:space="preserve">ho also sends her away.  </w:t>
      </w:r>
      <w:r w:rsidRPr="00510FA8">
        <w:rPr>
          <w:color w:val="000000" w:themeColor="text1"/>
        </w:rPr>
        <w:t>[</w:t>
      </w:r>
      <w:r w:rsidRPr="00510FA8">
        <w:rPr>
          <w:i/>
          <w:color w:val="000000" w:themeColor="text1"/>
        </w:rPr>
        <w:t xml:space="preserve">or is that Rāvaṇa??   </w:t>
      </w:r>
      <w:r w:rsidR="007F743D" w:rsidRPr="00510FA8">
        <w:rPr>
          <w:color w:val="000000" w:themeColor="text1"/>
        </w:rPr>
        <w:t>[</w:t>
      </w:r>
      <w:r w:rsidRPr="00510FA8">
        <w:rPr>
          <w:b/>
          <w:i/>
          <w:color w:val="000000" w:themeColor="text1"/>
        </w:rPr>
        <w:t>No Khara episode</w:t>
      </w:r>
      <w:r w:rsidR="00767D7D" w:rsidRPr="00510FA8">
        <w:rPr>
          <w:b/>
          <w:i/>
          <w:color w:val="000000" w:themeColor="text1"/>
        </w:rPr>
        <w:t xml:space="preserve">; </w:t>
      </w:r>
      <w:r w:rsidR="00767D7D" w:rsidRPr="00510FA8">
        <w:rPr>
          <w:b/>
          <w:i/>
          <w:color w:val="000000" w:themeColor="text1"/>
          <w:szCs w:val="22"/>
        </w:rPr>
        <w:t>no mutilation</w:t>
      </w:r>
      <w:r w:rsidRPr="00510FA8">
        <w:rPr>
          <w:color w:val="000000" w:themeColor="text1"/>
        </w:rPr>
        <w:t>]</w:t>
      </w:r>
      <w:r w:rsidR="00767D7D" w:rsidRPr="00510FA8">
        <w:rPr>
          <w:color w:val="000000" w:themeColor="text1"/>
        </w:rPr>
        <w:t xml:space="preserve">  [cf. </w:t>
      </w:r>
      <w:r w:rsidR="00767D7D" w:rsidRPr="00510FA8">
        <w:rPr>
          <w:color w:val="000000" w:themeColor="text1"/>
          <w:szCs w:val="22"/>
        </w:rPr>
        <w:t>Loizeau 2010b: 85, fig. 7]</w:t>
      </w:r>
    </w:p>
    <w:p w14:paraId="61C94624" w14:textId="77777777" w:rsidR="00BE3143" w:rsidRPr="00510FA8" w:rsidRDefault="00BE3143" w:rsidP="002E256C">
      <w:pPr>
        <w:ind w:left="720" w:hanging="720"/>
        <w:rPr>
          <w:color w:val="000000" w:themeColor="text1"/>
        </w:rPr>
      </w:pPr>
      <w:r w:rsidRPr="00510FA8">
        <w:rPr>
          <w:color w:val="000000" w:themeColor="text1"/>
        </w:rPr>
        <w:t>19</w:t>
      </w:r>
      <w:r w:rsidRPr="00510FA8">
        <w:rPr>
          <w:color w:val="000000" w:themeColor="text1"/>
        </w:rPr>
        <w:tab/>
        <w:t>Sītā guarded by Lakṣmaṇa while Rāma follows golden deer.</w:t>
      </w:r>
    </w:p>
    <w:p w14:paraId="0194C20D" w14:textId="77777777" w:rsidR="00BE3143" w:rsidRPr="00510FA8" w:rsidRDefault="00BE3143" w:rsidP="002E256C">
      <w:pPr>
        <w:ind w:left="720" w:hanging="720"/>
        <w:rPr>
          <w:color w:val="000000" w:themeColor="text1"/>
        </w:rPr>
      </w:pPr>
      <w:r w:rsidRPr="00510FA8">
        <w:rPr>
          <w:color w:val="000000" w:themeColor="text1"/>
        </w:rPr>
        <w:t>20</w:t>
      </w:r>
      <w:r w:rsidRPr="00510FA8">
        <w:rPr>
          <w:color w:val="000000" w:themeColor="text1"/>
        </w:rPr>
        <w:tab/>
        <w:t>Rāma shoots golden deer.  Mārīca appears from stricken deer.</w:t>
      </w:r>
    </w:p>
    <w:p w14:paraId="42E52093" w14:textId="1A983BA6" w:rsidR="00BE3143" w:rsidRPr="00510FA8" w:rsidRDefault="00BE3143" w:rsidP="002E256C">
      <w:pPr>
        <w:ind w:left="720" w:hanging="720"/>
        <w:rPr>
          <w:color w:val="000000" w:themeColor="text1"/>
        </w:rPr>
      </w:pPr>
      <w:r w:rsidRPr="00510FA8">
        <w:rPr>
          <w:color w:val="000000" w:themeColor="text1"/>
        </w:rPr>
        <w:t>21</w:t>
      </w:r>
      <w:r w:rsidRPr="00510FA8">
        <w:rPr>
          <w:color w:val="000000" w:themeColor="text1"/>
        </w:rPr>
        <w:tab/>
        <w:t xml:space="preserve">Sītā abducted by Rāvaṇa [1 head, 2 arms], upsetting his </w:t>
      </w:r>
      <w:r w:rsidRPr="00510FA8">
        <w:rPr>
          <w:i/>
          <w:color w:val="000000" w:themeColor="text1"/>
        </w:rPr>
        <w:t>brāhman</w:t>
      </w:r>
      <w:r w:rsidRPr="00510FA8">
        <w:rPr>
          <w:color w:val="000000" w:themeColor="text1"/>
        </w:rPr>
        <w:t>’s sunshade, rice pot and fly whisk.</w:t>
      </w:r>
      <w:r w:rsidR="0052794D" w:rsidRPr="00510FA8">
        <w:rPr>
          <w:color w:val="000000" w:themeColor="text1"/>
        </w:rPr>
        <w:t xml:space="preserve">  [cf. Krishnan 2021: 125, fig. 6.1]</w:t>
      </w:r>
    </w:p>
    <w:p w14:paraId="6B1F758D" w14:textId="77777777" w:rsidR="00BE3143" w:rsidRPr="00510FA8" w:rsidRDefault="00BE3143" w:rsidP="002E256C">
      <w:pPr>
        <w:ind w:left="720" w:hanging="720"/>
        <w:rPr>
          <w:b/>
          <w:color w:val="000000" w:themeColor="text1"/>
        </w:rPr>
      </w:pPr>
      <w:r w:rsidRPr="00510FA8">
        <w:rPr>
          <w:color w:val="000000" w:themeColor="text1"/>
        </w:rPr>
        <w:t>22</w:t>
      </w:r>
      <w:r w:rsidRPr="00510FA8">
        <w:rPr>
          <w:color w:val="000000" w:themeColor="text1"/>
        </w:rPr>
        <w:tab/>
        <w:t xml:space="preserve">Duel between Rāvaṇa [multi-armed / headed] and Jaṭāyus.  </w:t>
      </w:r>
      <w:r w:rsidRPr="00510FA8">
        <w:rPr>
          <w:b/>
          <w:color w:val="000000" w:themeColor="text1"/>
        </w:rPr>
        <w:t>Sītā gives ring to Jaṭāyus [</w:t>
      </w:r>
      <w:r w:rsidRPr="00510FA8">
        <w:rPr>
          <w:b/>
          <w:i/>
          <w:color w:val="000000" w:themeColor="text1"/>
        </w:rPr>
        <w:t>an incident seen only in the modern wayang stories</w:t>
      </w:r>
      <w:r w:rsidRPr="00510FA8">
        <w:rPr>
          <w:b/>
          <w:color w:val="000000" w:themeColor="text1"/>
        </w:rPr>
        <w:t>:</w:t>
      </w:r>
      <w:r w:rsidRPr="00510FA8">
        <w:rPr>
          <w:b/>
          <w:i/>
          <w:color w:val="000000" w:themeColor="text1"/>
        </w:rPr>
        <w:t xml:space="preserve"> </w:t>
      </w:r>
      <w:r w:rsidRPr="00510FA8">
        <w:rPr>
          <w:b/>
          <w:color w:val="000000" w:themeColor="text1"/>
        </w:rPr>
        <w:t>Kats]</w:t>
      </w:r>
    </w:p>
    <w:p w14:paraId="30ED98D6" w14:textId="77777777" w:rsidR="00BE3143" w:rsidRPr="00510FA8" w:rsidRDefault="00BE3143" w:rsidP="002E256C">
      <w:pPr>
        <w:ind w:left="720" w:hanging="720"/>
        <w:rPr>
          <w:color w:val="000000" w:themeColor="text1"/>
        </w:rPr>
      </w:pPr>
      <w:r w:rsidRPr="00510FA8">
        <w:rPr>
          <w:color w:val="000000" w:themeColor="text1"/>
        </w:rPr>
        <w:t>23</w:t>
      </w:r>
      <w:r w:rsidRPr="00510FA8">
        <w:rPr>
          <w:color w:val="000000" w:themeColor="text1"/>
        </w:rPr>
        <w:tab/>
      </w:r>
      <w:r w:rsidRPr="00510FA8">
        <w:rPr>
          <w:b/>
          <w:color w:val="000000" w:themeColor="text1"/>
        </w:rPr>
        <w:t>Dying Jaṭāyus gives Sītā’s ring to despairing Rāma.</w:t>
      </w:r>
    </w:p>
    <w:p w14:paraId="260D11E6" w14:textId="7539D5D8" w:rsidR="00BE3143" w:rsidRPr="00510FA8" w:rsidRDefault="00BE3143" w:rsidP="002E256C">
      <w:pPr>
        <w:ind w:left="720" w:hanging="720"/>
        <w:rPr>
          <w:b/>
          <w:color w:val="000000" w:themeColor="text1"/>
        </w:rPr>
      </w:pPr>
      <w:r w:rsidRPr="00510FA8">
        <w:rPr>
          <w:color w:val="000000" w:themeColor="text1"/>
        </w:rPr>
        <w:t>24</w:t>
      </w:r>
      <w:r w:rsidRPr="00510FA8">
        <w:rPr>
          <w:color w:val="000000" w:themeColor="text1"/>
        </w:rPr>
        <w:tab/>
        <w:t xml:space="preserve">Rāma </w:t>
      </w:r>
      <w:r w:rsidRPr="00510FA8">
        <w:rPr>
          <w:b/>
          <w:color w:val="000000" w:themeColor="text1"/>
        </w:rPr>
        <w:t xml:space="preserve">shoots Kabandha while Lakṣmaṇa watches.  [No long arms.  Kabandha has face in stomach, but normal head as well]  </w:t>
      </w:r>
      <w:r w:rsidRPr="00510FA8">
        <w:rPr>
          <w:color w:val="000000" w:themeColor="text1"/>
        </w:rPr>
        <w:t xml:space="preserve">The celestial being who had been imprisoned in his body ascends to heaven </w:t>
      </w:r>
      <w:r w:rsidRPr="00510FA8">
        <w:rPr>
          <w:b/>
          <w:color w:val="000000" w:themeColor="text1"/>
        </w:rPr>
        <w:t>seated on lotus.</w:t>
      </w:r>
      <w:r w:rsidR="00FE03AC" w:rsidRPr="00510FA8">
        <w:rPr>
          <w:b/>
          <w:color w:val="000000" w:themeColor="text1"/>
        </w:rPr>
        <w:t xml:space="preserve">  </w:t>
      </w:r>
      <w:r w:rsidR="00FE03AC" w:rsidRPr="00510FA8">
        <w:rPr>
          <w:color w:val="000000" w:themeColor="text1"/>
        </w:rPr>
        <w:t>[cf.</w:t>
      </w:r>
      <w:r w:rsidR="00FE03AC" w:rsidRPr="00510FA8">
        <w:rPr>
          <w:b/>
          <w:color w:val="000000" w:themeColor="text1"/>
        </w:rPr>
        <w:t xml:space="preserve"> </w:t>
      </w:r>
      <w:r w:rsidR="00FE03AC" w:rsidRPr="00510FA8">
        <w:rPr>
          <w:color w:val="000000" w:themeColor="text1"/>
          <w:szCs w:val="22"/>
        </w:rPr>
        <w:t>Loizeau 2010b: 87, fig. 9]</w:t>
      </w:r>
    </w:p>
    <w:p w14:paraId="5E747B52" w14:textId="77777777" w:rsidR="00BE3143" w:rsidRPr="00510FA8" w:rsidRDefault="00BE3143" w:rsidP="002E256C">
      <w:pPr>
        <w:ind w:left="720" w:hanging="720"/>
        <w:rPr>
          <w:color w:val="000000" w:themeColor="text1"/>
        </w:rPr>
      </w:pPr>
      <w:r w:rsidRPr="00510FA8">
        <w:rPr>
          <w:color w:val="000000" w:themeColor="text1"/>
        </w:rPr>
        <w:t>25</w:t>
      </w:r>
      <w:r w:rsidRPr="00510FA8">
        <w:rPr>
          <w:color w:val="000000" w:themeColor="text1"/>
        </w:rPr>
        <w:tab/>
        <w:t xml:space="preserve">Rāma and Lakṣmaṇa go further through the forest and </w:t>
      </w:r>
      <w:r w:rsidRPr="00510FA8">
        <w:rPr>
          <w:b/>
          <w:color w:val="000000" w:themeColor="text1"/>
        </w:rPr>
        <w:t xml:space="preserve">shoot a crocodile, really a heavenly nymph upon whom a curse has fallen </w:t>
      </w:r>
      <w:r w:rsidRPr="00510FA8">
        <w:rPr>
          <w:color w:val="000000" w:themeColor="text1"/>
        </w:rPr>
        <w:t>[</w:t>
      </w:r>
      <w:r w:rsidRPr="00510FA8">
        <w:rPr>
          <w:i/>
          <w:color w:val="000000" w:themeColor="text1"/>
        </w:rPr>
        <w:t>Kats thinks this incident borrowed from MBh, where it is narrated of Arjuna; but N.B. Hanumān and Kālanemi</w:t>
      </w:r>
      <w:r w:rsidRPr="00510FA8">
        <w:rPr>
          <w:color w:val="000000" w:themeColor="text1"/>
        </w:rPr>
        <w:t xml:space="preserve"> ?]</w:t>
      </w:r>
    </w:p>
    <w:p w14:paraId="35ABDFAB" w14:textId="77777777" w:rsidR="00BE3143" w:rsidRPr="00510FA8" w:rsidRDefault="00BE3143" w:rsidP="002E256C">
      <w:pPr>
        <w:ind w:left="720" w:hanging="720"/>
        <w:rPr>
          <w:color w:val="000000" w:themeColor="text1"/>
        </w:rPr>
      </w:pPr>
      <w:r w:rsidRPr="00510FA8">
        <w:rPr>
          <w:color w:val="000000" w:themeColor="text1"/>
        </w:rPr>
        <w:t>26</w:t>
      </w:r>
      <w:r w:rsidRPr="00510FA8">
        <w:rPr>
          <w:color w:val="000000" w:themeColor="text1"/>
        </w:rPr>
        <w:tab/>
        <w:t>Meeting between Rāma, Lakṣmaṇa and Hanumān.  Then they go separate ways.</w:t>
      </w:r>
    </w:p>
    <w:p w14:paraId="1DB065A9" w14:textId="77777777" w:rsidR="00BE3143" w:rsidRPr="00510FA8" w:rsidRDefault="00BE3143" w:rsidP="002E256C">
      <w:pPr>
        <w:ind w:left="720" w:hanging="720"/>
        <w:rPr>
          <w:color w:val="000000" w:themeColor="text1"/>
        </w:rPr>
      </w:pPr>
      <w:r w:rsidRPr="00510FA8">
        <w:rPr>
          <w:color w:val="000000" w:themeColor="text1"/>
        </w:rPr>
        <w:t>27</w:t>
      </w:r>
      <w:r w:rsidRPr="00510FA8">
        <w:rPr>
          <w:color w:val="000000" w:themeColor="text1"/>
        </w:rPr>
        <w:tab/>
        <w:t xml:space="preserve">Lakṣmaṇa brings water to thirsty Rāma; </w:t>
      </w:r>
      <w:r w:rsidRPr="00510FA8">
        <w:rPr>
          <w:b/>
          <w:color w:val="000000" w:themeColor="text1"/>
        </w:rPr>
        <w:t>the water is shown as being produced by Sugrīva’s flood of tears</w:t>
      </w:r>
      <w:r w:rsidRPr="00510FA8">
        <w:rPr>
          <w:color w:val="000000" w:themeColor="text1"/>
        </w:rPr>
        <w:t>.  Rāma meets Sugrīva and promises help.</w:t>
      </w:r>
    </w:p>
    <w:p w14:paraId="1338C343" w14:textId="77777777" w:rsidR="00BE3143" w:rsidRPr="00510FA8" w:rsidRDefault="00BE3143" w:rsidP="002E256C">
      <w:pPr>
        <w:ind w:left="720" w:hanging="720"/>
        <w:rPr>
          <w:color w:val="000000" w:themeColor="text1"/>
        </w:rPr>
      </w:pPr>
      <w:r w:rsidRPr="00510FA8">
        <w:rPr>
          <w:color w:val="000000" w:themeColor="text1"/>
        </w:rPr>
        <w:t>28</w:t>
      </w:r>
      <w:r w:rsidRPr="00510FA8">
        <w:rPr>
          <w:color w:val="000000" w:themeColor="text1"/>
        </w:rPr>
        <w:tab/>
        <w:t xml:space="preserve">Seven </w:t>
      </w:r>
      <w:r w:rsidRPr="00510FA8">
        <w:rPr>
          <w:i/>
          <w:color w:val="000000" w:themeColor="text1"/>
        </w:rPr>
        <w:t>sāls</w:t>
      </w:r>
      <w:r w:rsidRPr="00510FA8">
        <w:rPr>
          <w:color w:val="000000" w:themeColor="text1"/>
        </w:rPr>
        <w:t xml:space="preserve"> [not on snake]</w:t>
      </w:r>
    </w:p>
    <w:p w14:paraId="03A7A408" w14:textId="77777777" w:rsidR="00BE3143" w:rsidRPr="00510FA8" w:rsidRDefault="00BE3143" w:rsidP="002E256C">
      <w:pPr>
        <w:ind w:left="720" w:hanging="720"/>
        <w:rPr>
          <w:color w:val="000000" w:themeColor="text1"/>
        </w:rPr>
      </w:pPr>
      <w:r w:rsidRPr="00510FA8">
        <w:rPr>
          <w:color w:val="000000" w:themeColor="text1"/>
        </w:rPr>
        <w:t>29</w:t>
      </w:r>
      <w:r w:rsidRPr="00510FA8">
        <w:rPr>
          <w:color w:val="000000" w:themeColor="text1"/>
        </w:rPr>
        <w:tab/>
        <w:t>First fight between Vālin and Sugrīva while Rāma and Lakṣmaṇa look on.</w:t>
      </w:r>
    </w:p>
    <w:p w14:paraId="514C6D58" w14:textId="77777777" w:rsidR="00BE3143" w:rsidRPr="00510FA8" w:rsidRDefault="00BE3143" w:rsidP="002E256C">
      <w:pPr>
        <w:ind w:left="720" w:hanging="720"/>
        <w:rPr>
          <w:color w:val="000000" w:themeColor="text1"/>
        </w:rPr>
      </w:pPr>
      <w:r w:rsidRPr="00510FA8">
        <w:rPr>
          <w:color w:val="000000" w:themeColor="text1"/>
        </w:rPr>
        <w:t>30</w:t>
      </w:r>
      <w:r w:rsidRPr="00510FA8">
        <w:rPr>
          <w:color w:val="000000" w:themeColor="text1"/>
        </w:rPr>
        <w:tab/>
        <w:t>Rāma shoots Vālin.</w:t>
      </w:r>
    </w:p>
    <w:p w14:paraId="7C0BA9C6" w14:textId="77777777" w:rsidR="00BE3143" w:rsidRPr="00510FA8" w:rsidRDefault="00BE3143" w:rsidP="002E256C">
      <w:pPr>
        <w:ind w:left="720" w:hanging="720"/>
        <w:rPr>
          <w:color w:val="000000" w:themeColor="text1"/>
        </w:rPr>
      </w:pPr>
      <w:r w:rsidRPr="00510FA8">
        <w:rPr>
          <w:color w:val="000000" w:themeColor="text1"/>
        </w:rPr>
        <w:t>31</w:t>
      </w:r>
      <w:r w:rsidRPr="00510FA8">
        <w:rPr>
          <w:color w:val="000000" w:themeColor="text1"/>
        </w:rPr>
        <w:tab/>
        <w:t>Sugrīva enthroned as king, wife beside him, monkeys take their pleasure.</w:t>
      </w:r>
    </w:p>
    <w:p w14:paraId="667D04D7" w14:textId="3EB2A53A" w:rsidR="00BE3143" w:rsidRPr="00510FA8" w:rsidRDefault="00BE3143" w:rsidP="002E256C">
      <w:pPr>
        <w:ind w:left="720" w:hanging="720"/>
        <w:rPr>
          <w:color w:val="000000" w:themeColor="text1"/>
        </w:rPr>
      </w:pPr>
      <w:r w:rsidRPr="00510FA8">
        <w:rPr>
          <w:color w:val="000000" w:themeColor="text1"/>
        </w:rPr>
        <w:t>32-33</w:t>
      </w:r>
      <w:r w:rsidRPr="00510FA8">
        <w:rPr>
          <w:color w:val="000000" w:themeColor="text1"/>
        </w:rPr>
        <w:tab/>
      </w:r>
      <w:r w:rsidR="003A02D8" w:rsidRPr="00510FA8">
        <w:rPr>
          <w:color w:val="000000" w:themeColor="text1"/>
        </w:rPr>
        <w:t xml:space="preserve">  </w:t>
      </w:r>
      <w:r w:rsidRPr="00510FA8">
        <w:rPr>
          <w:color w:val="000000" w:themeColor="text1"/>
        </w:rPr>
        <w:t>Rāma, Sugrīva and Lakṣmaṇa meet and hold council.</w:t>
      </w:r>
      <w:r w:rsidRPr="00510FA8">
        <w:rPr>
          <w:color w:val="000000" w:themeColor="text1"/>
        </w:rPr>
        <w:tab/>
      </w:r>
    </w:p>
    <w:p w14:paraId="652FAC4E" w14:textId="77777777" w:rsidR="00BE3143" w:rsidRPr="00510FA8" w:rsidRDefault="00BE3143" w:rsidP="002E256C">
      <w:pPr>
        <w:ind w:left="720" w:hanging="720"/>
        <w:rPr>
          <w:color w:val="000000" w:themeColor="text1"/>
        </w:rPr>
      </w:pPr>
      <w:r w:rsidRPr="00510FA8">
        <w:rPr>
          <w:color w:val="000000" w:themeColor="text1"/>
        </w:rPr>
        <w:t>34</w:t>
      </w:r>
      <w:r w:rsidRPr="00510FA8">
        <w:rPr>
          <w:color w:val="000000" w:themeColor="text1"/>
        </w:rPr>
        <w:tab/>
        <w:t xml:space="preserve">Sugrīva respectfully suggests sending out search parties; internal scene with </w:t>
      </w:r>
      <w:r w:rsidRPr="00510FA8">
        <w:rPr>
          <w:i/>
          <w:color w:val="000000" w:themeColor="text1"/>
        </w:rPr>
        <w:t>vānaras</w:t>
      </w:r>
    </w:p>
    <w:p w14:paraId="70F2245E" w14:textId="77777777" w:rsidR="00BE3143" w:rsidRPr="00510FA8" w:rsidRDefault="00BE3143" w:rsidP="002E256C">
      <w:pPr>
        <w:ind w:left="720" w:hanging="720"/>
        <w:rPr>
          <w:color w:val="000000" w:themeColor="text1"/>
        </w:rPr>
      </w:pPr>
      <w:r w:rsidRPr="00510FA8">
        <w:rPr>
          <w:color w:val="000000" w:themeColor="text1"/>
        </w:rPr>
        <w:t>35</w:t>
      </w:r>
      <w:r w:rsidRPr="00510FA8">
        <w:rPr>
          <w:color w:val="000000" w:themeColor="text1"/>
        </w:rPr>
        <w:tab/>
        <w:t xml:space="preserve">Hanumān listens concealed to </w:t>
      </w:r>
      <w:r w:rsidRPr="00510FA8">
        <w:rPr>
          <w:i/>
          <w:color w:val="000000" w:themeColor="text1"/>
        </w:rPr>
        <w:t>rākṣasas</w:t>
      </w:r>
      <w:r w:rsidRPr="00510FA8">
        <w:rPr>
          <w:color w:val="000000" w:themeColor="text1"/>
        </w:rPr>
        <w:t xml:space="preserve"> abusing Sītā</w:t>
      </w:r>
    </w:p>
    <w:p w14:paraId="146A29E7" w14:textId="77777777" w:rsidR="00BE3143" w:rsidRPr="00510FA8" w:rsidRDefault="00BE3143" w:rsidP="002E256C">
      <w:pPr>
        <w:ind w:left="720" w:hanging="720"/>
        <w:rPr>
          <w:color w:val="000000" w:themeColor="text1"/>
        </w:rPr>
      </w:pPr>
      <w:r w:rsidRPr="00510FA8">
        <w:rPr>
          <w:color w:val="000000" w:themeColor="text1"/>
        </w:rPr>
        <w:t>36</w:t>
      </w:r>
      <w:r w:rsidRPr="00510FA8">
        <w:rPr>
          <w:color w:val="000000" w:themeColor="text1"/>
        </w:rPr>
        <w:tab/>
        <w:t>?? Hanumān speaking to Sītā and attendant surrounded by luxury items</w:t>
      </w:r>
    </w:p>
    <w:p w14:paraId="47D65138" w14:textId="77777777" w:rsidR="00BE3143" w:rsidRPr="00510FA8" w:rsidRDefault="00BE3143" w:rsidP="002E256C">
      <w:pPr>
        <w:ind w:left="720" w:hanging="720"/>
        <w:rPr>
          <w:color w:val="000000" w:themeColor="text1"/>
        </w:rPr>
      </w:pPr>
      <w:r w:rsidRPr="00510FA8">
        <w:rPr>
          <w:color w:val="000000" w:themeColor="text1"/>
        </w:rPr>
        <w:t>37</w:t>
      </w:r>
      <w:r w:rsidRPr="00510FA8">
        <w:rPr>
          <w:color w:val="000000" w:themeColor="text1"/>
        </w:rPr>
        <w:tab/>
        <w:t>Hanumān having his tail bound in rags</w:t>
      </w:r>
    </w:p>
    <w:p w14:paraId="03F6A412" w14:textId="77777777" w:rsidR="00BE3143" w:rsidRPr="00510FA8" w:rsidRDefault="00BE3143" w:rsidP="002E256C">
      <w:pPr>
        <w:ind w:left="720" w:hanging="720"/>
        <w:rPr>
          <w:color w:val="000000" w:themeColor="text1"/>
        </w:rPr>
      </w:pPr>
      <w:r w:rsidRPr="00510FA8">
        <w:rPr>
          <w:color w:val="000000" w:themeColor="text1"/>
        </w:rPr>
        <w:t>38</w:t>
      </w:r>
      <w:r w:rsidRPr="00510FA8">
        <w:rPr>
          <w:color w:val="000000" w:themeColor="text1"/>
        </w:rPr>
        <w:tab/>
        <w:t>Hanumān jumping free and setting fire to house roof with his tail</w:t>
      </w:r>
    </w:p>
    <w:p w14:paraId="2800E809" w14:textId="77777777" w:rsidR="00BE3143" w:rsidRPr="00510FA8" w:rsidRDefault="00BE3143" w:rsidP="002E256C">
      <w:pPr>
        <w:ind w:left="720" w:hanging="720"/>
        <w:rPr>
          <w:color w:val="000000" w:themeColor="text1"/>
        </w:rPr>
      </w:pPr>
      <w:r w:rsidRPr="00510FA8">
        <w:rPr>
          <w:color w:val="000000" w:themeColor="text1"/>
        </w:rPr>
        <w:t>39</w:t>
      </w:r>
      <w:r w:rsidRPr="00510FA8">
        <w:rPr>
          <w:color w:val="000000" w:themeColor="text1"/>
        </w:rPr>
        <w:tab/>
        <w:t>Hanumān back from Laṅkā tells Rāma, Sugrīva and Lakṣmaṇa of his exploits</w:t>
      </w:r>
    </w:p>
    <w:p w14:paraId="32268842" w14:textId="16284D27" w:rsidR="00BE3143" w:rsidRPr="00510FA8" w:rsidRDefault="00BE3143" w:rsidP="002E256C">
      <w:pPr>
        <w:ind w:left="720" w:hanging="720"/>
        <w:rPr>
          <w:b/>
          <w:color w:val="000000" w:themeColor="text1"/>
        </w:rPr>
      </w:pPr>
      <w:r w:rsidRPr="00510FA8">
        <w:rPr>
          <w:color w:val="000000" w:themeColor="text1"/>
        </w:rPr>
        <w:lastRenderedPageBreak/>
        <w:t>40</w:t>
      </w:r>
      <w:r w:rsidRPr="00510FA8">
        <w:rPr>
          <w:color w:val="000000" w:themeColor="text1"/>
        </w:rPr>
        <w:tab/>
        <w:t>Rāma angry at non-appearance of Ocean; Ocean appears and placates him.</w:t>
      </w:r>
      <w:r w:rsidR="007F743D" w:rsidRPr="00510FA8">
        <w:rPr>
          <w:color w:val="000000" w:themeColor="text1"/>
        </w:rPr>
        <w:br/>
      </w:r>
      <w:r w:rsidRPr="00510FA8">
        <w:rPr>
          <w:b/>
          <w:color w:val="000000" w:themeColor="text1"/>
        </w:rPr>
        <w:t>no Vibhīṣaṇa</w:t>
      </w:r>
    </w:p>
    <w:p w14:paraId="0B460D05" w14:textId="22EF9DAC" w:rsidR="00BE3143" w:rsidRPr="00510FA8" w:rsidRDefault="00BE3143" w:rsidP="002E256C">
      <w:pPr>
        <w:ind w:left="720" w:hanging="720"/>
        <w:rPr>
          <w:color w:val="000000" w:themeColor="text1"/>
        </w:rPr>
      </w:pPr>
      <w:r w:rsidRPr="00510FA8">
        <w:rPr>
          <w:color w:val="000000" w:themeColor="text1"/>
        </w:rPr>
        <w:t>41</w:t>
      </w:r>
      <w:r w:rsidRPr="00510FA8">
        <w:rPr>
          <w:color w:val="000000" w:themeColor="text1"/>
        </w:rPr>
        <w:tab/>
        <w:t xml:space="preserve">Rāma, Lakṣmaṇa and Sugrīva watch as </w:t>
      </w:r>
      <w:r w:rsidRPr="00510FA8">
        <w:rPr>
          <w:i/>
          <w:color w:val="000000" w:themeColor="text1"/>
        </w:rPr>
        <w:t>vānaras</w:t>
      </w:r>
      <w:r w:rsidRPr="00510FA8">
        <w:rPr>
          <w:color w:val="000000" w:themeColor="text1"/>
        </w:rPr>
        <w:t xml:space="preserve"> build causeway; </w:t>
      </w:r>
      <w:r w:rsidRPr="00510FA8">
        <w:rPr>
          <w:b/>
          <w:color w:val="000000" w:themeColor="text1"/>
        </w:rPr>
        <w:t>sea creatures try to remove rocks</w:t>
      </w:r>
      <w:r w:rsidRPr="00510FA8">
        <w:rPr>
          <w:color w:val="000000" w:themeColor="text1"/>
        </w:rPr>
        <w:t>.  Rāma, Lakṣmaṇa, Sugrīva and monkeys cross causeway.</w:t>
      </w:r>
    </w:p>
    <w:p w14:paraId="196E1F68" w14:textId="77777777" w:rsidR="00BE3143" w:rsidRPr="00510FA8" w:rsidRDefault="00BE3143" w:rsidP="002E256C">
      <w:pPr>
        <w:rPr>
          <w:color w:val="000000" w:themeColor="text1"/>
        </w:rPr>
      </w:pPr>
    </w:p>
    <w:p w14:paraId="30B7A12A" w14:textId="77777777" w:rsidR="00BE3143" w:rsidRPr="00510FA8" w:rsidRDefault="00BE3143" w:rsidP="002E256C">
      <w:pPr>
        <w:spacing w:after="120"/>
        <w:outlineLvl w:val="0"/>
        <w:rPr>
          <w:i/>
          <w:color w:val="000000" w:themeColor="text1"/>
        </w:rPr>
      </w:pPr>
      <w:r w:rsidRPr="00510FA8">
        <w:rPr>
          <w:b/>
          <w:color w:val="000000" w:themeColor="text1"/>
        </w:rPr>
        <w:t>Saran and Khanna 2004</w:t>
      </w:r>
      <w:r w:rsidRPr="00510FA8">
        <w:rPr>
          <w:color w:val="000000" w:themeColor="text1"/>
        </w:rPr>
        <w:t xml:space="preserve">: 37-78 </w:t>
      </w:r>
      <w:r w:rsidRPr="00510FA8">
        <w:rPr>
          <w:i/>
          <w:color w:val="000000" w:themeColor="text1"/>
        </w:rPr>
        <w:t>captions, with alternatives.</w:t>
      </w:r>
    </w:p>
    <w:p w14:paraId="3679CE31" w14:textId="77777777" w:rsidR="00BE3143" w:rsidRPr="00510FA8" w:rsidRDefault="00BE3143" w:rsidP="002E256C">
      <w:pPr>
        <w:tabs>
          <w:tab w:val="left" w:pos="720"/>
        </w:tabs>
        <w:rPr>
          <w:color w:val="000000" w:themeColor="text1"/>
        </w:rPr>
      </w:pPr>
      <w:r w:rsidRPr="00510FA8">
        <w:rPr>
          <w:color w:val="000000" w:themeColor="text1"/>
        </w:rPr>
        <w:t>1</w:t>
      </w:r>
      <w:r w:rsidRPr="00510FA8">
        <w:rPr>
          <w:color w:val="000000" w:themeColor="text1"/>
        </w:rPr>
        <w:tab/>
        <w:t>The gods approach Vishnu for help against Ravana.</w:t>
      </w:r>
    </w:p>
    <w:p w14:paraId="79E7F175" w14:textId="77777777" w:rsidR="00BE3143" w:rsidRPr="00510FA8" w:rsidRDefault="00BE3143" w:rsidP="002E256C">
      <w:pPr>
        <w:tabs>
          <w:tab w:val="left" w:pos="720"/>
        </w:tabs>
        <w:rPr>
          <w:i/>
          <w:color w:val="000000" w:themeColor="text1"/>
        </w:rPr>
      </w:pPr>
      <w:r w:rsidRPr="00510FA8">
        <w:rPr>
          <w:color w:val="000000" w:themeColor="text1"/>
        </w:rPr>
        <w:t>2</w:t>
      </w:r>
      <w:r w:rsidRPr="00510FA8">
        <w:rPr>
          <w:color w:val="000000" w:themeColor="text1"/>
        </w:rPr>
        <w:tab/>
        <w:t>The anticipated visit of the sage Vishwamitra to Dasharatha’s court.</w:t>
      </w:r>
      <w:r w:rsidRPr="00510FA8">
        <w:rPr>
          <w:color w:val="000000" w:themeColor="text1"/>
        </w:rPr>
        <w:tab/>
      </w:r>
    </w:p>
    <w:p w14:paraId="52271688" w14:textId="77777777" w:rsidR="00BE3143" w:rsidRPr="00510FA8" w:rsidRDefault="00BE3143" w:rsidP="002E256C">
      <w:pPr>
        <w:tabs>
          <w:tab w:val="left" w:pos="720"/>
        </w:tabs>
        <w:rPr>
          <w:color w:val="000000" w:themeColor="text1"/>
        </w:rPr>
      </w:pPr>
      <w:r w:rsidRPr="00510FA8">
        <w:rPr>
          <w:color w:val="000000" w:themeColor="text1"/>
        </w:rPr>
        <w:t>3</w:t>
      </w:r>
      <w:r w:rsidRPr="00510FA8">
        <w:rPr>
          <w:color w:val="000000" w:themeColor="text1"/>
        </w:rPr>
        <w:tab/>
        <w:t>Vishwamitra in King Dasharatha’s court.</w:t>
      </w:r>
    </w:p>
    <w:p w14:paraId="40983127" w14:textId="77777777" w:rsidR="00BE3143" w:rsidRPr="00510FA8" w:rsidRDefault="00BE3143" w:rsidP="002E256C">
      <w:pPr>
        <w:tabs>
          <w:tab w:val="left" w:pos="720"/>
        </w:tabs>
        <w:rPr>
          <w:color w:val="000000" w:themeColor="text1"/>
        </w:rPr>
      </w:pPr>
      <w:r w:rsidRPr="00510FA8">
        <w:rPr>
          <w:color w:val="000000" w:themeColor="text1"/>
        </w:rPr>
        <w:t>4</w:t>
      </w:r>
      <w:r w:rsidRPr="00510FA8">
        <w:rPr>
          <w:color w:val="000000" w:themeColor="text1"/>
        </w:rPr>
        <w:tab/>
        <w:t>Rama kills the demoness Tadaka.</w:t>
      </w:r>
    </w:p>
    <w:p w14:paraId="29A28587" w14:textId="77777777" w:rsidR="00BE3143" w:rsidRPr="00510FA8" w:rsidRDefault="00BE3143" w:rsidP="002E256C">
      <w:pPr>
        <w:tabs>
          <w:tab w:val="left" w:pos="720"/>
        </w:tabs>
        <w:rPr>
          <w:color w:val="000000" w:themeColor="text1"/>
        </w:rPr>
      </w:pPr>
      <w:r w:rsidRPr="00510FA8">
        <w:rPr>
          <w:color w:val="000000" w:themeColor="text1"/>
        </w:rPr>
        <w:t>5</w:t>
      </w:r>
      <w:r w:rsidRPr="00510FA8">
        <w:rPr>
          <w:color w:val="000000" w:themeColor="text1"/>
        </w:rPr>
        <w:tab/>
        <w:t>Rama defends the hermitage against Maricha and Subahu.</w:t>
      </w:r>
    </w:p>
    <w:p w14:paraId="5AE95625" w14:textId="77777777" w:rsidR="00BE3143" w:rsidRPr="00510FA8" w:rsidRDefault="00BE3143" w:rsidP="002E256C">
      <w:pPr>
        <w:tabs>
          <w:tab w:val="left" w:pos="720"/>
        </w:tabs>
        <w:rPr>
          <w:color w:val="000000" w:themeColor="text1"/>
        </w:rPr>
      </w:pPr>
      <w:r w:rsidRPr="00510FA8">
        <w:rPr>
          <w:color w:val="000000" w:themeColor="text1"/>
        </w:rPr>
        <w:t>6</w:t>
      </w:r>
      <w:r w:rsidRPr="00510FA8">
        <w:rPr>
          <w:color w:val="000000" w:themeColor="text1"/>
        </w:rPr>
        <w:tab/>
        <w:t>Rama wins Sita’s hand.</w:t>
      </w:r>
    </w:p>
    <w:p w14:paraId="449ABBEF" w14:textId="77777777" w:rsidR="00BE3143" w:rsidRPr="00510FA8" w:rsidRDefault="00BE3143" w:rsidP="002E256C">
      <w:pPr>
        <w:tabs>
          <w:tab w:val="left" w:pos="720"/>
        </w:tabs>
        <w:rPr>
          <w:color w:val="000000" w:themeColor="text1"/>
        </w:rPr>
      </w:pPr>
      <w:r w:rsidRPr="00510FA8">
        <w:rPr>
          <w:color w:val="000000" w:themeColor="text1"/>
        </w:rPr>
        <w:t>7, 8</w:t>
      </w:r>
      <w:r w:rsidRPr="00510FA8">
        <w:rPr>
          <w:color w:val="000000" w:themeColor="text1"/>
        </w:rPr>
        <w:tab/>
        <w:t>Confrontation with Parashurama.</w:t>
      </w:r>
    </w:p>
    <w:p w14:paraId="7F288847" w14:textId="011CF3A5" w:rsidR="00BE3143" w:rsidRPr="00510FA8" w:rsidRDefault="00BE3143" w:rsidP="002E256C">
      <w:pPr>
        <w:tabs>
          <w:tab w:val="left" w:pos="720"/>
        </w:tabs>
        <w:rPr>
          <w:color w:val="000000" w:themeColor="text1"/>
        </w:rPr>
      </w:pPr>
      <w:r w:rsidRPr="00510FA8">
        <w:rPr>
          <w:color w:val="000000" w:themeColor="text1"/>
        </w:rPr>
        <w:t>9, 10</w:t>
      </w:r>
      <w:r w:rsidRPr="00510FA8">
        <w:rPr>
          <w:color w:val="000000" w:themeColor="text1"/>
        </w:rPr>
        <w:tab/>
        <w:t xml:space="preserve">Kaikeyi demands that her son Bharata and not Rama be consecrated as </w:t>
      </w:r>
      <w:r w:rsidRPr="00510FA8">
        <w:rPr>
          <w:i/>
          <w:color w:val="000000" w:themeColor="text1"/>
        </w:rPr>
        <w:t>yuvaraja</w:t>
      </w:r>
      <w:r w:rsidRPr="00510FA8">
        <w:rPr>
          <w:color w:val="000000" w:themeColor="text1"/>
        </w:rPr>
        <w:t xml:space="preserve">, </w:t>
      </w:r>
      <w:r w:rsidR="003A02D8" w:rsidRPr="00510FA8">
        <w:rPr>
          <w:color w:val="000000" w:themeColor="text1"/>
        </w:rPr>
        <w:tab/>
      </w:r>
      <w:r w:rsidRPr="00510FA8">
        <w:rPr>
          <w:color w:val="000000" w:themeColor="text1"/>
        </w:rPr>
        <w:t>even as preparations for Rama’s consecration are taking place.</w:t>
      </w:r>
    </w:p>
    <w:p w14:paraId="5100FE6F" w14:textId="77777777" w:rsidR="00BE3143" w:rsidRPr="00510FA8" w:rsidRDefault="00BE3143" w:rsidP="002E256C">
      <w:pPr>
        <w:tabs>
          <w:tab w:val="left" w:pos="720"/>
        </w:tabs>
        <w:rPr>
          <w:color w:val="000000" w:themeColor="text1"/>
        </w:rPr>
      </w:pPr>
      <w:r w:rsidRPr="00510FA8">
        <w:rPr>
          <w:color w:val="000000" w:themeColor="text1"/>
        </w:rPr>
        <w:t>11</w:t>
      </w:r>
      <w:r w:rsidRPr="00510FA8">
        <w:rPr>
          <w:color w:val="000000" w:themeColor="text1"/>
        </w:rPr>
        <w:tab/>
        <w:t>Dasharata and Kaushalya grieving.</w:t>
      </w:r>
    </w:p>
    <w:p w14:paraId="2E2DBEDE" w14:textId="77777777" w:rsidR="00BE3143" w:rsidRPr="00510FA8" w:rsidRDefault="00BE3143" w:rsidP="002E256C">
      <w:pPr>
        <w:tabs>
          <w:tab w:val="left" w:pos="720"/>
        </w:tabs>
        <w:rPr>
          <w:color w:val="000000" w:themeColor="text1"/>
        </w:rPr>
      </w:pPr>
      <w:r w:rsidRPr="00510FA8">
        <w:rPr>
          <w:color w:val="000000" w:themeColor="text1"/>
        </w:rPr>
        <w:t>12</w:t>
      </w:r>
      <w:r w:rsidRPr="00510FA8">
        <w:rPr>
          <w:color w:val="000000" w:themeColor="text1"/>
        </w:rPr>
        <w:tab/>
        <w:t>Rama, Sita and Lakshmana leaving for their forest exile.</w:t>
      </w:r>
    </w:p>
    <w:p w14:paraId="2C001C9F" w14:textId="77777777" w:rsidR="00BE3143" w:rsidRPr="00510FA8" w:rsidRDefault="00BE3143" w:rsidP="002E256C">
      <w:pPr>
        <w:tabs>
          <w:tab w:val="left" w:pos="720"/>
        </w:tabs>
        <w:rPr>
          <w:color w:val="000000" w:themeColor="text1"/>
        </w:rPr>
      </w:pPr>
      <w:r w:rsidRPr="00510FA8">
        <w:rPr>
          <w:color w:val="000000" w:themeColor="text1"/>
        </w:rPr>
        <w:t>13</w:t>
      </w:r>
      <w:r w:rsidRPr="00510FA8">
        <w:rPr>
          <w:color w:val="000000" w:themeColor="text1"/>
        </w:rPr>
        <w:tab/>
        <w:t>The cremation of Dasharatha.</w:t>
      </w:r>
    </w:p>
    <w:p w14:paraId="1B56CEAA" w14:textId="77777777" w:rsidR="00BE3143" w:rsidRPr="00510FA8" w:rsidRDefault="00BE3143" w:rsidP="002E256C">
      <w:pPr>
        <w:tabs>
          <w:tab w:val="left" w:pos="720"/>
        </w:tabs>
        <w:rPr>
          <w:color w:val="000000" w:themeColor="text1"/>
        </w:rPr>
      </w:pPr>
      <w:r w:rsidRPr="00510FA8">
        <w:rPr>
          <w:color w:val="000000" w:themeColor="text1"/>
        </w:rPr>
        <w:t>14</w:t>
      </w:r>
      <w:r w:rsidRPr="00510FA8">
        <w:rPr>
          <w:color w:val="000000" w:themeColor="text1"/>
        </w:rPr>
        <w:tab/>
        <w:t>Bharata receives Rama’s sandals.</w:t>
      </w:r>
    </w:p>
    <w:p w14:paraId="6C430D7F" w14:textId="77777777" w:rsidR="00BE3143" w:rsidRPr="00510FA8" w:rsidRDefault="00BE3143" w:rsidP="002E256C">
      <w:pPr>
        <w:tabs>
          <w:tab w:val="left" w:pos="720"/>
        </w:tabs>
        <w:rPr>
          <w:color w:val="000000" w:themeColor="text1"/>
        </w:rPr>
      </w:pPr>
      <w:r w:rsidRPr="00510FA8">
        <w:rPr>
          <w:color w:val="000000" w:themeColor="text1"/>
        </w:rPr>
        <w:t>15</w:t>
      </w:r>
      <w:r w:rsidRPr="00510FA8">
        <w:rPr>
          <w:color w:val="000000" w:themeColor="text1"/>
        </w:rPr>
        <w:tab/>
        <w:t>The killing of Viradha.</w:t>
      </w:r>
    </w:p>
    <w:p w14:paraId="6369B4C0" w14:textId="77777777" w:rsidR="00BE3143" w:rsidRPr="00510FA8" w:rsidRDefault="00BE3143" w:rsidP="002E256C">
      <w:pPr>
        <w:tabs>
          <w:tab w:val="left" w:pos="720"/>
        </w:tabs>
        <w:rPr>
          <w:color w:val="000000" w:themeColor="text1"/>
        </w:rPr>
      </w:pPr>
      <w:r w:rsidRPr="00510FA8">
        <w:rPr>
          <w:color w:val="000000" w:themeColor="text1"/>
        </w:rPr>
        <w:t>16</w:t>
      </w:r>
      <w:r w:rsidRPr="00510FA8">
        <w:rPr>
          <w:color w:val="000000" w:themeColor="text1"/>
        </w:rPr>
        <w:tab/>
        <w:t>The punishing of a bird.</w:t>
      </w:r>
    </w:p>
    <w:p w14:paraId="69480E14" w14:textId="0A14DB51" w:rsidR="00BE3143" w:rsidRPr="00510FA8" w:rsidRDefault="00BE3143" w:rsidP="002E256C">
      <w:pPr>
        <w:tabs>
          <w:tab w:val="left" w:pos="720"/>
        </w:tabs>
        <w:rPr>
          <w:color w:val="000000" w:themeColor="text1"/>
        </w:rPr>
      </w:pPr>
      <w:r w:rsidRPr="00510FA8">
        <w:rPr>
          <w:color w:val="000000" w:themeColor="text1"/>
        </w:rPr>
        <w:t>17,18</w:t>
      </w:r>
      <w:r w:rsidRPr="00510FA8">
        <w:rPr>
          <w:color w:val="000000" w:themeColor="text1"/>
        </w:rPr>
        <w:tab/>
        <w:t>The Shurpanakha episode.  [</w:t>
      </w:r>
      <w:r w:rsidRPr="00510FA8">
        <w:rPr>
          <w:i/>
          <w:color w:val="000000" w:themeColor="text1"/>
        </w:rPr>
        <w:t xml:space="preserve">Most authorities identify figure on right as Śūrpaṇakhā; </w:t>
      </w:r>
      <w:r w:rsidR="003A02D8" w:rsidRPr="00510FA8">
        <w:rPr>
          <w:i/>
          <w:color w:val="000000" w:themeColor="text1"/>
        </w:rPr>
        <w:tab/>
      </w:r>
      <w:r w:rsidRPr="00510FA8">
        <w:rPr>
          <w:i/>
          <w:color w:val="000000" w:themeColor="text1"/>
        </w:rPr>
        <w:t xml:space="preserve">alternative </w:t>
      </w:r>
      <w:r w:rsidRPr="00510FA8">
        <w:rPr>
          <w:color w:val="000000" w:themeColor="text1"/>
        </w:rPr>
        <w:t xml:space="preserve">Sītā is picking flowers close by, as in </w:t>
      </w:r>
      <w:r w:rsidRPr="00510FA8">
        <w:rPr>
          <w:i/>
          <w:color w:val="000000" w:themeColor="text1"/>
        </w:rPr>
        <w:t>Kakawin</w:t>
      </w:r>
      <w:r w:rsidRPr="00510FA8">
        <w:rPr>
          <w:color w:val="000000" w:themeColor="text1"/>
        </w:rPr>
        <w:t xml:space="preserve">: Levin 2000: 67; </w:t>
      </w:r>
      <w:r w:rsidRPr="00510FA8">
        <w:rPr>
          <w:i/>
          <w:color w:val="000000" w:themeColor="text1"/>
        </w:rPr>
        <w:t xml:space="preserve">Sītā comforted </w:t>
      </w:r>
      <w:r w:rsidR="003A02D8" w:rsidRPr="00510FA8">
        <w:rPr>
          <w:i/>
          <w:color w:val="000000" w:themeColor="text1"/>
        </w:rPr>
        <w:tab/>
      </w:r>
      <w:r w:rsidRPr="00510FA8">
        <w:rPr>
          <w:i/>
          <w:color w:val="000000" w:themeColor="text1"/>
        </w:rPr>
        <w:t xml:space="preserve">by Rāma, 18 left, with ‘attendant’ as beautiful Śūrpaṇakhā’s rākṣasa alter ego; is that </w:t>
      </w:r>
      <w:r w:rsidR="003A02D8" w:rsidRPr="00510FA8">
        <w:rPr>
          <w:i/>
          <w:color w:val="000000" w:themeColor="text1"/>
        </w:rPr>
        <w:tab/>
      </w:r>
      <w:r w:rsidRPr="00510FA8">
        <w:rPr>
          <w:i/>
          <w:color w:val="000000" w:themeColor="text1"/>
        </w:rPr>
        <w:t xml:space="preserve">Lakṣmaṇa or Rāvaṇa ?? </w:t>
      </w:r>
      <w:r w:rsidRPr="00510FA8">
        <w:rPr>
          <w:b/>
          <w:i/>
          <w:color w:val="000000" w:themeColor="text1"/>
        </w:rPr>
        <w:t>no</w:t>
      </w:r>
      <w:r w:rsidRPr="00510FA8">
        <w:rPr>
          <w:i/>
          <w:color w:val="000000" w:themeColor="text1"/>
        </w:rPr>
        <w:t xml:space="preserve"> </w:t>
      </w:r>
      <w:r w:rsidRPr="00510FA8">
        <w:rPr>
          <w:b/>
          <w:i/>
          <w:color w:val="000000" w:themeColor="text1"/>
        </w:rPr>
        <w:t>Khara episode</w:t>
      </w:r>
      <w:r w:rsidRPr="00510FA8">
        <w:rPr>
          <w:color w:val="000000" w:themeColor="text1"/>
        </w:rPr>
        <w:t xml:space="preserve"> MB]</w:t>
      </w:r>
    </w:p>
    <w:p w14:paraId="0C50F76D" w14:textId="77777777" w:rsidR="00BE3143" w:rsidRPr="00510FA8" w:rsidRDefault="00BE3143" w:rsidP="002E256C">
      <w:pPr>
        <w:tabs>
          <w:tab w:val="left" w:pos="720"/>
        </w:tabs>
        <w:rPr>
          <w:color w:val="000000" w:themeColor="text1"/>
        </w:rPr>
      </w:pPr>
      <w:r w:rsidRPr="00510FA8">
        <w:rPr>
          <w:color w:val="000000" w:themeColor="text1"/>
        </w:rPr>
        <w:t>19, 20</w:t>
      </w:r>
      <w:r w:rsidRPr="00510FA8">
        <w:rPr>
          <w:color w:val="000000" w:themeColor="text1"/>
        </w:rPr>
        <w:tab/>
        <w:t>Rama shoots Maricha disguised as a golden deer.</w:t>
      </w:r>
    </w:p>
    <w:p w14:paraId="1930C221" w14:textId="77777777" w:rsidR="00BE3143" w:rsidRPr="00510FA8" w:rsidRDefault="00BE3143" w:rsidP="002E256C">
      <w:pPr>
        <w:tabs>
          <w:tab w:val="left" w:pos="720"/>
        </w:tabs>
        <w:rPr>
          <w:color w:val="000000" w:themeColor="text1"/>
        </w:rPr>
      </w:pPr>
      <w:r w:rsidRPr="00510FA8">
        <w:rPr>
          <w:color w:val="000000" w:themeColor="text1"/>
        </w:rPr>
        <w:t>21</w:t>
      </w:r>
      <w:r w:rsidRPr="00510FA8">
        <w:rPr>
          <w:color w:val="000000" w:themeColor="text1"/>
        </w:rPr>
        <w:tab/>
        <w:t>Ravana, disguised as a holy man, seizes Sita.</w:t>
      </w:r>
    </w:p>
    <w:p w14:paraId="7E9421EF" w14:textId="77777777" w:rsidR="00BE3143" w:rsidRPr="00510FA8" w:rsidRDefault="00BE3143" w:rsidP="002E256C">
      <w:pPr>
        <w:tabs>
          <w:tab w:val="left" w:pos="720"/>
        </w:tabs>
        <w:rPr>
          <w:b/>
          <w:color w:val="000000" w:themeColor="text1"/>
        </w:rPr>
      </w:pPr>
      <w:r w:rsidRPr="00510FA8">
        <w:rPr>
          <w:color w:val="000000" w:themeColor="text1"/>
        </w:rPr>
        <w:t>22</w:t>
      </w:r>
      <w:r w:rsidRPr="00510FA8">
        <w:rPr>
          <w:color w:val="000000" w:themeColor="text1"/>
        </w:rPr>
        <w:tab/>
        <w:t>Jatayu’s valiant effort to rescue Sita.</w:t>
      </w:r>
    </w:p>
    <w:p w14:paraId="13E6C5A3" w14:textId="77777777" w:rsidR="00BE3143" w:rsidRPr="00510FA8" w:rsidRDefault="00BE3143" w:rsidP="002E256C">
      <w:pPr>
        <w:tabs>
          <w:tab w:val="left" w:pos="720"/>
        </w:tabs>
        <w:rPr>
          <w:color w:val="000000" w:themeColor="text1"/>
        </w:rPr>
      </w:pPr>
      <w:r w:rsidRPr="00510FA8">
        <w:rPr>
          <w:color w:val="000000" w:themeColor="text1"/>
        </w:rPr>
        <w:t>23</w:t>
      </w:r>
      <w:r w:rsidRPr="00510FA8">
        <w:rPr>
          <w:color w:val="000000" w:themeColor="text1"/>
        </w:rPr>
        <w:tab/>
        <w:t>The dying Jatayu gives Sita’s ring to Rama.</w:t>
      </w:r>
    </w:p>
    <w:p w14:paraId="1738C2C7" w14:textId="77777777" w:rsidR="00BE3143" w:rsidRPr="00510FA8" w:rsidRDefault="00BE3143" w:rsidP="002E256C">
      <w:pPr>
        <w:tabs>
          <w:tab w:val="left" w:pos="720"/>
        </w:tabs>
        <w:rPr>
          <w:b/>
          <w:color w:val="000000" w:themeColor="text1"/>
        </w:rPr>
      </w:pPr>
      <w:r w:rsidRPr="00510FA8">
        <w:rPr>
          <w:color w:val="000000" w:themeColor="text1"/>
        </w:rPr>
        <w:t>24</w:t>
      </w:r>
      <w:r w:rsidRPr="00510FA8">
        <w:rPr>
          <w:color w:val="000000" w:themeColor="text1"/>
        </w:rPr>
        <w:tab/>
        <w:t>Rama kills Kabandha.</w:t>
      </w:r>
    </w:p>
    <w:p w14:paraId="7795077C" w14:textId="5D2E684C" w:rsidR="00BE3143" w:rsidRPr="00510FA8" w:rsidRDefault="00BE3143" w:rsidP="002E256C">
      <w:pPr>
        <w:tabs>
          <w:tab w:val="left" w:pos="720"/>
        </w:tabs>
        <w:rPr>
          <w:color w:val="000000" w:themeColor="text1"/>
        </w:rPr>
      </w:pPr>
      <w:r w:rsidRPr="00510FA8">
        <w:rPr>
          <w:color w:val="000000" w:themeColor="text1"/>
        </w:rPr>
        <w:t>25</w:t>
      </w:r>
      <w:r w:rsidRPr="00510FA8">
        <w:rPr>
          <w:color w:val="000000" w:themeColor="text1"/>
        </w:rPr>
        <w:tab/>
        <w:t>[</w:t>
      </w:r>
      <w:r w:rsidRPr="00510FA8">
        <w:rPr>
          <w:i/>
          <w:color w:val="000000" w:themeColor="text1"/>
        </w:rPr>
        <w:t xml:space="preserve">Rāma shoots crocodile; richly-dressed woman identified [but without conviction] by Saran </w:t>
      </w:r>
      <w:r w:rsidR="003A02D8" w:rsidRPr="00510FA8">
        <w:rPr>
          <w:i/>
          <w:color w:val="000000" w:themeColor="text1"/>
        </w:rPr>
        <w:tab/>
      </w:r>
      <w:r w:rsidRPr="00510FA8">
        <w:rPr>
          <w:i/>
          <w:color w:val="000000" w:themeColor="text1"/>
        </w:rPr>
        <w:t>and Khanna as Śabarī</w:t>
      </w:r>
      <w:r w:rsidRPr="00510FA8">
        <w:rPr>
          <w:color w:val="000000" w:themeColor="text1"/>
        </w:rPr>
        <w:t>]</w:t>
      </w:r>
    </w:p>
    <w:p w14:paraId="2B4D0CEB" w14:textId="77777777" w:rsidR="00BE3143" w:rsidRPr="00510FA8" w:rsidRDefault="00BE3143" w:rsidP="002E256C">
      <w:pPr>
        <w:tabs>
          <w:tab w:val="left" w:pos="720"/>
        </w:tabs>
        <w:rPr>
          <w:color w:val="000000" w:themeColor="text1"/>
        </w:rPr>
      </w:pPr>
      <w:r w:rsidRPr="00510FA8">
        <w:rPr>
          <w:color w:val="000000" w:themeColor="text1"/>
        </w:rPr>
        <w:t>26</w:t>
      </w:r>
      <w:r w:rsidRPr="00510FA8">
        <w:rPr>
          <w:color w:val="000000" w:themeColor="text1"/>
        </w:rPr>
        <w:tab/>
        <w:t>Rama and Lakshmana meet Hanuman.</w:t>
      </w:r>
    </w:p>
    <w:p w14:paraId="45F56A5D" w14:textId="19C28A49" w:rsidR="00BE3143" w:rsidRPr="00510FA8" w:rsidRDefault="001A369C" w:rsidP="002E256C">
      <w:pPr>
        <w:tabs>
          <w:tab w:val="left" w:pos="720"/>
        </w:tabs>
        <w:rPr>
          <w:color w:val="000000" w:themeColor="text1"/>
        </w:rPr>
      </w:pPr>
      <w:r w:rsidRPr="00510FA8">
        <w:rPr>
          <w:color w:val="000000" w:themeColor="text1"/>
        </w:rPr>
        <w:t>27</w:t>
      </w:r>
      <w:r w:rsidRPr="00510FA8">
        <w:rPr>
          <w:color w:val="000000" w:themeColor="text1"/>
        </w:rPr>
        <w:tab/>
        <w:t>Rama and L</w:t>
      </w:r>
      <w:r w:rsidR="00BE3143" w:rsidRPr="00510FA8">
        <w:rPr>
          <w:color w:val="000000" w:themeColor="text1"/>
        </w:rPr>
        <w:t>akshmana meet Sugriva [</w:t>
      </w:r>
      <w:r w:rsidR="00BE3143" w:rsidRPr="00510FA8">
        <w:rPr>
          <w:i/>
          <w:color w:val="000000" w:themeColor="text1"/>
        </w:rPr>
        <w:t>tears</w:t>
      </w:r>
      <w:r w:rsidR="00BE3143" w:rsidRPr="00510FA8">
        <w:rPr>
          <w:color w:val="000000" w:themeColor="text1"/>
        </w:rPr>
        <w:t>].</w:t>
      </w:r>
    </w:p>
    <w:p w14:paraId="72FE4733" w14:textId="77777777" w:rsidR="00BE3143" w:rsidRPr="00510FA8" w:rsidRDefault="00BE3143" w:rsidP="002E256C">
      <w:pPr>
        <w:tabs>
          <w:tab w:val="left" w:pos="720"/>
        </w:tabs>
        <w:rPr>
          <w:color w:val="000000" w:themeColor="text1"/>
        </w:rPr>
      </w:pPr>
      <w:r w:rsidRPr="00510FA8">
        <w:rPr>
          <w:color w:val="000000" w:themeColor="text1"/>
        </w:rPr>
        <w:t>28</w:t>
      </w:r>
      <w:r w:rsidRPr="00510FA8">
        <w:rPr>
          <w:color w:val="000000" w:themeColor="text1"/>
        </w:rPr>
        <w:tab/>
        <w:t>Rama displays his strength.</w:t>
      </w:r>
    </w:p>
    <w:p w14:paraId="1FFE726E" w14:textId="77777777" w:rsidR="00BE3143" w:rsidRPr="00510FA8" w:rsidRDefault="00BE3143" w:rsidP="002E256C">
      <w:pPr>
        <w:tabs>
          <w:tab w:val="left" w:pos="720"/>
        </w:tabs>
        <w:rPr>
          <w:color w:val="000000" w:themeColor="text1"/>
        </w:rPr>
      </w:pPr>
      <w:r w:rsidRPr="00510FA8">
        <w:rPr>
          <w:color w:val="000000" w:themeColor="text1"/>
        </w:rPr>
        <w:t>29</w:t>
      </w:r>
      <w:r w:rsidRPr="00510FA8">
        <w:rPr>
          <w:color w:val="000000" w:themeColor="text1"/>
        </w:rPr>
        <w:tab/>
        <w:t>Sugriva’s duel with Vali.</w:t>
      </w:r>
    </w:p>
    <w:p w14:paraId="7F78A605" w14:textId="77777777" w:rsidR="00BE3143" w:rsidRPr="00510FA8" w:rsidRDefault="00BE3143" w:rsidP="002E256C">
      <w:pPr>
        <w:tabs>
          <w:tab w:val="left" w:pos="720"/>
        </w:tabs>
        <w:rPr>
          <w:color w:val="000000" w:themeColor="text1"/>
        </w:rPr>
      </w:pPr>
      <w:r w:rsidRPr="00510FA8">
        <w:rPr>
          <w:color w:val="000000" w:themeColor="text1"/>
        </w:rPr>
        <w:t>30</w:t>
      </w:r>
      <w:r w:rsidRPr="00510FA8">
        <w:rPr>
          <w:color w:val="000000" w:themeColor="text1"/>
        </w:rPr>
        <w:tab/>
        <w:t>Rama shoots Vali.</w:t>
      </w:r>
    </w:p>
    <w:p w14:paraId="528619A2" w14:textId="77777777" w:rsidR="00BE3143" w:rsidRPr="00510FA8" w:rsidRDefault="00BE3143" w:rsidP="002E256C">
      <w:pPr>
        <w:tabs>
          <w:tab w:val="left" w:pos="720"/>
        </w:tabs>
        <w:rPr>
          <w:color w:val="000000" w:themeColor="text1"/>
        </w:rPr>
      </w:pPr>
      <w:r w:rsidRPr="00510FA8">
        <w:rPr>
          <w:color w:val="000000" w:themeColor="text1"/>
        </w:rPr>
        <w:t>31</w:t>
      </w:r>
      <w:r w:rsidRPr="00510FA8">
        <w:rPr>
          <w:color w:val="000000" w:themeColor="text1"/>
        </w:rPr>
        <w:tab/>
        <w:t>Sugriva regains the throne.</w:t>
      </w:r>
    </w:p>
    <w:p w14:paraId="7D923397" w14:textId="77777777" w:rsidR="00BE3143" w:rsidRPr="00510FA8" w:rsidRDefault="00BE3143" w:rsidP="002E256C">
      <w:pPr>
        <w:tabs>
          <w:tab w:val="left" w:pos="720"/>
        </w:tabs>
        <w:rPr>
          <w:color w:val="000000" w:themeColor="text1"/>
        </w:rPr>
      </w:pPr>
      <w:r w:rsidRPr="00510FA8">
        <w:rPr>
          <w:color w:val="000000" w:themeColor="text1"/>
        </w:rPr>
        <w:t>32-33</w:t>
      </w:r>
      <w:r w:rsidRPr="00510FA8">
        <w:rPr>
          <w:color w:val="000000" w:themeColor="text1"/>
        </w:rPr>
        <w:tab/>
        <w:t>Rama discusses the future course of action with Lakshmana and Sugriva.</w:t>
      </w:r>
      <w:r w:rsidRPr="00510FA8">
        <w:rPr>
          <w:color w:val="000000" w:themeColor="text1"/>
        </w:rPr>
        <w:tab/>
      </w:r>
    </w:p>
    <w:p w14:paraId="6CD21C97" w14:textId="77777777" w:rsidR="00BE3143" w:rsidRPr="00510FA8" w:rsidRDefault="00BE3143" w:rsidP="002E256C">
      <w:pPr>
        <w:tabs>
          <w:tab w:val="left" w:pos="720"/>
        </w:tabs>
        <w:rPr>
          <w:color w:val="000000" w:themeColor="text1"/>
        </w:rPr>
      </w:pPr>
      <w:r w:rsidRPr="00510FA8">
        <w:rPr>
          <w:color w:val="000000" w:themeColor="text1"/>
        </w:rPr>
        <w:t>34</w:t>
      </w:r>
      <w:r w:rsidRPr="00510FA8">
        <w:rPr>
          <w:color w:val="000000" w:themeColor="text1"/>
        </w:rPr>
        <w:tab/>
        <w:t>Sugriva’s apology to Rama.  Rama dispatches Hanuman to Lanka.</w:t>
      </w:r>
    </w:p>
    <w:p w14:paraId="539FCD0F" w14:textId="77777777" w:rsidR="00BE3143" w:rsidRPr="00510FA8" w:rsidRDefault="00BE3143" w:rsidP="002E256C">
      <w:pPr>
        <w:tabs>
          <w:tab w:val="left" w:pos="720"/>
        </w:tabs>
        <w:rPr>
          <w:color w:val="000000" w:themeColor="text1"/>
        </w:rPr>
      </w:pPr>
      <w:r w:rsidRPr="00510FA8">
        <w:rPr>
          <w:color w:val="000000" w:themeColor="text1"/>
        </w:rPr>
        <w:t>35</w:t>
      </w:r>
      <w:r w:rsidRPr="00510FA8">
        <w:rPr>
          <w:color w:val="000000" w:themeColor="text1"/>
        </w:rPr>
        <w:tab/>
        <w:t>Hanuman begins his search in Lanka.</w:t>
      </w:r>
    </w:p>
    <w:p w14:paraId="348A8A32" w14:textId="77777777" w:rsidR="00BE3143" w:rsidRPr="00510FA8" w:rsidRDefault="00BE3143" w:rsidP="002E256C">
      <w:pPr>
        <w:tabs>
          <w:tab w:val="left" w:pos="720"/>
        </w:tabs>
        <w:rPr>
          <w:color w:val="000000" w:themeColor="text1"/>
        </w:rPr>
      </w:pPr>
      <w:r w:rsidRPr="00510FA8">
        <w:rPr>
          <w:color w:val="000000" w:themeColor="text1"/>
        </w:rPr>
        <w:lastRenderedPageBreak/>
        <w:t>36</w:t>
      </w:r>
      <w:r w:rsidRPr="00510FA8">
        <w:rPr>
          <w:color w:val="000000" w:themeColor="text1"/>
        </w:rPr>
        <w:tab/>
        <w:t>Hanuman meets Sita.</w:t>
      </w:r>
    </w:p>
    <w:p w14:paraId="41E48086" w14:textId="77777777" w:rsidR="00BE3143" w:rsidRPr="00510FA8" w:rsidRDefault="00BE3143" w:rsidP="002E256C">
      <w:pPr>
        <w:tabs>
          <w:tab w:val="left" w:pos="720"/>
        </w:tabs>
        <w:rPr>
          <w:color w:val="000000" w:themeColor="text1"/>
        </w:rPr>
      </w:pPr>
      <w:r w:rsidRPr="00510FA8">
        <w:rPr>
          <w:color w:val="000000" w:themeColor="text1"/>
        </w:rPr>
        <w:t>37, 38</w:t>
      </w:r>
      <w:r w:rsidRPr="00510FA8">
        <w:rPr>
          <w:color w:val="000000" w:themeColor="text1"/>
        </w:rPr>
        <w:tab/>
        <w:t xml:space="preserve">Hanuman, his tail set alight by </w:t>
      </w:r>
      <w:r w:rsidRPr="00510FA8">
        <w:rPr>
          <w:i/>
          <w:color w:val="000000" w:themeColor="text1"/>
        </w:rPr>
        <w:t>rakshasas</w:t>
      </w:r>
      <w:r w:rsidRPr="00510FA8">
        <w:rPr>
          <w:color w:val="000000" w:themeColor="text1"/>
        </w:rPr>
        <w:t>, burns down Lanka.</w:t>
      </w:r>
    </w:p>
    <w:p w14:paraId="76235EC8" w14:textId="77777777" w:rsidR="00BE3143" w:rsidRPr="00510FA8" w:rsidRDefault="00BE3143" w:rsidP="002E256C">
      <w:pPr>
        <w:tabs>
          <w:tab w:val="left" w:pos="720"/>
        </w:tabs>
        <w:rPr>
          <w:color w:val="000000" w:themeColor="text1"/>
        </w:rPr>
      </w:pPr>
      <w:r w:rsidRPr="00510FA8">
        <w:rPr>
          <w:color w:val="000000" w:themeColor="text1"/>
        </w:rPr>
        <w:t>39</w:t>
      </w:r>
      <w:r w:rsidRPr="00510FA8">
        <w:rPr>
          <w:color w:val="000000" w:themeColor="text1"/>
        </w:rPr>
        <w:tab/>
        <w:t>His mission complete, Hanuman reports to Rama.</w:t>
      </w:r>
    </w:p>
    <w:p w14:paraId="45F81126" w14:textId="77777777" w:rsidR="00BE3143" w:rsidRPr="00510FA8" w:rsidRDefault="00BE3143" w:rsidP="002E256C">
      <w:pPr>
        <w:tabs>
          <w:tab w:val="left" w:pos="720"/>
        </w:tabs>
        <w:rPr>
          <w:b/>
          <w:color w:val="000000" w:themeColor="text1"/>
        </w:rPr>
      </w:pPr>
      <w:r w:rsidRPr="00510FA8">
        <w:rPr>
          <w:color w:val="000000" w:themeColor="text1"/>
        </w:rPr>
        <w:t>40</w:t>
      </w:r>
      <w:r w:rsidRPr="00510FA8">
        <w:rPr>
          <w:color w:val="000000" w:themeColor="text1"/>
        </w:rPr>
        <w:tab/>
        <w:t>Rama and the God of the Seas, Sagara [</w:t>
      </w:r>
      <w:r w:rsidRPr="00510FA8">
        <w:rPr>
          <w:i/>
          <w:color w:val="000000" w:themeColor="text1"/>
        </w:rPr>
        <w:t>cf. Jordaan 2009:</w:t>
      </w:r>
      <w:r w:rsidRPr="00510FA8">
        <w:rPr>
          <w:color w:val="000000" w:themeColor="text1"/>
        </w:rPr>
        <w:t xml:space="preserve"> goddess]</w:t>
      </w:r>
    </w:p>
    <w:p w14:paraId="58B6A742" w14:textId="77777777" w:rsidR="00BE3143" w:rsidRPr="00510FA8" w:rsidRDefault="00BE3143" w:rsidP="002E256C">
      <w:pPr>
        <w:tabs>
          <w:tab w:val="left" w:pos="720"/>
        </w:tabs>
        <w:rPr>
          <w:color w:val="000000" w:themeColor="text1"/>
        </w:rPr>
      </w:pPr>
      <w:r w:rsidRPr="00510FA8">
        <w:rPr>
          <w:color w:val="000000" w:themeColor="text1"/>
        </w:rPr>
        <w:t>41</w:t>
      </w:r>
      <w:r w:rsidRPr="00510FA8">
        <w:rPr>
          <w:color w:val="000000" w:themeColor="text1"/>
        </w:rPr>
        <w:tab/>
        <w:t>The construction of the causeway.</w:t>
      </w:r>
    </w:p>
    <w:p w14:paraId="723B819D" w14:textId="77777777" w:rsidR="00BE3143" w:rsidRPr="00510FA8" w:rsidRDefault="00BE3143" w:rsidP="002E256C">
      <w:pPr>
        <w:tabs>
          <w:tab w:val="left" w:pos="720"/>
        </w:tabs>
        <w:rPr>
          <w:color w:val="000000" w:themeColor="text1"/>
        </w:rPr>
      </w:pPr>
      <w:r w:rsidRPr="00510FA8">
        <w:rPr>
          <w:color w:val="000000" w:themeColor="text1"/>
        </w:rPr>
        <w:t>42</w:t>
      </w:r>
      <w:r w:rsidRPr="00510FA8">
        <w:rPr>
          <w:color w:val="000000" w:themeColor="text1"/>
        </w:rPr>
        <w:tab/>
        <w:t>Rama and Lakshmana and the monkey army led by Sugriva joyfully arrive in Lanka.</w:t>
      </w:r>
    </w:p>
    <w:p w14:paraId="6FE860CA" w14:textId="77777777" w:rsidR="00BE3143" w:rsidRPr="00510FA8" w:rsidRDefault="00BE3143" w:rsidP="002E256C">
      <w:pPr>
        <w:rPr>
          <w:color w:val="000000" w:themeColor="text1"/>
        </w:rPr>
      </w:pPr>
    </w:p>
    <w:p w14:paraId="40D60FDB" w14:textId="77777777" w:rsidR="00BE3143" w:rsidRPr="00510FA8" w:rsidRDefault="00BE3143" w:rsidP="00541FC4">
      <w:pPr>
        <w:keepNext/>
        <w:outlineLvl w:val="0"/>
        <w:rPr>
          <w:color w:val="000000" w:themeColor="text1"/>
        </w:rPr>
      </w:pPr>
      <w:r w:rsidRPr="00510FA8">
        <w:rPr>
          <w:color w:val="000000" w:themeColor="text1"/>
        </w:rPr>
        <w:t>Brahmā temple</w:t>
      </w:r>
    </w:p>
    <w:p w14:paraId="6F2B22BE" w14:textId="77777777" w:rsidR="00BE3143" w:rsidRPr="00510FA8" w:rsidRDefault="00BE3143" w:rsidP="002E256C">
      <w:pPr>
        <w:rPr>
          <w:i/>
          <w:color w:val="000000" w:themeColor="text1"/>
        </w:rPr>
      </w:pPr>
      <w:r w:rsidRPr="00510FA8">
        <w:rPr>
          <w:b/>
          <w:color w:val="000000" w:themeColor="text1"/>
        </w:rPr>
        <w:t>Saran and Khanna 2004</w:t>
      </w:r>
      <w:r w:rsidRPr="00510FA8">
        <w:rPr>
          <w:color w:val="000000" w:themeColor="text1"/>
        </w:rPr>
        <w:t xml:space="preserve">: 37-78 </w:t>
      </w:r>
      <w:r w:rsidRPr="00510FA8">
        <w:rPr>
          <w:i/>
          <w:color w:val="000000" w:themeColor="text1"/>
        </w:rPr>
        <w:t>captions, with alternatives.</w:t>
      </w:r>
    </w:p>
    <w:p w14:paraId="64E0B939" w14:textId="77777777" w:rsidR="00BE3143" w:rsidRPr="00510FA8" w:rsidRDefault="00BE3143" w:rsidP="002E256C">
      <w:pPr>
        <w:rPr>
          <w:i/>
          <w:color w:val="000000" w:themeColor="text1"/>
          <w:sz w:val="10"/>
          <w:szCs w:val="10"/>
        </w:rPr>
      </w:pPr>
    </w:p>
    <w:p w14:paraId="1C2EB69F" w14:textId="4FC993E9" w:rsidR="00BE3143" w:rsidRPr="00510FA8" w:rsidRDefault="00BE3143" w:rsidP="006675D6">
      <w:pPr>
        <w:ind w:left="720" w:hanging="720"/>
        <w:rPr>
          <w:color w:val="000000" w:themeColor="text1"/>
        </w:rPr>
      </w:pPr>
      <w:r w:rsidRPr="00510FA8">
        <w:rPr>
          <w:color w:val="000000" w:themeColor="text1"/>
        </w:rPr>
        <w:t>1</w:t>
      </w:r>
      <w:r w:rsidRPr="00510FA8">
        <w:rPr>
          <w:color w:val="000000" w:themeColor="text1"/>
        </w:rPr>
        <w:tab/>
        <w:t>Vibhishana defects to Rama’s camp and a strategy to rescue Sita is planned.</w:t>
      </w:r>
      <w:r w:rsidR="006675D6" w:rsidRPr="00510FA8">
        <w:rPr>
          <w:color w:val="000000" w:themeColor="text1"/>
        </w:rPr>
        <w:t xml:space="preserve">  </w:t>
      </w:r>
      <w:r w:rsidR="006675D6" w:rsidRPr="00510FA8">
        <w:rPr>
          <w:color w:val="000000" w:themeColor="text1"/>
        </w:rPr>
        <w:br/>
        <w:t>[cf. Fontein 1997: 195]</w:t>
      </w:r>
    </w:p>
    <w:p w14:paraId="4720AF5A" w14:textId="6281C00D" w:rsidR="00BE3143" w:rsidRPr="00510FA8" w:rsidRDefault="00BE3143" w:rsidP="006675D6">
      <w:pPr>
        <w:tabs>
          <w:tab w:val="left" w:pos="720"/>
        </w:tabs>
        <w:ind w:left="720" w:hanging="720"/>
        <w:rPr>
          <w:color w:val="000000" w:themeColor="text1"/>
        </w:rPr>
      </w:pPr>
      <w:r w:rsidRPr="00510FA8">
        <w:rPr>
          <w:color w:val="000000" w:themeColor="text1"/>
        </w:rPr>
        <w:t>2</w:t>
      </w:r>
      <w:r w:rsidRPr="00510FA8">
        <w:rPr>
          <w:color w:val="000000" w:themeColor="text1"/>
        </w:rPr>
        <w:tab/>
        <w:t>Rama’s envoy Angada on his way to Ravana’s palace.</w:t>
      </w:r>
      <w:r w:rsidR="004640C6" w:rsidRPr="00510FA8">
        <w:rPr>
          <w:color w:val="000000" w:themeColor="text1"/>
        </w:rPr>
        <w:t xml:space="preserve">  </w:t>
      </w:r>
      <w:r w:rsidR="006675D6" w:rsidRPr="00510FA8">
        <w:rPr>
          <w:color w:val="000000" w:themeColor="text1"/>
        </w:rPr>
        <w:t>[cf. Fontein 1997: 195</w:t>
      </w:r>
    </w:p>
    <w:p w14:paraId="4BF3F55F" w14:textId="63A55F50" w:rsidR="00BE3143" w:rsidRPr="00510FA8" w:rsidRDefault="00BE3143" w:rsidP="006675D6">
      <w:pPr>
        <w:tabs>
          <w:tab w:val="left" w:pos="720"/>
        </w:tabs>
        <w:ind w:left="720" w:hanging="720"/>
        <w:rPr>
          <w:color w:val="000000" w:themeColor="text1"/>
        </w:rPr>
      </w:pPr>
      <w:r w:rsidRPr="00510FA8">
        <w:rPr>
          <w:color w:val="000000" w:themeColor="text1"/>
        </w:rPr>
        <w:t>3</w:t>
      </w:r>
      <w:r w:rsidRPr="00510FA8">
        <w:rPr>
          <w:color w:val="000000" w:themeColor="text1"/>
        </w:rPr>
        <w:tab/>
        <w:t>Angada in Ravana’s court.</w:t>
      </w:r>
      <w:r w:rsidR="004640C6" w:rsidRPr="00510FA8">
        <w:rPr>
          <w:color w:val="000000" w:themeColor="text1"/>
        </w:rPr>
        <w:t xml:space="preserve">  [</w:t>
      </w:r>
      <w:r w:rsidR="004640C6" w:rsidRPr="00510FA8">
        <w:rPr>
          <w:i/>
          <w:color w:val="000000" w:themeColor="text1"/>
        </w:rPr>
        <w:t>identification? vānara not sitting on coiled tail, not higher than Rāvaṇa; perhaps attacked by rākṣasas</w:t>
      </w:r>
      <w:r w:rsidR="004640C6" w:rsidRPr="00510FA8">
        <w:rPr>
          <w:color w:val="000000" w:themeColor="text1"/>
        </w:rPr>
        <w:t>; cf. Fontein 1997: 195-96]</w:t>
      </w:r>
    </w:p>
    <w:p w14:paraId="69192A01" w14:textId="77777777" w:rsidR="00BE3143" w:rsidRPr="00510FA8" w:rsidRDefault="00BE3143" w:rsidP="006675D6">
      <w:pPr>
        <w:tabs>
          <w:tab w:val="left" w:pos="720"/>
        </w:tabs>
        <w:ind w:left="720" w:hanging="720"/>
        <w:rPr>
          <w:color w:val="000000" w:themeColor="text1"/>
        </w:rPr>
      </w:pPr>
      <w:r w:rsidRPr="00510FA8">
        <w:rPr>
          <w:color w:val="000000" w:themeColor="text1"/>
        </w:rPr>
        <w:t>4</w:t>
      </w:r>
      <w:r w:rsidRPr="00510FA8">
        <w:rPr>
          <w:color w:val="000000" w:themeColor="text1"/>
        </w:rPr>
        <w:tab/>
        <w:t>Monkeys on the march.</w:t>
      </w:r>
    </w:p>
    <w:p w14:paraId="056D692B" w14:textId="09C474D6" w:rsidR="00BE3143" w:rsidRPr="00510FA8" w:rsidRDefault="00BE3143" w:rsidP="006675D6">
      <w:pPr>
        <w:tabs>
          <w:tab w:val="left" w:pos="720"/>
        </w:tabs>
        <w:ind w:left="720" w:hanging="720"/>
        <w:rPr>
          <w:color w:val="000000" w:themeColor="text1"/>
        </w:rPr>
      </w:pPr>
      <w:r w:rsidRPr="00510FA8">
        <w:rPr>
          <w:color w:val="000000" w:themeColor="text1"/>
        </w:rPr>
        <w:t>5</w:t>
      </w:r>
      <w:r w:rsidRPr="00510FA8">
        <w:rPr>
          <w:color w:val="000000" w:themeColor="text1"/>
        </w:rPr>
        <w:tab/>
        <w:t>On the eve of battle.</w:t>
      </w:r>
      <w:r w:rsidR="004640C6" w:rsidRPr="00510FA8">
        <w:rPr>
          <w:color w:val="000000" w:themeColor="text1"/>
        </w:rPr>
        <w:t xml:space="preserve">  [</w:t>
      </w:r>
      <w:r w:rsidR="004640C6" w:rsidRPr="00510FA8">
        <w:rPr>
          <w:i/>
          <w:color w:val="000000" w:themeColor="text1"/>
        </w:rPr>
        <w:t>? bearded Vibhīṣaṇa advising army</w:t>
      </w:r>
      <w:r w:rsidR="004640C6" w:rsidRPr="00510FA8">
        <w:rPr>
          <w:color w:val="000000" w:themeColor="text1"/>
        </w:rPr>
        <w:t>; cf. Fontein 1997: 195]</w:t>
      </w:r>
    </w:p>
    <w:p w14:paraId="51685350" w14:textId="5969C9A4" w:rsidR="00BE3143" w:rsidRPr="00510FA8" w:rsidRDefault="00BE3143" w:rsidP="006675D6">
      <w:pPr>
        <w:tabs>
          <w:tab w:val="left" w:pos="720"/>
        </w:tabs>
        <w:ind w:left="720" w:hanging="720"/>
        <w:rPr>
          <w:color w:val="000000" w:themeColor="text1"/>
        </w:rPr>
      </w:pPr>
      <w:r w:rsidRPr="00510FA8">
        <w:rPr>
          <w:color w:val="000000" w:themeColor="text1"/>
        </w:rPr>
        <w:t>6</w:t>
      </w:r>
      <w:r w:rsidRPr="00510FA8">
        <w:rPr>
          <w:color w:val="000000" w:themeColor="text1"/>
        </w:rPr>
        <w:tab/>
        <w:t xml:space="preserve">Indrajit attacks Rama and Lakshmana with </w:t>
      </w:r>
      <w:r w:rsidR="0097273B" w:rsidRPr="00510FA8">
        <w:rPr>
          <w:i/>
          <w:color w:val="000000" w:themeColor="text1"/>
        </w:rPr>
        <w:t>nāgapāśa</w:t>
      </w:r>
      <w:r w:rsidRPr="00510FA8">
        <w:rPr>
          <w:color w:val="000000" w:themeColor="text1"/>
        </w:rPr>
        <w:t>.</w:t>
      </w:r>
      <w:r w:rsidR="0097273B" w:rsidRPr="00510FA8">
        <w:rPr>
          <w:color w:val="000000" w:themeColor="text1"/>
        </w:rPr>
        <w:t xml:space="preserve">  [</w:t>
      </w:r>
      <w:r w:rsidR="0097273B" w:rsidRPr="00510FA8">
        <w:rPr>
          <w:i/>
          <w:color w:val="000000" w:themeColor="text1"/>
        </w:rPr>
        <w:t>? watched by bearded Vibhīṣaṇa</w:t>
      </w:r>
      <w:r w:rsidR="0097273B" w:rsidRPr="00510FA8">
        <w:rPr>
          <w:color w:val="000000" w:themeColor="text1"/>
        </w:rPr>
        <w:t>; cf. Fontein 1997: 195]</w:t>
      </w:r>
    </w:p>
    <w:p w14:paraId="2A5102D9" w14:textId="58D8A692" w:rsidR="00BE3143" w:rsidRPr="00510FA8" w:rsidRDefault="00BE3143" w:rsidP="006675D6">
      <w:pPr>
        <w:tabs>
          <w:tab w:val="left" w:pos="720"/>
        </w:tabs>
        <w:ind w:left="720" w:hanging="720"/>
        <w:rPr>
          <w:color w:val="000000" w:themeColor="text1"/>
        </w:rPr>
      </w:pPr>
      <w:r w:rsidRPr="00510FA8">
        <w:rPr>
          <w:color w:val="000000" w:themeColor="text1"/>
        </w:rPr>
        <w:t>7</w:t>
      </w:r>
      <w:r w:rsidRPr="00510FA8">
        <w:rPr>
          <w:color w:val="000000" w:themeColor="text1"/>
        </w:rPr>
        <w:tab/>
      </w:r>
      <w:r w:rsidR="0097273B" w:rsidRPr="00510FA8">
        <w:rPr>
          <w:color w:val="000000" w:themeColor="text1"/>
        </w:rPr>
        <w:t>Preliminary</w:t>
      </w:r>
      <w:r w:rsidRPr="00510FA8">
        <w:rPr>
          <w:color w:val="000000" w:themeColor="text1"/>
        </w:rPr>
        <w:t xml:space="preserve"> battle between Rama, Lakshmana and Ravana.</w:t>
      </w:r>
      <w:r w:rsidR="0097273B" w:rsidRPr="00510FA8">
        <w:rPr>
          <w:color w:val="000000" w:themeColor="text1"/>
        </w:rPr>
        <w:t xml:space="preserve">  [cf. Fontein 1997: 195]</w:t>
      </w:r>
    </w:p>
    <w:p w14:paraId="00E7100F" w14:textId="66B3C49D" w:rsidR="00BE3143" w:rsidRPr="00510FA8" w:rsidRDefault="00BE3143" w:rsidP="006675D6">
      <w:pPr>
        <w:tabs>
          <w:tab w:val="left" w:pos="720"/>
        </w:tabs>
        <w:ind w:left="720" w:hanging="720"/>
        <w:rPr>
          <w:color w:val="000000" w:themeColor="text1"/>
        </w:rPr>
      </w:pPr>
      <w:r w:rsidRPr="00510FA8">
        <w:rPr>
          <w:color w:val="000000" w:themeColor="text1"/>
        </w:rPr>
        <w:t>8</w:t>
      </w:r>
      <w:r w:rsidRPr="00510FA8">
        <w:rPr>
          <w:color w:val="000000" w:themeColor="text1"/>
        </w:rPr>
        <w:tab/>
        <w:t>The awakening of Kumbhakarna.</w:t>
      </w:r>
      <w:r w:rsidR="00D86617" w:rsidRPr="00510FA8">
        <w:rPr>
          <w:color w:val="000000" w:themeColor="text1"/>
        </w:rPr>
        <w:t xml:space="preserve">  [cf. Fontein 1997: 195]</w:t>
      </w:r>
    </w:p>
    <w:p w14:paraId="3B5FBF08" w14:textId="6D3EC086" w:rsidR="00BE3143" w:rsidRPr="00510FA8" w:rsidRDefault="00BE3143" w:rsidP="006675D6">
      <w:pPr>
        <w:tabs>
          <w:tab w:val="left" w:pos="720"/>
        </w:tabs>
        <w:ind w:left="720" w:hanging="720"/>
        <w:rPr>
          <w:color w:val="000000" w:themeColor="text1"/>
        </w:rPr>
      </w:pPr>
      <w:r w:rsidRPr="00510FA8">
        <w:rPr>
          <w:color w:val="000000" w:themeColor="text1"/>
        </w:rPr>
        <w:t>9</w:t>
      </w:r>
      <w:r w:rsidRPr="00510FA8">
        <w:rPr>
          <w:color w:val="000000" w:themeColor="text1"/>
        </w:rPr>
        <w:tab/>
        <w:t>The fall of Kumbhakarna.</w:t>
      </w:r>
      <w:r w:rsidR="007F5674" w:rsidRPr="00510FA8">
        <w:rPr>
          <w:color w:val="000000" w:themeColor="text1"/>
        </w:rPr>
        <w:t xml:space="preserve">  [cf. Fontein 1997: 195]</w:t>
      </w:r>
    </w:p>
    <w:p w14:paraId="6330567E" w14:textId="368392A1" w:rsidR="00BE3143" w:rsidRPr="00510FA8" w:rsidRDefault="00BE3143" w:rsidP="006675D6">
      <w:pPr>
        <w:tabs>
          <w:tab w:val="left" w:pos="720"/>
        </w:tabs>
        <w:ind w:left="720" w:hanging="720"/>
        <w:rPr>
          <w:color w:val="000000" w:themeColor="text1"/>
        </w:rPr>
      </w:pPr>
      <w:r w:rsidRPr="00510FA8">
        <w:rPr>
          <w:color w:val="000000" w:themeColor="text1"/>
        </w:rPr>
        <w:t>10</w:t>
      </w:r>
      <w:r w:rsidRPr="00510FA8">
        <w:rPr>
          <w:color w:val="000000" w:themeColor="text1"/>
        </w:rPr>
        <w:tab/>
        <w:t>The lamentation for Kumbhakarna.</w:t>
      </w:r>
      <w:r w:rsidR="007F5674" w:rsidRPr="00510FA8">
        <w:rPr>
          <w:color w:val="000000" w:themeColor="text1"/>
        </w:rPr>
        <w:t xml:space="preserve">  [cf. Fontein 1997: 195]</w:t>
      </w:r>
    </w:p>
    <w:p w14:paraId="50731B1B" w14:textId="4A8FF079" w:rsidR="00BE3143" w:rsidRPr="00510FA8" w:rsidRDefault="00BE3143" w:rsidP="006675D6">
      <w:pPr>
        <w:tabs>
          <w:tab w:val="left" w:pos="720"/>
        </w:tabs>
        <w:ind w:left="720" w:hanging="720"/>
        <w:rPr>
          <w:color w:val="000000" w:themeColor="text1"/>
        </w:rPr>
      </w:pPr>
      <w:r w:rsidRPr="00510FA8">
        <w:rPr>
          <w:color w:val="000000" w:themeColor="text1"/>
        </w:rPr>
        <w:t>11</w:t>
      </w:r>
      <w:r w:rsidRPr="00510FA8">
        <w:rPr>
          <w:color w:val="000000" w:themeColor="text1"/>
        </w:rPr>
        <w:tab/>
        <w:t>Queen Mandodari and Sita being informed of the triumph of Rama and the death of Ravana.</w:t>
      </w:r>
      <w:r w:rsidR="007F5674" w:rsidRPr="00510FA8">
        <w:rPr>
          <w:color w:val="000000" w:themeColor="text1"/>
        </w:rPr>
        <w:t xml:space="preserve">  [cf. Fontein 1997: 195; Levin 2000, pl.49]</w:t>
      </w:r>
    </w:p>
    <w:p w14:paraId="6AE3B3E5" w14:textId="110D327F" w:rsidR="00BE3143" w:rsidRPr="00510FA8" w:rsidRDefault="00BE3143" w:rsidP="006675D6">
      <w:pPr>
        <w:tabs>
          <w:tab w:val="left" w:pos="720"/>
        </w:tabs>
        <w:ind w:left="720" w:hanging="720"/>
        <w:rPr>
          <w:color w:val="000000" w:themeColor="text1"/>
        </w:rPr>
      </w:pPr>
      <w:r w:rsidRPr="00510FA8">
        <w:rPr>
          <w:color w:val="000000" w:themeColor="text1"/>
        </w:rPr>
        <w:t>12</w:t>
      </w:r>
      <w:r w:rsidRPr="00510FA8">
        <w:rPr>
          <w:color w:val="000000" w:themeColor="text1"/>
        </w:rPr>
        <w:tab/>
      </w:r>
      <w:r w:rsidR="007F5674" w:rsidRPr="00510FA8">
        <w:rPr>
          <w:color w:val="000000" w:themeColor="text1"/>
        </w:rPr>
        <w:t>Mandodarī and 3 concubines mourn dead Rāvaṇa</w:t>
      </w:r>
      <w:r w:rsidRPr="00510FA8">
        <w:rPr>
          <w:color w:val="000000" w:themeColor="text1"/>
        </w:rPr>
        <w:t>.</w:t>
      </w:r>
      <w:r w:rsidR="007F5674" w:rsidRPr="00510FA8">
        <w:rPr>
          <w:color w:val="000000" w:themeColor="text1"/>
        </w:rPr>
        <w:t xml:space="preserve"> [</w:t>
      </w:r>
      <w:r w:rsidR="007F5674" w:rsidRPr="00510FA8">
        <w:rPr>
          <w:i/>
          <w:color w:val="000000" w:themeColor="text1"/>
        </w:rPr>
        <w:t>final battle, killing not depicted</w:t>
      </w:r>
      <w:r w:rsidR="007F5674" w:rsidRPr="00510FA8">
        <w:rPr>
          <w:color w:val="000000" w:themeColor="text1"/>
        </w:rPr>
        <w:t xml:space="preserve">; </w:t>
      </w:r>
      <w:r w:rsidR="007F5674" w:rsidRPr="00510FA8">
        <w:rPr>
          <w:color w:val="000000" w:themeColor="text1"/>
        </w:rPr>
        <w:br/>
        <w:t>cf. Fontein 1997: 195; Levin 2000: 154]</w:t>
      </w:r>
    </w:p>
    <w:p w14:paraId="3C795745" w14:textId="42D524F4" w:rsidR="00BE3143" w:rsidRPr="00510FA8" w:rsidRDefault="00BE3143" w:rsidP="006675D6">
      <w:pPr>
        <w:tabs>
          <w:tab w:val="left" w:pos="720"/>
        </w:tabs>
        <w:ind w:left="720" w:hanging="720"/>
        <w:rPr>
          <w:color w:val="000000" w:themeColor="text1"/>
        </w:rPr>
      </w:pPr>
      <w:r w:rsidRPr="00510FA8">
        <w:rPr>
          <w:color w:val="000000" w:themeColor="text1"/>
        </w:rPr>
        <w:t>13</w:t>
      </w:r>
      <w:r w:rsidRPr="00510FA8">
        <w:rPr>
          <w:color w:val="000000" w:themeColor="text1"/>
        </w:rPr>
        <w:tab/>
        <w:t>Agastya in Ayodhyā [</w:t>
      </w:r>
      <w:r w:rsidRPr="00510FA8">
        <w:rPr>
          <w:i/>
          <w:color w:val="000000" w:themeColor="text1"/>
        </w:rPr>
        <w:t xml:space="preserve">reciting deeds of Rāvaṇa: </w:t>
      </w:r>
      <w:r w:rsidRPr="00510FA8">
        <w:rPr>
          <w:b/>
          <w:color w:val="000000" w:themeColor="text1"/>
        </w:rPr>
        <w:t>see</w:t>
      </w:r>
      <w:r w:rsidRPr="00510FA8">
        <w:rPr>
          <w:color w:val="000000" w:themeColor="text1"/>
        </w:rPr>
        <w:t xml:space="preserve"> Levin 2009: 3-4</w:t>
      </w:r>
      <w:r w:rsidR="007F5674" w:rsidRPr="00510FA8">
        <w:rPr>
          <w:color w:val="000000" w:themeColor="text1"/>
        </w:rPr>
        <w:t>, Levin 2011: 154-55</w:t>
      </w:r>
      <w:r w:rsidRPr="00510FA8">
        <w:rPr>
          <w:color w:val="000000" w:themeColor="text1"/>
        </w:rPr>
        <w:t>]</w:t>
      </w:r>
    </w:p>
    <w:p w14:paraId="1615CE4E" w14:textId="322A72C2" w:rsidR="00BE3143" w:rsidRPr="00510FA8" w:rsidRDefault="00BE3143" w:rsidP="006675D6">
      <w:pPr>
        <w:tabs>
          <w:tab w:val="left" w:pos="720"/>
        </w:tabs>
        <w:ind w:left="720" w:hanging="720"/>
        <w:rPr>
          <w:color w:val="000000" w:themeColor="text1"/>
        </w:rPr>
      </w:pPr>
      <w:r w:rsidRPr="00510FA8">
        <w:rPr>
          <w:color w:val="000000" w:themeColor="text1"/>
        </w:rPr>
        <w:t>14</w:t>
      </w:r>
      <w:r w:rsidRPr="00510FA8">
        <w:rPr>
          <w:color w:val="000000" w:themeColor="text1"/>
        </w:rPr>
        <w:tab/>
        <w:t>Rama and Sita reunited.</w:t>
      </w:r>
      <w:r w:rsidR="007F5674" w:rsidRPr="00510FA8">
        <w:rPr>
          <w:color w:val="000000" w:themeColor="text1"/>
        </w:rPr>
        <w:t xml:space="preserve">  [cf. Fontein 1997: 196; Levin 2011: 156]</w:t>
      </w:r>
    </w:p>
    <w:p w14:paraId="5D9850D0" w14:textId="736F556F" w:rsidR="00BE3143" w:rsidRPr="00510FA8" w:rsidRDefault="00BE3143" w:rsidP="006675D6">
      <w:pPr>
        <w:tabs>
          <w:tab w:val="left" w:pos="720"/>
        </w:tabs>
        <w:ind w:left="720" w:hanging="720"/>
        <w:rPr>
          <w:color w:val="000000" w:themeColor="text1"/>
        </w:rPr>
      </w:pPr>
      <w:r w:rsidRPr="00510FA8">
        <w:rPr>
          <w:color w:val="000000" w:themeColor="text1"/>
        </w:rPr>
        <w:t>15</w:t>
      </w:r>
      <w:r w:rsidRPr="00510FA8">
        <w:rPr>
          <w:color w:val="000000" w:themeColor="text1"/>
        </w:rPr>
        <w:tab/>
        <w:t>Rama enthroned in Ayodhya.</w:t>
      </w:r>
      <w:r w:rsidR="007F5674" w:rsidRPr="00510FA8">
        <w:rPr>
          <w:color w:val="000000" w:themeColor="text1"/>
        </w:rPr>
        <w:t xml:space="preserve">  [cf. Fontein 1997: 196; Levin 2011: 156]</w:t>
      </w:r>
    </w:p>
    <w:p w14:paraId="37612A88" w14:textId="2DB640E4" w:rsidR="00BE3143" w:rsidRPr="00510FA8" w:rsidRDefault="00BE3143" w:rsidP="006675D6">
      <w:pPr>
        <w:tabs>
          <w:tab w:val="left" w:pos="720"/>
        </w:tabs>
        <w:ind w:left="720" w:hanging="720"/>
        <w:rPr>
          <w:color w:val="000000" w:themeColor="text1"/>
        </w:rPr>
      </w:pPr>
      <w:r w:rsidRPr="00510FA8">
        <w:rPr>
          <w:color w:val="000000" w:themeColor="text1"/>
        </w:rPr>
        <w:t>16</w:t>
      </w:r>
      <w:r w:rsidRPr="00510FA8">
        <w:rPr>
          <w:color w:val="000000" w:themeColor="text1"/>
        </w:rPr>
        <w:tab/>
        <w:t>Scandalous gossip concerning Sita.</w:t>
      </w:r>
      <w:r w:rsidR="00265CA3" w:rsidRPr="00510FA8">
        <w:rPr>
          <w:color w:val="000000" w:themeColor="text1"/>
        </w:rPr>
        <w:t xml:space="preserve">  [cf. Fontein 1997: 196; Levin 2011: 156]</w:t>
      </w:r>
    </w:p>
    <w:p w14:paraId="25A97D9F" w14:textId="6A5BFFC7" w:rsidR="00BE3143" w:rsidRPr="00510FA8" w:rsidRDefault="00BE3143" w:rsidP="006675D6">
      <w:pPr>
        <w:tabs>
          <w:tab w:val="left" w:pos="720"/>
        </w:tabs>
        <w:ind w:left="720" w:hanging="720"/>
        <w:rPr>
          <w:color w:val="000000" w:themeColor="text1"/>
        </w:rPr>
      </w:pPr>
      <w:r w:rsidRPr="00510FA8">
        <w:rPr>
          <w:color w:val="000000" w:themeColor="text1"/>
        </w:rPr>
        <w:t>17</w:t>
      </w:r>
      <w:r w:rsidRPr="00510FA8">
        <w:rPr>
          <w:color w:val="000000" w:themeColor="text1"/>
        </w:rPr>
        <w:tab/>
        <w:t>Lakshmana escorts Sita to the forest.</w:t>
      </w:r>
      <w:r w:rsidR="00E043B8" w:rsidRPr="00510FA8">
        <w:rPr>
          <w:color w:val="000000" w:themeColor="text1"/>
        </w:rPr>
        <w:t xml:space="preserve">  [cf. Fontein 1997: 197; Levin 2011: 157]</w:t>
      </w:r>
    </w:p>
    <w:p w14:paraId="72450AE9" w14:textId="7B9FD9D4" w:rsidR="00BE3143" w:rsidRPr="00510FA8" w:rsidRDefault="00BE3143" w:rsidP="006675D6">
      <w:pPr>
        <w:tabs>
          <w:tab w:val="left" w:pos="720"/>
        </w:tabs>
        <w:ind w:left="720" w:hanging="720"/>
        <w:rPr>
          <w:color w:val="000000" w:themeColor="text1"/>
        </w:rPr>
      </w:pPr>
      <w:r w:rsidRPr="00510FA8">
        <w:rPr>
          <w:color w:val="000000" w:themeColor="text1"/>
        </w:rPr>
        <w:t>18</w:t>
      </w:r>
      <w:r w:rsidRPr="00510FA8">
        <w:rPr>
          <w:color w:val="000000" w:themeColor="text1"/>
        </w:rPr>
        <w:tab/>
        <w:t>Lakshmana reveals to Sita the purpose of their journey.</w:t>
      </w:r>
      <w:r w:rsidR="00E043B8" w:rsidRPr="00510FA8">
        <w:rPr>
          <w:color w:val="000000" w:themeColor="text1"/>
        </w:rPr>
        <w:t xml:space="preserve">  [cf. Fontein 1997: 197; Levin 2000, pl.48; Levin 2011: 157]</w:t>
      </w:r>
    </w:p>
    <w:p w14:paraId="5DC077CA" w14:textId="0F00E497" w:rsidR="00BE3143" w:rsidRPr="00510FA8" w:rsidRDefault="00BE3143" w:rsidP="006675D6">
      <w:pPr>
        <w:tabs>
          <w:tab w:val="left" w:pos="720"/>
        </w:tabs>
        <w:ind w:left="720" w:hanging="720"/>
        <w:rPr>
          <w:color w:val="000000" w:themeColor="text1"/>
        </w:rPr>
      </w:pPr>
      <w:r w:rsidRPr="00510FA8">
        <w:rPr>
          <w:color w:val="000000" w:themeColor="text1"/>
        </w:rPr>
        <w:t>19</w:t>
      </w:r>
      <w:r w:rsidRPr="00510FA8">
        <w:rPr>
          <w:color w:val="000000" w:themeColor="text1"/>
        </w:rPr>
        <w:tab/>
        <w:t>Sita wanders alone in the forest.</w:t>
      </w:r>
      <w:r w:rsidR="00BA426F" w:rsidRPr="00510FA8">
        <w:rPr>
          <w:color w:val="000000" w:themeColor="text1"/>
        </w:rPr>
        <w:t xml:space="preserve"> .  [cf. Fontein 1997: 197; Levin 2011: 157-58]</w:t>
      </w:r>
    </w:p>
    <w:p w14:paraId="3BC076FF" w14:textId="0C73F0B3" w:rsidR="00BE3143" w:rsidRPr="00510FA8" w:rsidRDefault="00BE3143" w:rsidP="006675D6">
      <w:pPr>
        <w:tabs>
          <w:tab w:val="left" w:pos="720"/>
        </w:tabs>
        <w:ind w:left="720" w:hanging="720"/>
        <w:rPr>
          <w:color w:val="000000" w:themeColor="text1"/>
        </w:rPr>
      </w:pPr>
      <w:r w:rsidRPr="00510FA8">
        <w:rPr>
          <w:color w:val="000000" w:themeColor="text1"/>
        </w:rPr>
        <w:t>20</w:t>
      </w:r>
      <w:r w:rsidRPr="00510FA8">
        <w:rPr>
          <w:color w:val="000000" w:themeColor="text1"/>
        </w:rPr>
        <w:tab/>
        <w:t xml:space="preserve">Sita arrives in Valmiki’s hermitage [or: </w:t>
      </w:r>
      <w:r w:rsidRPr="00510FA8">
        <w:rPr>
          <w:i/>
          <w:color w:val="000000" w:themeColor="text1"/>
        </w:rPr>
        <w:t>Sītā giving birth while Śatrughna sleeps; Vālmīki performs birth ritual, Levin 2009</w:t>
      </w:r>
      <w:r w:rsidRPr="00510FA8">
        <w:rPr>
          <w:color w:val="000000" w:themeColor="text1"/>
        </w:rPr>
        <w:t>]</w:t>
      </w:r>
      <w:r w:rsidR="009500A5" w:rsidRPr="00510FA8">
        <w:rPr>
          <w:color w:val="000000" w:themeColor="text1"/>
        </w:rPr>
        <w:t xml:space="preserve"> .  [cf. Fontein 1997: 197; Levin 2011: 158]</w:t>
      </w:r>
    </w:p>
    <w:p w14:paraId="61A1DCB7" w14:textId="1E1CB6C9" w:rsidR="00BE3143" w:rsidRPr="00510FA8" w:rsidRDefault="00BE3143" w:rsidP="006675D6">
      <w:pPr>
        <w:tabs>
          <w:tab w:val="left" w:pos="720"/>
        </w:tabs>
        <w:ind w:left="720" w:hanging="720"/>
        <w:rPr>
          <w:color w:val="000000" w:themeColor="text1"/>
        </w:rPr>
      </w:pPr>
      <w:r w:rsidRPr="00510FA8">
        <w:rPr>
          <w:color w:val="000000" w:themeColor="text1"/>
        </w:rPr>
        <w:t>21</w:t>
      </w:r>
      <w:r w:rsidRPr="00510FA8">
        <w:rPr>
          <w:color w:val="000000" w:themeColor="text1"/>
        </w:rPr>
        <w:tab/>
        <w:t>Sita gives birth</w:t>
      </w:r>
      <w:r w:rsidR="0082744C" w:rsidRPr="00510FA8">
        <w:rPr>
          <w:color w:val="000000" w:themeColor="text1"/>
        </w:rPr>
        <w:t xml:space="preserve"> to 1 child</w:t>
      </w:r>
      <w:r w:rsidRPr="00510FA8">
        <w:rPr>
          <w:color w:val="000000" w:themeColor="text1"/>
        </w:rPr>
        <w:t>.</w:t>
      </w:r>
      <w:r w:rsidR="0082744C" w:rsidRPr="00510FA8">
        <w:rPr>
          <w:color w:val="000000" w:themeColor="text1"/>
        </w:rPr>
        <w:t xml:space="preserve"> .  [cf. Fontein 1997: 197; Levin 2011: 158]</w:t>
      </w:r>
    </w:p>
    <w:p w14:paraId="199D4EA5" w14:textId="66B925CE" w:rsidR="00BE3143" w:rsidRPr="00510FA8" w:rsidRDefault="00BE3143" w:rsidP="006675D6">
      <w:pPr>
        <w:tabs>
          <w:tab w:val="left" w:pos="720"/>
        </w:tabs>
        <w:ind w:left="720" w:hanging="720"/>
        <w:rPr>
          <w:color w:val="000000" w:themeColor="text1"/>
        </w:rPr>
      </w:pPr>
      <w:r w:rsidRPr="00510FA8">
        <w:rPr>
          <w:color w:val="000000" w:themeColor="text1"/>
        </w:rPr>
        <w:t>22</w:t>
      </w:r>
      <w:r w:rsidRPr="00510FA8">
        <w:rPr>
          <w:color w:val="000000" w:themeColor="text1"/>
        </w:rPr>
        <w:tab/>
        <w:t>Celebrations in connection with the birth.</w:t>
      </w:r>
      <w:r w:rsidR="0082744C" w:rsidRPr="00510FA8">
        <w:rPr>
          <w:color w:val="000000" w:themeColor="text1"/>
        </w:rPr>
        <w:t xml:space="preserve"> .  [cf. Levin 2011: 158-9]</w:t>
      </w:r>
    </w:p>
    <w:p w14:paraId="42DED493" w14:textId="4261C1FC" w:rsidR="00BE3143" w:rsidRPr="00510FA8" w:rsidRDefault="00BE3143" w:rsidP="006675D6">
      <w:pPr>
        <w:tabs>
          <w:tab w:val="left" w:pos="720"/>
        </w:tabs>
        <w:ind w:left="720" w:hanging="720"/>
        <w:rPr>
          <w:color w:val="000000" w:themeColor="text1"/>
        </w:rPr>
      </w:pPr>
      <w:r w:rsidRPr="00510FA8">
        <w:rPr>
          <w:color w:val="000000" w:themeColor="text1"/>
        </w:rPr>
        <w:t>23</w:t>
      </w:r>
      <w:r w:rsidRPr="00510FA8">
        <w:rPr>
          <w:color w:val="000000" w:themeColor="text1"/>
        </w:rPr>
        <w:tab/>
        <w:t>Sita with her child gathering fruit in the forest.</w:t>
      </w:r>
      <w:r w:rsidR="00AB1DF7" w:rsidRPr="00510FA8">
        <w:rPr>
          <w:color w:val="000000" w:themeColor="text1"/>
        </w:rPr>
        <w:t xml:space="preserve"> .  [cf. Fontein 1997: 197; Levin 2011: 159]</w:t>
      </w:r>
    </w:p>
    <w:p w14:paraId="798DF3ED" w14:textId="69A2926F" w:rsidR="00BE3143" w:rsidRPr="00510FA8" w:rsidRDefault="00BE3143" w:rsidP="006675D6">
      <w:pPr>
        <w:tabs>
          <w:tab w:val="left" w:pos="720"/>
        </w:tabs>
        <w:ind w:left="720" w:hanging="720"/>
        <w:rPr>
          <w:color w:val="000000" w:themeColor="text1"/>
        </w:rPr>
      </w:pPr>
      <w:r w:rsidRPr="00510FA8">
        <w:rPr>
          <w:color w:val="000000" w:themeColor="text1"/>
        </w:rPr>
        <w:lastRenderedPageBreak/>
        <w:t>24</w:t>
      </w:r>
      <w:r w:rsidRPr="00510FA8">
        <w:rPr>
          <w:color w:val="000000" w:themeColor="text1"/>
        </w:rPr>
        <w:tab/>
        <w:t xml:space="preserve">Rama’s brothers in combat with a </w:t>
      </w:r>
      <w:r w:rsidRPr="00510FA8">
        <w:rPr>
          <w:i/>
          <w:color w:val="000000" w:themeColor="text1"/>
        </w:rPr>
        <w:t>rakshasa</w:t>
      </w:r>
      <w:r w:rsidRPr="00510FA8">
        <w:rPr>
          <w:color w:val="000000" w:themeColor="text1"/>
        </w:rPr>
        <w:t xml:space="preserve"> [</w:t>
      </w:r>
      <w:r w:rsidRPr="00510FA8">
        <w:rPr>
          <w:i/>
          <w:color w:val="000000" w:themeColor="text1"/>
        </w:rPr>
        <w:t>identification tentative</w:t>
      </w:r>
      <w:r w:rsidR="00AB1DF7" w:rsidRPr="00510FA8">
        <w:rPr>
          <w:i/>
          <w:color w:val="000000" w:themeColor="text1"/>
        </w:rPr>
        <w:t>; or Lava and Kuśa fight demon? or Lava and Kuśa fight Rāma’s brothers?</w:t>
      </w:r>
      <w:r w:rsidRPr="00510FA8">
        <w:rPr>
          <w:color w:val="000000" w:themeColor="text1"/>
        </w:rPr>
        <w:t>]</w:t>
      </w:r>
      <w:r w:rsidR="00AB1DF7" w:rsidRPr="00510FA8">
        <w:rPr>
          <w:color w:val="000000" w:themeColor="text1"/>
        </w:rPr>
        <w:t>.</w:t>
      </w:r>
      <w:r w:rsidR="00917B89" w:rsidRPr="00510FA8">
        <w:rPr>
          <w:color w:val="000000" w:themeColor="text1"/>
        </w:rPr>
        <w:t xml:space="preserve">  [cf. Fontein 1997: 198; Levin 2011: 159]</w:t>
      </w:r>
    </w:p>
    <w:p w14:paraId="55D3B3D9" w14:textId="6221E829" w:rsidR="00BE3143" w:rsidRPr="00510FA8" w:rsidRDefault="00BE3143" w:rsidP="006675D6">
      <w:pPr>
        <w:tabs>
          <w:tab w:val="left" w:pos="720"/>
        </w:tabs>
        <w:ind w:left="720" w:hanging="720"/>
        <w:rPr>
          <w:color w:val="000000" w:themeColor="text1"/>
        </w:rPr>
      </w:pPr>
      <w:r w:rsidRPr="00510FA8">
        <w:rPr>
          <w:color w:val="000000" w:themeColor="text1"/>
        </w:rPr>
        <w:t>25</w:t>
      </w:r>
      <w:r w:rsidRPr="00510FA8">
        <w:rPr>
          <w:color w:val="000000" w:themeColor="text1"/>
        </w:rPr>
        <w:tab/>
        <w:t>Rama hears of his sons from his brothers</w:t>
      </w:r>
      <w:r w:rsidR="000B10B1" w:rsidRPr="00510FA8">
        <w:rPr>
          <w:color w:val="000000" w:themeColor="text1"/>
        </w:rPr>
        <w:t>; sets out himself</w:t>
      </w:r>
      <w:r w:rsidRPr="00510FA8">
        <w:rPr>
          <w:color w:val="000000" w:themeColor="text1"/>
        </w:rPr>
        <w:t>.</w:t>
      </w:r>
      <w:r w:rsidR="000B10B1" w:rsidRPr="00510FA8">
        <w:rPr>
          <w:color w:val="000000" w:themeColor="text1"/>
        </w:rPr>
        <w:t xml:space="preserve">  [cf. Levin 2011: 161]</w:t>
      </w:r>
    </w:p>
    <w:p w14:paraId="35A76346" w14:textId="3E925FF1" w:rsidR="00BE3143" w:rsidRPr="00510FA8" w:rsidRDefault="00BE3143" w:rsidP="006675D6">
      <w:pPr>
        <w:tabs>
          <w:tab w:val="left" w:pos="720"/>
        </w:tabs>
        <w:ind w:left="720" w:hanging="720"/>
        <w:rPr>
          <w:color w:val="000000" w:themeColor="text1"/>
        </w:rPr>
      </w:pPr>
      <w:r w:rsidRPr="00510FA8">
        <w:rPr>
          <w:color w:val="000000" w:themeColor="text1"/>
        </w:rPr>
        <w:t>26</w:t>
      </w:r>
      <w:r w:rsidRPr="00510FA8">
        <w:rPr>
          <w:color w:val="000000" w:themeColor="text1"/>
        </w:rPr>
        <w:tab/>
        <w:t>Rama meets his sons</w:t>
      </w:r>
      <w:r w:rsidR="000B10B1" w:rsidRPr="00510FA8">
        <w:rPr>
          <w:color w:val="000000" w:themeColor="text1"/>
        </w:rPr>
        <w:t xml:space="preserve"> as wandering ascetics</w:t>
      </w:r>
      <w:r w:rsidRPr="00510FA8">
        <w:rPr>
          <w:color w:val="000000" w:themeColor="text1"/>
        </w:rPr>
        <w:t>.</w:t>
      </w:r>
      <w:r w:rsidR="000B10B1" w:rsidRPr="00510FA8">
        <w:rPr>
          <w:color w:val="000000" w:themeColor="text1"/>
        </w:rPr>
        <w:t xml:space="preserve">  [cf. Levin 2011: 161-62]</w:t>
      </w:r>
    </w:p>
    <w:p w14:paraId="71984D4B" w14:textId="3C74E75C" w:rsidR="00BE3143" w:rsidRPr="00510FA8" w:rsidRDefault="00BE3143" w:rsidP="006675D6">
      <w:pPr>
        <w:tabs>
          <w:tab w:val="left" w:pos="720"/>
        </w:tabs>
        <w:ind w:left="720" w:hanging="720"/>
        <w:rPr>
          <w:color w:val="000000" w:themeColor="text1"/>
        </w:rPr>
      </w:pPr>
      <w:r w:rsidRPr="00510FA8">
        <w:rPr>
          <w:color w:val="000000" w:themeColor="text1"/>
        </w:rPr>
        <w:t>27</w:t>
      </w:r>
      <w:r w:rsidRPr="00510FA8">
        <w:rPr>
          <w:color w:val="000000" w:themeColor="text1"/>
        </w:rPr>
        <w:tab/>
        <w:t>Lava and Kusha sing the story of Rama as composed by Valmiki in the presence of their father.</w:t>
      </w:r>
      <w:r w:rsidR="0024473F" w:rsidRPr="00510FA8">
        <w:rPr>
          <w:color w:val="000000" w:themeColor="text1"/>
        </w:rPr>
        <w:t xml:space="preserve">  [cf. Fontein 1997: 198; Levin 2011: 162-63]</w:t>
      </w:r>
    </w:p>
    <w:p w14:paraId="7ADA206B" w14:textId="5AF8810F" w:rsidR="00BE3143" w:rsidRPr="00510FA8" w:rsidRDefault="00BE3143" w:rsidP="006675D6">
      <w:pPr>
        <w:tabs>
          <w:tab w:val="left" w:pos="720"/>
        </w:tabs>
        <w:ind w:left="720" w:hanging="720"/>
        <w:rPr>
          <w:color w:val="000000" w:themeColor="text1"/>
        </w:rPr>
      </w:pPr>
      <w:r w:rsidRPr="00510FA8">
        <w:rPr>
          <w:color w:val="000000" w:themeColor="text1"/>
        </w:rPr>
        <w:t>28</w:t>
      </w:r>
      <w:r w:rsidRPr="00510FA8">
        <w:rPr>
          <w:color w:val="000000" w:themeColor="text1"/>
        </w:rPr>
        <w:tab/>
        <w:t>Valmiki recounts to Rama all that has happened.</w:t>
      </w:r>
      <w:r w:rsidR="003D41BF" w:rsidRPr="00510FA8">
        <w:rPr>
          <w:color w:val="000000" w:themeColor="text1"/>
        </w:rPr>
        <w:t xml:space="preserve">  </w:t>
      </w:r>
      <w:r w:rsidR="003D41BF" w:rsidRPr="00510FA8">
        <w:rPr>
          <w:color w:val="000000" w:themeColor="text1"/>
        </w:rPr>
        <w:br/>
        <w:t>[cf. Fontein 1997: 198; Levin 2011: 163]</w:t>
      </w:r>
    </w:p>
    <w:p w14:paraId="1D1A918C" w14:textId="5CA2656A" w:rsidR="00BE3143" w:rsidRPr="00510FA8" w:rsidRDefault="00BE3143" w:rsidP="006675D6">
      <w:pPr>
        <w:tabs>
          <w:tab w:val="left" w:pos="720"/>
        </w:tabs>
        <w:ind w:left="720" w:hanging="720"/>
        <w:rPr>
          <w:color w:val="000000" w:themeColor="text1"/>
        </w:rPr>
      </w:pPr>
      <w:r w:rsidRPr="00510FA8">
        <w:rPr>
          <w:color w:val="000000" w:themeColor="text1"/>
        </w:rPr>
        <w:t>29</w:t>
      </w:r>
      <w:r w:rsidRPr="00510FA8">
        <w:rPr>
          <w:color w:val="000000" w:themeColor="text1"/>
        </w:rPr>
        <w:tab/>
        <w:t>Rama reunited with his sons.</w:t>
      </w:r>
      <w:r w:rsidR="003D41BF" w:rsidRPr="00510FA8">
        <w:rPr>
          <w:color w:val="000000" w:themeColor="text1"/>
        </w:rPr>
        <w:t xml:space="preserve">  [cf. Fontein 1997: 198; Levin 2011: 163]</w:t>
      </w:r>
    </w:p>
    <w:p w14:paraId="1F4E7842" w14:textId="2BB83C88" w:rsidR="00BE3143" w:rsidRPr="00510FA8" w:rsidRDefault="00BE3143" w:rsidP="006675D6">
      <w:pPr>
        <w:tabs>
          <w:tab w:val="left" w:pos="720"/>
        </w:tabs>
        <w:ind w:left="720" w:hanging="720"/>
        <w:rPr>
          <w:color w:val="000000" w:themeColor="text1"/>
        </w:rPr>
      </w:pPr>
      <w:r w:rsidRPr="00510FA8">
        <w:rPr>
          <w:color w:val="000000" w:themeColor="text1"/>
        </w:rPr>
        <w:t>30</w:t>
      </w:r>
      <w:r w:rsidRPr="00510FA8">
        <w:rPr>
          <w:color w:val="000000" w:themeColor="text1"/>
        </w:rPr>
        <w:tab/>
        <w:t>A scene of celebration</w:t>
      </w:r>
      <w:r w:rsidR="00872577" w:rsidRPr="00510FA8">
        <w:rPr>
          <w:color w:val="000000" w:themeColor="text1"/>
        </w:rPr>
        <w:t xml:space="preserve"> sages feast.  [cf. Levin 2011: 163]</w:t>
      </w:r>
    </w:p>
    <w:p w14:paraId="206851FF" w14:textId="77777777" w:rsidR="00BE3143" w:rsidRPr="00510FA8" w:rsidRDefault="00BE3143" w:rsidP="002E256C">
      <w:pPr>
        <w:tabs>
          <w:tab w:val="left" w:pos="720"/>
        </w:tabs>
        <w:rPr>
          <w:color w:val="000000" w:themeColor="text1"/>
          <w:sz w:val="12"/>
          <w:szCs w:val="12"/>
        </w:rPr>
      </w:pPr>
    </w:p>
    <w:p w14:paraId="5D1E6B31" w14:textId="77777777" w:rsidR="00BE3143" w:rsidRPr="00510FA8" w:rsidRDefault="00BE3143" w:rsidP="002E256C">
      <w:pPr>
        <w:tabs>
          <w:tab w:val="left" w:pos="720"/>
        </w:tabs>
        <w:outlineLvl w:val="0"/>
        <w:rPr>
          <w:color w:val="000000" w:themeColor="text1"/>
        </w:rPr>
      </w:pPr>
      <w:r w:rsidRPr="00510FA8">
        <w:rPr>
          <w:color w:val="000000" w:themeColor="text1"/>
        </w:rPr>
        <w:t>Viṣṇu temple</w:t>
      </w:r>
    </w:p>
    <w:p w14:paraId="7303228B" w14:textId="40B200B8" w:rsidR="00BE3143" w:rsidRPr="00510FA8" w:rsidRDefault="00BE3143" w:rsidP="002E256C">
      <w:pPr>
        <w:tabs>
          <w:tab w:val="left" w:pos="720"/>
        </w:tabs>
        <w:rPr>
          <w:color w:val="000000" w:themeColor="text1"/>
        </w:rPr>
      </w:pPr>
      <w:r w:rsidRPr="00510FA8">
        <w:rPr>
          <w:color w:val="000000" w:themeColor="text1"/>
        </w:rPr>
        <w:t>1,2</w:t>
      </w:r>
      <w:r w:rsidRPr="00510FA8">
        <w:rPr>
          <w:color w:val="000000" w:themeColor="text1"/>
        </w:rPr>
        <w:tab/>
        <w:t>Rāma, Sītā, Lava and Kuśa in Ayodhyā</w:t>
      </w:r>
      <w:r w:rsidR="00DE0472" w:rsidRPr="00510FA8">
        <w:rPr>
          <w:color w:val="000000" w:themeColor="text1"/>
        </w:rPr>
        <w:t xml:space="preserve">  [</w:t>
      </w:r>
      <w:r w:rsidR="00F138BB" w:rsidRPr="00510FA8">
        <w:rPr>
          <w:color w:val="000000" w:themeColor="text1"/>
        </w:rPr>
        <w:t>Levin 2011: 163]</w:t>
      </w:r>
    </w:p>
    <w:p w14:paraId="64151749" w14:textId="77777777" w:rsidR="00262542" w:rsidRPr="00510FA8" w:rsidRDefault="00262542" w:rsidP="002E256C">
      <w:pPr>
        <w:tabs>
          <w:tab w:val="left" w:pos="720"/>
        </w:tabs>
        <w:rPr>
          <w:color w:val="000000" w:themeColor="text1"/>
        </w:rPr>
      </w:pPr>
    </w:p>
    <w:p w14:paraId="3BEBC33A" w14:textId="020AE43F" w:rsidR="00262542" w:rsidRPr="00510FA8" w:rsidRDefault="00262542" w:rsidP="00262542">
      <w:pPr>
        <w:ind w:left="720" w:hanging="720"/>
        <w:rPr>
          <w:color w:val="000000" w:themeColor="text1"/>
        </w:rPr>
      </w:pPr>
      <w:r w:rsidRPr="00510FA8">
        <w:rPr>
          <w:b/>
          <w:color w:val="000000" w:themeColor="text1"/>
        </w:rPr>
        <w:t xml:space="preserve">Musée Guimet </w:t>
      </w:r>
      <w:r w:rsidRPr="00510FA8">
        <w:rPr>
          <w:color w:val="000000" w:themeColor="text1"/>
        </w:rPr>
        <w:t>MA 51, from Prambanan (C8-9): Agastya: standing statue, volcanic stone</w:t>
      </w:r>
    </w:p>
    <w:p w14:paraId="182B4595" w14:textId="2CD5BF3E" w:rsidR="00262542" w:rsidRPr="00510FA8" w:rsidRDefault="00262542" w:rsidP="004E616B">
      <w:pPr>
        <w:tabs>
          <w:tab w:val="left" w:pos="720"/>
        </w:tabs>
        <w:rPr>
          <w:color w:val="000000" w:themeColor="text1"/>
        </w:rPr>
      </w:pPr>
    </w:p>
    <w:p w14:paraId="3C6E0250" w14:textId="30FC28A5" w:rsidR="00314082" w:rsidRPr="00510FA8" w:rsidRDefault="00314082" w:rsidP="00314082">
      <w:pPr>
        <w:pStyle w:val="HangingIndent0"/>
        <w:tabs>
          <w:tab w:val="clear" w:pos="0"/>
          <w:tab w:val="clear" w:pos="2880"/>
          <w:tab w:val="left" w:pos="1440"/>
        </w:tabs>
        <w:spacing w:before="120" w:after="0"/>
        <w:ind w:hanging="360"/>
        <w:rPr>
          <w:color w:val="000000" w:themeColor="text1"/>
          <w:szCs w:val="32"/>
        </w:rPr>
      </w:pPr>
      <w:r w:rsidRPr="00510FA8">
        <w:rPr>
          <w:b/>
          <w:color w:val="000000" w:themeColor="text1"/>
          <w:szCs w:val="24"/>
        </w:rPr>
        <w:t xml:space="preserve">Panataran </w:t>
      </w:r>
      <w:r w:rsidRPr="00510FA8">
        <w:rPr>
          <w:color w:val="000000" w:themeColor="text1"/>
        </w:rPr>
        <w:t>(</w:t>
      </w:r>
      <w:r w:rsidR="00146F05" w:rsidRPr="00510FA8">
        <w:rPr>
          <w:color w:val="000000" w:themeColor="text1"/>
        </w:rPr>
        <w:t xml:space="preserve">highlands of </w:t>
      </w:r>
      <w:r w:rsidRPr="00510FA8">
        <w:rPr>
          <w:color w:val="000000" w:themeColor="text1"/>
        </w:rPr>
        <w:t>East Java</w:t>
      </w:r>
      <w:r w:rsidR="00716EDA">
        <w:rPr>
          <w:color w:val="000000" w:themeColor="text1"/>
        </w:rPr>
        <w:t>, c. 12 km NE of Blitar</w:t>
      </w:r>
      <w:r w:rsidR="00BB5AF6">
        <w:rPr>
          <w:color w:val="000000" w:themeColor="text1"/>
        </w:rPr>
        <w:t>, on SW slope of Kelud volcano</w:t>
      </w:r>
      <w:r w:rsidR="008A03D3">
        <w:rPr>
          <w:color w:val="000000" w:themeColor="text1"/>
        </w:rPr>
        <w:t>; also known as Palah</w:t>
      </w:r>
      <w:r w:rsidRPr="00510FA8">
        <w:rPr>
          <w:color w:val="000000" w:themeColor="text1"/>
        </w:rPr>
        <w:t xml:space="preserve">): </w:t>
      </w:r>
      <w:r w:rsidRPr="00510FA8">
        <w:rPr>
          <w:color w:val="000000" w:themeColor="text1"/>
          <w:szCs w:val="32"/>
        </w:rPr>
        <w:t>built over a period of more than two and a half centuries; its earliest associated date is 1197, and the latest is 1454.  The main temple of Candi Panataran (</w:t>
      </w:r>
      <w:r w:rsidR="00AC36D6" w:rsidRPr="00510FA8">
        <w:rPr>
          <w:color w:val="000000" w:themeColor="text1"/>
          <w:szCs w:val="32"/>
        </w:rPr>
        <w:t xml:space="preserve">Candi Induk, </w:t>
      </w:r>
      <w:r w:rsidRPr="00510FA8">
        <w:rPr>
          <w:color w:val="000000" w:themeColor="text1"/>
          <w:szCs w:val="32"/>
        </w:rPr>
        <w:t>dating from 1347, and thought to be the personal temple of King Hayam Wuruk, the great king of Majapahit) ascends in three large terraces that bear sculptured reliefs on their walls (10</w:t>
      </w:r>
      <w:r w:rsidR="002B682D" w:rsidRPr="00510FA8">
        <w:rPr>
          <w:color w:val="000000" w:themeColor="text1"/>
          <w:szCs w:val="32"/>
        </w:rPr>
        <w:t>6</w:t>
      </w:r>
      <w:r w:rsidRPr="00510FA8">
        <w:rPr>
          <w:color w:val="000000" w:themeColor="text1"/>
          <w:szCs w:val="32"/>
        </w:rPr>
        <w:t xml:space="preserve"> </w:t>
      </w:r>
      <w:r w:rsidRPr="00510FA8">
        <w:rPr>
          <w:i/>
          <w:color w:val="000000" w:themeColor="text1"/>
        </w:rPr>
        <w:t>Rāmāyaṇa</w:t>
      </w:r>
      <w:r w:rsidRPr="00510FA8">
        <w:rPr>
          <w:color w:val="000000" w:themeColor="text1"/>
        </w:rPr>
        <w:t xml:space="preserve"> reliefs </w:t>
      </w:r>
      <w:r w:rsidRPr="00510FA8">
        <w:rPr>
          <w:color w:val="000000" w:themeColor="text1"/>
          <w:szCs w:val="32"/>
        </w:rPr>
        <w:t>on the first terrace</w:t>
      </w:r>
      <w:r w:rsidR="0063273E" w:rsidRPr="00510FA8">
        <w:rPr>
          <w:color w:val="000000" w:themeColor="text1"/>
          <w:szCs w:val="32"/>
        </w:rPr>
        <w:t xml:space="preserve"> in counterclockwise order</w:t>
      </w:r>
      <w:r w:rsidR="002B682D" w:rsidRPr="00510FA8">
        <w:rPr>
          <w:color w:val="000000" w:themeColor="text1"/>
          <w:szCs w:val="32"/>
        </w:rPr>
        <w:t xml:space="preserve"> starting and ending on the north side</w:t>
      </w:r>
      <w:r w:rsidRPr="00510FA8">
        <w:rPr>
          <w:color w:val="000000" w:themeColor="text1"/>
          <w:szCs w:val="32"/>
        </w:rPr>
        <w:t>).</w:t>
      </w:r>
    </w:p>
    <w:p w14:paraId="635B965F" w14:textId="3CD3676A" w:rsidR="00314082" w:rsidRPr="00510FA8" w:rsidRDefault="00314082" w:rsidP="00146F05">
      <w:pPr>
        <w:pStyle w:val="HangingIndent0"/>
        <w:tabs>
          <w:tab w:val="clear" w:pos="0"/>
          <w:tab w:val="clear" w:pos="2880"/>
          <w:tab w:val="left" w:pos="1440"/>
        </w:tabs>
        <w:spacing w:before="80"/>
        <w:ind w:hanging="360"/>
        <w:rPr>
          <w:b/>
          <w:color w:val="000000" w:themeColor="text1"/>
          <w:szCs w:val="24"/>
        </w:rPr>
      </w:pPr>
      <w:r w:rsidRPr="00510FA8">
        <w:rPr>
          <w:color w:val="000000" w:themeColor="text1"/>
          <w:szCs w:val="24"/>
        </w:rPr>
        <w:t>Saran and Khanna 2004:</w:t>
      </w:r>
      <w:r w:rsidRPr="00510FA8">
        <w:rPr>
          <w:b/>
          <w:color w:val="000000" w:themeColor="text1"/>
          <w:szCs w:val="24"/>
        </w:rPr>
        <w:tab/>
        <w:t>own copy</w:t>
      </w:r>
      <w:r w:rsidR="002B682D" w:rsidRPr="00510FA8">
        <w:rPr>
          <w:b/>
          <w:color w:val="000000" w:themeColor="text1"/>
          <w:szCs w:val="24"/>
        </w:rPr>
        <w:t xml:space="preserve">; </w:t>
      </w:r>
      <w:r w:rsidRPr="00510FA8">
        <w:rPr>
          <w:b/>
          <w:color w:val="000000" w:themeColor="text1"/>
          <w:szCs w:val="24"/>
        </w:rPr>
        <w:t>analyse 126-30</w:t>
      </w:r>
      <w:r w:rsidR="002B682D" w:rsidRPr="00510FA8">
        <w:rPr>
          <w:b/>
          <w:color w:val="000000" w:themeColor="text1"/>
          <w:szCs w:val="24"/>
        </w:rPr>
        <w:t>;</w:t>
      </w:r>
      <w:r w:rsidRPr="00510FA8">
        <w:rPr>
          <w:b/>
          <w:color w:val="000000" w:themeColor="text1"/>
          <w:szCs w:val="24"/>
        </w:rPr>
        <w:t xml:space="preserve"> cf. Kats 1925: notes</w:t>
      </w:r>
    </w:p>
    <w:p w14:paraId="4BA49626" w14:textId="77777777" w:rsidR="00314082" w:rsidRPr="00510FA8" w:rsidRDefault="00314082" w:rsidP="00314082">
      <w:pPr>
        <w:pStyle w:val="HangingIndent0"/>
        <w:ind w:hanging="360"/>
        <w:rPr>
          <w:color w:val="000000" w:themeColor="text1"/>
          <w:szCs w:val="24"/>
        </w:rPr>
      </w:pPr>
      <w:r w:rsidRPr="00510FA8">
        <w:rPr>
          <w:color w:val="000000" w:themeColor="text1"/>
          <w:szCs w:val="24"/>
        </w:rPr>
        <w:t xml:space="preserve">Markel 1989: 64 –  “... ...  The reliefs on the first terrace illustrate episodes from the Old Javanese rendition of the Indian epic, the </w:t>
      </w:r>
      <w:r w:rsidRPr="00510FA8">
        <w:rPr>
          <w:i/>
          <w:color w:val="000000" w:themeColor="text1"/>
          <w:szCs w:val="24"/>
        </w:rPr>
        <w:t>Ramayana.</w:t>
      </w:r>
      <w:r w:rsidRPr="00510FA8">
        <w:rPr>
          <w:color w:val="000000" w:themeColor="text1"/>
          <w:szCs w:val="24"/>
        </w:rPr>
        <w:t xml:space="preserve">  The scenes begin with the arrival on the island of Lanka of the monkey-general Hanuman, who was engaged in a scouting mission in search of the kidnapped Princess Sita, and end with the death of the gargantuan demon, Kumbhakarna (Fig. 8 [= Hanumān burning Laṅkā]).  The story is illustrated by 106 narrative panels carved in low relief with figures in the style of the puppets used in Balinese shadow theatre (</w:t>
      </w:r>
      <w:r w:rsidRPr="00510FA8">
        <w:rPr>
          <w:i/>
          <w:color w:val="000000" w:themeColor="text1"/>
          <w:szCs w:val="24"/>
        </w:rPr>
        <w:t>wayang</w:t>
      </w:r>
      <w:r w:rsidRPr="00510FA8">
        <w:rPr>
          <w:color w:val="000000" w:themeColor="text1"/>
          <w:szCs w:val="24"/>
        </w:rPr>
        <w:t>).”</w:t>
      </w:r>
    </w:p>
    <w:p w14:paraId="789E8D94" w14:textId="319FF63A" w:rsidR="00BE3143" w:rsidRPr="00510FA8" w:rsidRDefault="00BE3143" w:rsidP="00A15C3D">
      <w:pPr>
        <w:pStyle w:val="HangingIndent0"/>
        <w:spacing w:before="120"/>
        <w:ind w:hanging="360"/>
        <w:rPr>
          <w:color w:val="000000" w:themeColor="text1"/>
        </w:rPr>
      </w:pPr>
      <w:r w:rsidRPr="00510FA8">
        <w:rPr>
          <w:color w:val="000000" w:themeColor="text1"/>
          <w:szCs w:val="24"/>
        </w:rPr>
        <w:t xml:space="preserve">Stutterheim 1925: </w:t>
      </w:r>
      <w:r w:rsidRPr="00510FA8">
        <w:rPr>
          <w:color w:val="000000" w:themeColor="text1"/>
        </w:rPr>
        <w:t>Plates 105-210 reproduce Panataran panels.</w:t>
      </w:r>
    </w:p>
    <w:p w14:paraId="75AA6F22" w14:textId="307703AE" w:rsidR="00BE3143" w:rsidRPr="00510FA8" w:rsidRDefault="00BE3143" w:rsidP="00A15C3D">
      <w:pPr>
        <w:pStyle w:val="hangingindent"/>
        <w:ind w:left="360" w:hanging="360"/>
        <w:rPr>
          <w:color w:val="000000" w:themeColor="text1"/>
        </w:rPr>
      </w:pPr>
      <w:r w:rsidRPr="00510FA8">
        <w:rPr>
          <w:color w:val="000000" w:themeColor="text1"/>
        </w:rPr>
        <w:t>Panataran reliefs celebrate the achievements of Hanumān, popular hero in E Java</w:t>
      </w:r>
      <w:r w:rsidR="00406245" w:rsidRPr="00510FA8">
        <w:rPr>
          <w:color w:val="000000" w:themeColor="text1"/>
        </w:rPr>
        <w:t xml:space="preserve"> (cf. Klokke 2006: 395, 400</w:t>
      </w:r>
      <w:r w:rsidR="00A15C3D" w:rsidRPr="00510FA8">
        <w:rPr>
          <w:color w:val="000000" w:themeColor="text1"/>
        </w:rPr>
        <w:t>; Kieven</w:t>
      </w:r>
      <w:r w:rsidR="00275515" w:rsidRPr="00510FA8">
        <w:rPr>
          <w:color w:val="000000" w:themeColor="text1"/>
        </w:rPr>
        <w:t xml:space="preserve"> 2013:</w:t>
      </w:r>
      <w:r w:rsidR="00A15C3D" w:rsidRPr="00510FA8">
        <w:rPr>
          <w:color w:val="000000" w:themeColor="text1"/>
        </w:rPr>
        <w:t xml:space="preserve"> </w:t>
      </w:r>
      <w:r w:rsidR="00275515" w:rsidRPr="00510FA8">
        <w:rPr>
          <w:color w:val="000000" w:themeColor="text1"/>
        </w:rPr>
        <w:t>221-35</w:t>
      </w:r>
      <w:r w:rsidR="00406245" w:rsidRPr="00510FA8">
        <w:rPr>
          <w:color w:val="000000" w:themeColor="text1"/>
        </w:rPr>
        <w:t>)</w:t>
      </w:r>
    </w:p>
    <w:p w14:paraId="26765BAC" w14:textId="5D3628F6" w:rsidR="00BE3143" w:rsidRPr="00510FA8" w:rsidRDefault="00BE3143" w:rsidP="00A15C3D">
      <w:pPr>
        <w:pStyle w:val="hangingindent"/>
        <w:tabs>
          <w:tab w:val="clear" w:pos="2880"/>
        </w:tabs>
        <w:ind w:left="360" w:hanging="360"/>
        <w:rPr>
          <w:color w:val="000000" w:themeColor="text1"/>
        </w:rPr>
      </w:pPr>
      <w:r w:rsidRPr="00510FA8">
        <w:rPr>
          <w:color w:val="000000" w:themeColor="text1"/>
          <w:szCs w:val="26"/>
        </w:rPr>
        <w:t>For derivation from Kakawin (</w:t>
      </w:r>
      <w:r w:rsidRPr="00510FA8">
        <w:rPr>
          <w:color w:val="000000" w:themeColor="text1"/>
        </w:rPr>
        <w:t xml:space="preserve">unlike Prambanan reliefs, which do not represent Kakawin) </w:t>
      </w:r>
      <w:r w:rsidRPr="00510FA8">
        <w:rPr>
          <w:b/>
          <w:color w:val="000000" w:themeColor="text1"/>
          <w:szCs w:val="26"/>
        </w:rPr>
        <w:t>see</w:t>
      </w:r>
      <w:r w:rsidRPr="00510FA8">
        <w:rPr>
          <w:i/>
          <w:color w:val="000000" w:themeColor="text1"/>
          <w:szCs w:val="26"/>
        </w:rPr>
        <w:t xml:space="preserve"> </w:t>
      </w:r>
      <w:r w:rsidRPr="00510FA8">
        <w:rPr>
          <w:color w:val="000000" w:themeColor="text1"/>
        </w:rPr>
        <w:t>Robson 1980: 12-13</w:t>
      </w:r>
      <w:r w:rsidR="00670C32" w:rsidRPr="00510FA8">
        <w:rPr>
          <w:color w:val="000000" w:themeColor="text1"/>
        </w:rPr>
        <w:t xml:space="preserve"> </w:t>
      </w:r>
      <w:r w:rsidR="00FE03AC" w:rsidRPr="00510FA8">
        <w:rPr>
          <w:color w:val="000000" w:themeColor="text1"/>
        </w:rPr>
        <w:t>(</w:t>
      </w:r>
      <w:r w:rsidRPr="00510FA8">
        <w:rPr>
          <w:b/>
          <w:color w:val="000000" w:themeColor="text1"/>
        </w:rPr>
        <w:t>photocopy</w:t>
      </w:r>
      <w:r w:rsidR="00A54707" w:rsidRPr="00510FA8">
        <w:rPr>
          <w:color w:val="000000" w:themeColor="text1"/>
        </w:rPr>
        <w:t>)</w:t>
      </w:r>
      <w:r w:rsidR="00FE03AC" w:rsidRPr="00510FA8">
        <w:rPr>
          <w:color w:val="000000" w:themeColor="text1"/>
        </w:rPr>
        <w:t>.</w:t>
      </w:r>
    </w:p>
    <w:p w14:paraId="25A793C0" w14:textId="77777777" w:rsidR="00BE3143" w:rsidRPr="00510FA8" w:rsidRDefault="00BE3143" w:rsidP="004E616B">
      <w:pPr>
        <w:pStyle w:val="HangingIndent0"/>
        <w:ind w:left="720" w:hanging="720"/>
        <w:rPr>
          <w:color w:val="000000" w:themeColor="text1"/>
          <w:szCs w:val="24"/>
        </w:rPr>
      </w:pPr>
    </w:p>
    <w:p w14:paraId="28DC046B" w14:textId="77777777" w:rsidR="00BE3143" w:rsidRPr="00510FA8" w:rsidRDefault="00BE3143" w:rsidP="00262542">
      <w:pPr>
        <w:keepNext/>
        <w:tabs>
          <w:tab w:val="left" w:pos="720"/>
          <w:tab w:val="left" w:pos="1440"/>
        </w:tabs>
        <w:outlineLvl w:val="0"/>
        <w:rPr>
          <w:color w:val="000000" w:themeColor="text1"/>
        </w:rPr>
      </w:pPr>
      <w:r w:rsidRPr="00510FA8">
        <w:rPr>
          <w:b/>
          <w:color w:val="000000" w:themeColor="text1"/>
        </w:rPr>
        <w:t>Kats 1925</w:t>
      </w:r>
      <w:r w:rsidRPr="00510FA8">
        <w:rPr>
          <w:color w:val="000000" w:themeColor="text1"/>
        </w:rPr>
        <w:t>,</w:t>
      </w:r>
      <w:r w:rsidRPr="00510FA8">
        <w:rPr>
          <w:i/>
          <w:color w:val="000000" w:themeColor="text1"/>
        </w:rPr>
        <w:t xml:space="preserve"> modified by MB and JLB, spelling regularised: numbering as on site</w:t>
      </w:r>
    </w:p>
    <w:p w14:paraId="1BA24448"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94</w:t>
      </w:r>
      <w:r w:rsidRPr="00510FA8">
        <w:rPr>
          <w:color w:val="000000" w:themeColor="text1"/>
        </w:rPr>
        <w:tab/>
        <w:t>Hanumān marching through Laṅkā</w:t>
      </w:r>
    </w:p>
    <w:p w14:paraId="3B22359B"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ab/>
        <w:t>[Stutterheim 1928: 105: Hanumat auf seinem Spähergang auf Laṅkā]</w:t>
      </w:r>
    </w:p>
    <w:p w14:paraId="2A6F3EAC"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95</w:t>
      </w:r>
      <w:r w:rsidRPr="00510FA8">
        <w:rPr>
          <w:color w:val="000000" w:themeColor="text1"/>
        </w:rPr>
        <w:tab/>
        <w:t>Rāvaṇa with 2 wives.</w:t>
      </w:r>
    </w:p>
    <w:p w14:paraId="08C40B47"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96</w:t>
      </w:r>
      <w:r w:rsidRPr="00510FA8">
        <w:rPr>
          <w:color w:val="000000" w:themeColor="text1"/>
        </w:rPr>
        <w:tab/>
        <w:t>treasure chamber in Rāvaṇa’s palace</w:t>
      </w:r>
    </w:p>
    <w:p w14:paraId="63F15E82" w14:textId="77777777" w:rsidR="00BE3143" w:rsidRPr="00510FA8" w:rsidRDefault="00BE3143" w:rsidP="004E616B">
      <w:pPr>
        <w:tabs>
          <w:tab w:val="left" w:pos="720"/>
          <w:tab w:val="left" w:pos="1440"/>
          <w:tab w:val="right" w:pos="9216"/>
        </w:tabs>
        <w:rPr>
          <w:color w:val="000000" w:themeColor="text1"/>
        </w:rPr>
      </w:pPr>
      <w:r w:rsidRPr="00510FA8">
        <w:rPr>
          <w:color w:val="000000" w:themeColor="text1"/>
        </w:rPr>
        <w:t>97</w:t>
      </w:r>
      <w:r w:rsidRPr="00510FA8">
        <w:rPr>
          <w:color w:val="000000" w:themeColor="text1"/>
        </w:rPr>
        <w:tab/>
        <w:t>Hanumān hidden in tree under which stands watchmen [?? or Rāvaṇa]</w:t>
      </w:r>
    </w:p>
    <w:p w14:paraId="3DC39883" w14:textId="6F6C4D98" w:rsidR="00BE3143" w:rsidRPr="00510FA8" w:rsidRDefault="00BE3143" w:rsidP="004E616B">
      <w:pPr>
        <w:tabs>
          <w:tab w:val="left" w:pos="720"/>
          <w:tab w:val="left" w:pos="1440"/>
          <w:tab w:val="right" w:pos="9216"/>
        </w:tabs>
        <w:rPr>
          <w:color w:val="000000" w:themeColor="text1"/>
        </w:rPr>
      </w:pPr>
      <w:r w:rsidRPr="00510FA8">
        <w:rPr>
          <w:color w:val="000000" w:themeColor="text1"/>
        </w:rPr>
        <w:lastRenderedPageBreak/>
        <w:t>98</w:t>
      </w:r>
      <w:r w:rsidRPr="00510FA8">
        <w:rPr>
          <w:color w:val="000000" w:themeColor="text1"/>
        </w:rPr>
        <w:tab/>
        <w:t>Rāvaṇa threatens Sītā</w:t>
      </w:r>
      <w:r w:rsidRPr="00510FA8">
        <w:rPr>
          <w:color w:val="000000" w:themeColor="text1"/>
        </w:rPr>
        <w:tab/>
        <w:t>Saran and Khanna 2004:</w:t>
      </w:r>
      <w:r w:rsidR="00675C3A" w:rsidRPr="00510FA8">
        <w:rPr>
          <w:color w:val="000000" w:themeColor="text1"/>
        </w:rPr>
        <w:t xml:space="preserve"> fig.</w:t>
      </w:r>
      <w:r w:rsidRPr="00510FA8">
        <w:rPr>
          <w:color w:val="000000" w:themeColor="text1"/>
        </w:rPr>
        <w:t xml:space="preserve"> 3</w:t>
      </w:r>
    </w:p>
    <w:p w14:paraId="13BEBA07" w14:textId="0E228064" w:rsidR="00BE3143" w:rsidRPr="00510FA8" w:rsidRDefault="00BE3143" w:rsidP="004E616B">
      <w:pPr>
        <w:tabs>
          <w:tab w:val="left" w:pos="720"/>
          <w:tab w:val="left" w:pos="1440"/>
          <w:tab w:val="right" w:pos="9216"/>
        </w:tabs>
        <w:rPr>
          <w:color w:val="000000" w:themeColor="text1"/>
        </w:rPr>
      </w:pPr>
      <w:r w:rsidRPr="00510FA8">
        <w:rPr>
          <w:color w:val="000000" w:themeColor="text1"/>
        </w:rPr>
        <w:t>99</w:t>
      </w:r>
      <w:r w:rsidRPr="00510FA8">
        <w:rPr>
          <w:color w:val="000000" w:themeColor="text1"/>
        </w:rPr>
        <w:tab/>
        <w:t xml:space="preserve">Sītā comforted by </w:t>
      </w:r>
      <w:r w:rsidRPr="00510FA8">
        <w:rPr>
          <w:i/>
          <w:color w:val="000000" w:themeColor="text1"/>
        </w:rPr>
        <w:t>rākṣasī</w:t>
      </w:r>
      <w:r w:rsidRPr="00510FA8">
        <w:rPr>
          <w:color w:val="000000" w:themeColor="text1"/>
        </w:rPr>
        <w:t xml:space="preserve"> [? Trijaṭā]</w:t>
      </w:r>
      <w:r w:rsidRPr="00510FA8">
        <w:rPr>
          <w:color w:val="000000" w:themeColor="text1"/>
        </w:rPr>
        <w:tab/>
        <w:t>Saran and Khanna 2004:</w:t>
      </w:r>
      <w:r w:rsidR="00675C3A" w:rsidRPr="00510FA8">
        <w:rPr>
          <w:color w:val="000000" w:themeColor="text1"/>
        </w:rPr>
        <w:t xml:space="preserve"> fig.</w:t>
      </w:r>
      <w:r w:rsidRPr="00510FA8">
        <w:rPr>
          <w:color w:val="000000" w:themeColor="text1"/>
        </w:rPr>
        <w:t xml:space="preserve"> 4</w:t>
      </w:r>
    </w:p>
    <w:p w14:paraId="16F34941" w14:textId="5CA42BC2" w:rsidR="00BE3143" w:rsidRPr="00510FA8" w:rsidRDefault="00BE3143" w:rsidP="004E616B">
      <w:pPr>
        <w:tabs>
          <w:tab w:val="left" w:pos="720"/>
          <w:tab w:val="left" w:pos="1440"/>
          <w:tab w:val="right" w:pos="9216"/>
        </w:tabs>
        <w:rPr>
          <w:color w:val="000000" w:themeColor="text1"/>
        </w:rPr>
      </w:pPr>
      <w:r w:rsidRPr="00510FA8">
        <w:rPr>
          <w:color w:val="000000" w:themeColor="text1"/>
        </w:rPr>
        <w:t>100</w:t>
      </w:r>
      <w:r w:rsidRPr="00510FA8">
        <w:rPr>
          <w:color w:val="000000" w:themeColor="text1"/>
        </w:rPr>
        <w:tab/>
        <w:t>Hanumān addresses Sītā and Trijaṭā</w:t>
      </w:r>
      <w:r w:rsidRPr="00510FA8">
        <w:rPr>
          <w:color w:val="000000" w:themeColor="text1"/>
        </w:rPr>
        <w:tab/>
        <w:t>Saran and Khanna 2004:</w:t>
      </w:r>
      <w:r w:rsidR="00675C3A" w:rsidRPr="00510FA8">
        <w:rPr>
          <w:color w:val="000000" w:themeColor="text1"/>
        </w:rPr>
        <w:t xml:space="preserve"> fig.</w:t>
      </w:r>
      <w:r w:rsidRPr="00510FA8">
        <w:rPr>
          <w:color w:val="000000" w:themeColor="text1"/>
        </w:rPr>
        <w:t xml:space="preserve"> 5</w:t>
      </w:r>
    </w:p>
    <w:p w14:paraId="0E4E0A9F"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101</w:t>
      </w:r>
      <w:r w:rsidRPr="00510FA8">
        <w:rPr>
          <w:color w:val="000000" w:themeColor="text1"/>
        </w:rPr>
        <w:tab/>
        <w:t>Sītā and Trijaṭā in 3-storey pagoda after Hanumān has left</w:t>
      </w:r>
    </w:p>
    <w:p w14:paraId="62FA3E97"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102</w:t>
      </w:r>
      <w:r w:rsidRPr="00510FA8">
        <w:rPr>
          <w:color w:val="000000" w:themeColor="text1"/>
        </w:rPr>
        <w:tab/>
        <w:t>demon (</w:t>
      </w:r>
      <w:r w:rsidRPr="00510FA8">
        <w:rPr>
          <w:i/>
          <w:color w:val="000000" w:themeColor="text1"/>
        </w:rPr>
        <w:t>buta</w:t>
      </w:r>
      <w:r w:rsidRPr="00510FA8">
        <w:rPr>
          <w:color w:val="000000" w:themeColor="text1"/>
        </w:rPr>
        <w:t>)</w:t>
      </w:r>
    </w:p>
    <w:p w14:paraId="354015FA"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103</w:t>
      </w:r>
      <w:r w:rsidRPr="00510FA8">
        <w:rPr>
          <w:color w:val="000000" w:themeColor="text1"/>
        </w:rPr>
        <w:tab/>
        <w:t>rocks</w:t>
      </w:r>
    </w:p>
    <w:p w14:paraId="7697D99B"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104</w:t>
      </w:r>
      <w:r w:rsidRPr="00510FA8">
        <w:rPr>
          <w:color w:val="000000" w:themeColor="text1"/>
        </w:rPr>
        <w:tab/>
        <w:t>Hanumān standing</w:t>
      </w:r>
    </w:p>
    <w:p w14:paraId="3A83FB95"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105</w:t>
      </w:r>
      <w:r w:rsidRPr="00510FA8">
        <w:rPr>
          <w:color w:val="000000" w:themeColor="text1"/>
        </w:rPr>
        <w:tab/>
        <w:t xml:space="preserve">Hanumān and </w:t>
      </w:r>
      <w:r w:rsidRPr="00510FA8">
        <w:rPr>
          <w:i/>
          <w:color w:val="000000" w:themeColor="text1"/>
        </w:rPr>
        <w:t>buta</w:t>
      </w:r>
    </w:p>
    <w:p w14:paraId="745748BC"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106</w:t>
      </w:r>
      <w:r w:rsidRPr="00510FA8">
        <w:rPr>
          <w:color w:val="000000" w:themeColor="text1"/>
        </w:rPr>
        <w:tab/>
        <w:t xml:space="preserve">female </w:t>
      </w:r>
      <w:r w:rsidRPr="00510FA8">
        <w:rPr>
          <w:i/>
          <w:color w:val="000000" w:themeColor="text1"/>
        </w:rPr>
        <w:t>buta</w:t>
      </w:r>
    </w:p>
    <w:p w14:paraId="538E4AAF"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1</w:t>
      </w:r>
      <w:r w:rsidRPr="00510FA8">
        <w:rPr>
          <w:color w:val="000000" w:themeColor="text1"/>
        </w:rPr>
        <w:tab/>
      </w:r>
      <w:r w:rsidRPr="00510FA8">
        <w:rPr>
          <w:i/>
          <w:color w:val="000000" w:themeColor="text1"/>
        </w:rPr>
        <w:t>buta</w:t>
      </w:r>
    </w:p>
    <w:p w14:paraId="14D3F51E"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2</w:t>
      </w:r>
      <w:r w:rsidRPr="00510FA8">
        <w:rPr>
          <w:color w:val="000000" w:themeColor="text1"/>
        </w:rPr>
        <w:tab/>
        <w:t xml:space="preserve">Hanumān attacked by 3 </w:t>
      </w:r>
      <w:r w:rsidRPr="00510FA8">
        <w:rPr>
          <w:i/>
          <w:color w:val="000000" w:themeColor="text1"/>
        </w:rPr>
        <w:t>butas</w:t>
      </w:r>
    </w:p>
    <w:p w14:paraId="226F35B3"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3</w:t>
      </w:r>
      <w:r w:rsidRPr="00510FA8">
        <w:rPr>
          <w:color w:val="000000" w:themeColor="text1"/>
        </w:rPr>
        <w:tab/>
      </w:r>
      <w:r w:rsidRPr="00510FA8">
        <w:rPr>
          <w:i/>
          <w:color w:val="000000" w:themeColor="text1"/>
        </w:rPr>
        <w:t>butas</w:t>
      </w:r>
      <w:r w:rsidRPr="00510FA8">
        <w:rPr>
          <w:color w:val="000000" w:themeColor="text1"/>
        </w:rPr>
        <w:t xml:space="preserve"> fight Hanumān</w:t>
      </w:r>
    </w:p>
    <w:p w14:paraId="1F6BD78A"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4</w:t>
      </w:r>
      <w:r w:rsidRPr="00510FA8">
        <w:rPr>
          <w:color w:val="000000" w:themeColor="text1"/>
        </w:rPr>
        <w:tab/>
        <w:t xml:space="preserve">Hanumān defeats </w:t>
      </w:r>
      <w:r w:rsidRPr="00510FA8">
        <w:rPr>
          <w:i/>
          <w:color w:val="000000" w:themeColor="text1"/>
        </w:rPr>
        <w:t>butas</w:t>
      </w:r>
    </w:p>
    <w:p w14:paraId="073895DD" w14:textId="7EFF90F0" w:rsidR="00BE3143" w:rsidRPr="00510FA8" w:rsidRDefault="00BE3143" w:rsidP="00BE3143">
      <w:pPr>
        <w:tabs>
          <w:tab w:val="left" w:pos="720"/>
          <w:tab w:val="left" w:pos="1440"/>
          <w:tab w:val="right" w:pos="9216"/>
        </w:tabs>
        <w:rPr>
          <w:color w:val="000000" w:themeColor="text1"/>
        </w:rPr>
      </w:pPr>
      <w:r w:rsidRPr="00510FA8">
        <w:rPr>
          <w:color w:val="000000" w:themeColor="text1"/>
        </w:rPr>
        <w:t>5–6</w:t>
      </w:r>
      <w:r w:rsidRPr="00510FA8">
        <w:rPr>
          <w:color w:val="000000" w:themeColor="text1"/>
        </w:rPr>
        <w:tab/>
        <w:t xml:space="preserve">Hanumān kills many </w:t>
      </w:r>
      <w:r w:rsidRPr="00510FA8">
        <w:rPr>
          <w:i/>
          <w:color w:val="000000" w:themeColor="text1"/>
        </w:rPr>
        <w:t>butas</w:t>
      </w:r>
      <w:r w:rsidR="004001FB" w:rsidRPr="00510FA8">
        <w:rPr>
          <w:color w:val="000000" w:themeColor="text1"/>
        </w:rPr>
        <w:t xml:space="preserve"> (5: </w:t>
      </w:r>
      <w:r w:rsidR="004001FB" w:rsidRPr="00510FA8">
        <w:rPr>
          <w:color w:val="000000" w:themeColor="text1"/>
          <w:szCs w:val="26"/>
        </w:rPr>
        <w:t xml:space="preserve">Hanumān standing on a heap of demon corpses; 6: </w:t>
      </w:r>
      <w:r w:rsidR="004001FB" w:rsidRPr="00510FA8">
        <w:rPr>
          <w:color w:val="000000" w:themeColor="text1"/>
          <w:szCs w:val="26"/>
        </w:rPr>
        <w:tab/>
        <w:t>demon killed by Hanumān’s magic)</w:t>
      </w:r>
      <w:r w:rsidR="004001FB" w:rsidRPr="00510FA8">
        <w:rPr>
          <w:i/>
          <w:color w:val="000000" w:themeColor="text1"/>
        </w:rPr>
        <w:tab/>
      </w:r>
      <w:r w:rsidR="004001FB" w:rsidRPr="00510FA8">
        <w:rPr>
          <w:color w:val="000000" w:themeColor="text1"/>
        </w:rPr>
        <w:t>Saran and Khanna 2004: 126, fig.6</w:t>
      </w:r>
    </w:p>
    <w:p w14:paraId="20D9F2C3"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7</w:t>
      </w:r>
      <w:r w:rsidRPr="00510FA8">
        <w:rPr>
          <w:color w:val="000000" w:themeColor="text1"/>
        </w:rPr>
        <w:tab/>
        <w:t xml:space="preserve">fleeing </w:t>
      </w:r>
      <w:r w:rsidRPr="00510FA8">
        <w:rPr>
          <w:i/>
          <w:color w:val="000000" w:themeColor="text1"/>
        </w:rPr>
        <w:t>buta</w:t>
      </w:r>
      <w:r w:rsidRPr="00510FA8">
        <w:rPr>
          <w:color w:val="000000" w:themeColor="text1"/>
        </w:rPr>
        <w:t xml:space="preserve"> passes shrine</w:t>
      </w:r>
    </w:p>
    <w:p w14:paraId="6442F483"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8</w:t>
      </w:r>
      <w:r w:rsidRPr="00510FA8">
        <w:rPr>
          <w:color w:val="000000" w:themeColor="text1"/>
        </w:rPr>
        <w:tab/>
        <w:t xml:space="preserve">fleeing </w:t>
      </w:r>
      <w:r w:rsidRPr="00510FA8">
        <w:rPr>
          <w:i/>
          <w:color w:val="000000" w:themeColor="text1"/>
        </w:rPr>
        <w:t>buta</w:t>
      </w:r>
    </w:p>
    <w:p w14:paraId="77AB1EFA"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9</w:t>
      </w:r>
      <w:r w:rsidRPr="00510FA8">
        <w:rPr>
          <w:color w:val="000000" w:themeColor="text1"/>
        </w:rPr>
        <w:tab/>
      </w:r>
      <w:r w:rsidRPr="00510FA8">
        <w:rPr>
          <w:i/>
          <w:color w:val="000000" w:themeColor="text1"/>
        </w:rPr>
        <w:t>buta</w:t>
      </w:r>
      <w:r w:rsidRPr="00510FA8">
        <w:rPr>
          <w:color w:val="000000" w:themeColor="text1"/>
        </w:rPr>
        <w:t xml:space="preserve"> reports to Rāvaṇa</w:t>
      </w:r>
    </w:p>
    <w:p w14:paraId="7AD05168"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10</w:t>
      </w:r>
      <w:r w:rsidRPr="00510FA8">
        <w:rPr>
          <w:color w:val="000000" w:themeColor="text1"/>
        </w:rPr>
        <w:tab/>
        <w:t>Rāvaṇa’s minister or general</w:t>
      </w:r>
    </w:p>
    <w:p w14:paraId="24CFF4E6"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11</w:t>
      </w:r>
      <w:r w:rsidRPr="00510FA8">
        <w:rPr>
          <w:color w:val="000000" w:themeColor="text1"/>
        </w:rPr>
        <w:tab/>
        <w:t xml:space="preserve">2 </w:t>
      </w:r>
      <w:r w:rsidRPr="00510FA8">
        <w:rPr>
          <w:i/>
          <w:color w:val="000000" w:themeColor="text1"/>
        </w:rPr>
        <w:t>butas</w:t>
      </w:r>
      <w:r w:rsidRPr="00510FA8">
        <w:rPr>
          <w:color w:val="000000" w:themeColor="text1"/>
        </w:rPr>
        <w:t xml:space="preserve"> march out</w:t>
      </w:r>
    </w:p>
    <w:p w14:paraId="58F2E79B"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12</w:t>
      </w:r>
      <w:r w:rsidRPr="00510FA8">
        <w:rPr>
          <w:color w:val="000000" w:themeColor="text1"/>
        </w:rPr>
        <w:tab/>
        <w:t xml:space="preserve">2 </w:t>
      </w:r>
      <w:r w:rsidRPr="00510FA8">
        <w:rPr>
          <w:i/>
          <w:color w:val="000000" w:themeColor="text1"/>
        </w:rPr>
        <w:t>butas</w:t>
      </w:r>
      <w:r w:rsidRPr="00510FA8">
        <w:rPr>
          <w:color w:val="000000" w:themeColor="text1"/>
        </w:rPr>
        <w:t xml:space="preserve"> attack</w:t>
      </w:r>
    </w:p>
    <w:p w14:paraId="79AC0D28" w14:textId="212F8A7E" w:rsidR="00BE3143" w:rsidRPr="00510FA8" w:rsidRDefault="00BE3143" w:rsidP="00BE3143">
      <w:pPr>
        <w:tabs>
          <w:tab w:val="left" w:pos="720"/>
          <w:tab w:val="left" w:pos="1440"/>
          <w:tab w:val="right" w:pos="9216"/>
        </w:tabs>
        <w:rPr>
          <w:color w:val="000000" w:themeColor="text1"/>
        </w:rPr>
      </w:pPr>
      <w:r w:rsidRPr="00510FA8">
        <w:rPr>
          <w:color w:val="000000" w:themeColor="text1"/>
        </w:rPr>
        <w:t>13</w:t>
      </w:r>
      <w:r w:rsidRPr="00510FA8">
        <w:rPr>
          <w:color w:val="000000" w:themeColor="text1"/>
        </w:rPr>
        <w:tab/>
        <w:t xml:space="preserve">gigantic Hanumān stands on gate lintel; </w:t>
      </w:r>
      <w:r w:rsidRPr="00510FA8">
        <w:rPr>
          <w:i/>
          <w:color w:val="000000" w:themeColor="text1"/>
        </w:rPr>
        <w:t>buta</w:t>
      </w:r>
      <w:r w:rsidR="003A02D8" w:rsidRPr="00510FA8">
        <w:rPr>
          <w:color w:val="000000" w:themeColor="text1"/>
        </w:rPr>
        <w:t xml:space="preserve"> beneath</w:t>
      </w:r>
      <w:r w:rsidR="003A02D8" w:rsidRPr="00510FA8">
        <w:rPr>
          <w:color w:val="000000" w:themeColor="text1"/>
        </w:rPr>
        <w:tab/>
      </w:r>
      <w:r w:rsidRPr="00510FA8">
        <w:rPr>
          <w:color w:val="000000" w:themeColor="text1"/>
        </w:rPr>
        <w:t>Saran and Khanna 2004:</w:t>
      </w:r>
      <w:r w:rsidR="00675C3A" w:rsidRPr="00510FA8">
        <w:rPr>
          <w:color w:val="000000" w:themeColor="text1"/>
        </w:rPr>
        <w:t xml:space="preserve"> fig.</w:t>
      </w:r>
      <w:r w:rsidRPr="00510FA8">
        <w:rPr>
          <w:color w:val="000000" w:themeColor="text1"/>
        </w:rPr>
        <w:t xml:space="preserve"> 7</w:t>
      </w:r>
    </w:p>
    <w:p w14:paraId="5881AE4B"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14</w:t>
      </w:r>
      <w:r w:rsidRPr="00510FA8">
        <w:rPr>
          <w:color w:val="000000" w:themeColor="text1"/>
        </w:rPr>
        <w:tab/>
        <w:t xml:space="preserve">Hanumān belabours </w:t>
      </w:r>
      <w:r w:rsidRPr="00510FA8">
        <w:rPr>
          <w:i/>
          <w:color w:val="000000" w:themeColor="text1"/>
        </w:rPr>
        <w:t>butas</w:t>
      </w:r>
      <w:r w:rsidRPr="00510FA8">
        <w:rPr>
          <w:color w:val="000000" w:themeColor="text1"/>
        </w:rPr>
        <w:t xml:space="preserve"> with tree trunk</w:t>
      </w:r>
    </w:p>
    <w:p w14:paraId="02084958"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15</w:t>
      </w:r>
      <w:r w:rsidRPr="00510FA8">
        <w:rPr>
          <w:color w:val="000000" w:themeColor="text1"/>
        </w:rPr>
        <w:tab/>
      </w:r>
      <w:r w:rsidRPr="00510FA8">
        <w:rPr>
          <w:i/>
          <w:color w:val="000000" w:themeColor="text1"/>
        </w:rPr>
        <w:t>buta</w:t>
      </w:r>
      <w:r w:rsidRPr="00510FA8">
        <w:rPr>
          <w:color w:val="000000" w:themeColor="text1"/>
        </w:rPr>
        <w:t xml:space="preserve"> reinforcements</w:t>
      </w:r>
    </w:p>
    <w:p w14:paraId="12F25D22"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16</w:t>
      </w:r>
      <w:r w:rsidRPr="00510FA8">
        <w:rPr>
          <w:color w:val="000000" w:themeColor="text1"/>
        </w:rPr>
        <w:tab/>
        <w:t xml:space="preserve">Hanumān defeats </w:t>
      </w:r>
      <w:r w:rsidRPr="00510FA8">
        <w:rPr>
          <w:i/>
          <w:color w:val="000000" w:themeColor="text1"/>
        </w:rPr>
        <w:t>buta</w:t>
      </w:r>
      <w:r w:rsidRPr="00510FA8">
        <w:rPr>
          <w:color w:val="000000" w:themeColor="text1"/>
        </w:rPr>
        <w:t xml:space="preserve"> and elephant</w:t>
      </w:r>
    </w:p>
    <w:p w14:paraId="76EBA29D"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17</w:t>
      </w:r>
      <w:r w:rsidRPr="00510FA8">
        <w:rPr>
          <w:color w:val="000000" w:themeColor="text1"/>
        </w:rPr>
        <w:tab/>
        <w:t xml:space="preserve">fleeing </w:t>
      </w:r>
      <w:r w:rsidRPr="00510FA8">
        <w:rPr>
          <w:i/>
          <w:color w:val="000000" w:themeColor="text1"/>
        </w:rPr>
        <w:t>butas</w:t>
      </w:r>
    </w:p>
    <w:p w14:paraId="48CA59E5"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18</w:t>
      </w:r>
      <w:r w:rsidRPr="00510FA8">
        <w:rPr>
          <w:color w:val="000000" w:themeColor="text1"/>
        </w:rPr>
        <w:tab/>
        <w:t xml:space="preserve">dead </w:t>
      </w:r>
      <w:r w:rsidRPr="00510FA8">
        <w:rPr>
          <w:i/>
          <w:color w:val="000000" w:themeColor="text1"/>
        </w:rPr>
        <w:t>butas</w:t>
      </w:r>
    </w:p>
    <w:p w14:paraId="15E77F95"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19</w:t>
      </w:r>
      <w:r w:rsidRPr="00510FA8">
        <w:rPr>
          <w:color w:val="000000" w:themeColor="text1"/>
        </w:rPr>
        <w:tab/>
        <w:t xml:space="preserve">Hanumān defeating </w:t>
      </w:r>
      <w:r w:rsidRPr="00510FA8">
        <w:rPr>
          <w:i/>
          <w:color w:val="000000" w:themeColor="text1"/>
        </w:rPr>
        <w:t>buta</w:t>
      </w:r>
      <w:r w:rsidRPr="00510FA8">
        <w:rPr>
          <w:color w:val="000000" w:themeColor="text1"/>
        </w:rPr>
        <w:t xml:space="preserve"> chief</w:t>
      </w:r>
      <w:r w:rsidRPr="00510FA8">
        <w:rPr>
          <w:color w:val="000000" w:themeColor="text1"/>
        </w:rPr>
        <w:tab/>
      </w:r>
    </w:p>
    <w:p w14:paraId="6D16455A"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20</w:t>
      </w:r>
      <w:r w:rsidRPr="00510FA8">
        <w:rPr>
          <w:color w:val="000000" w:themeColor="text1"/>
        </w:rPr>
        <w:tab/>
        <w:t>reinforcements</w:t>
      </w:r>
    </w:p>
    <w:p w14:paraId="0A6F7FD1"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21</w:t>
      </w:r>
      <w:r w:rsidRPr="00510FA8">
        <w:rPr>
          <w:color w:val="000000" w:themeColor="text1"/>
        </w:rPr>
        <w:tab/>
        <w:t>fleeing messenger</w:t>
      </w:r>
    </w:p>
    <w:p w14:paraId="72871A9D"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22–23</w:t>
      </w:r>
      <w:r w:rsidRPr="00510FA8">
        <w:rPr>
          <w:color w:val="000000" w:themeColor="text1"/>
        </w:rPr>
        <w:tab/>
        <w:t>messenger reports to Rāvaṇa and council</w:t>
      </w:r>
    </w:p>
    <w:p w14:paraId="4414E0E3"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24–25</w:t>
      </w:r>
      <w:r w:rsidRPr="00510FA8">
        <w:rPr>
          <w:color w:val="000000" w:themeColor="text1"/>
        </w:rPr>
        <w:tab/>
        <w:t xml:space="preserve">giant </w:t>
      </w:r>
      <w:r w:rsidRPr="00510FA8">
        <w:rPr>
          <w:i/>
          <w:color w:val="000000" w:themeColor="text1"/>
        </w:rPr>
        <w:t>buta</w:t>
      </w:r>
      <w:r w:rsidRPr="00510FA8">
        <w:rPr>
          <w:color w:val="000000" w:themeColor="text1"/>
        </w:rPr>
        <w:t xml:space="preserve"> sent with companions</w:t>
      </w:r>
    </w:p>
    <w:p w14:paraId="70043503"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26</w:t>
      </w:r>
      <w:r w:rsidRPr="00510FA8">
        <w:rPr>
          <w:color w:val="000000" w:themeColor="text1"/>
        </w:rPr>
        <w:tab/>
        <w:t xml:space="preserve">giant </w:t>
      </w:r>
      <w:r w:rsidRPr="00510FA8">
        <w:rPr>
          <w:i/>
          <w:color w:val="000000" w:themeColor="text1"/>
        </w:rPr>
        <w:t>buta</w:t>
      </w:r>
      <w:r w:rsidRPr="00510FA8">
        <w:rPr>
          <w:color w:val="000000" w:themeColor="text1"/>
        </w:rPr>
        <w:t xml:space="preserve"> arrives</w:t>
      </w:r>
    </w:p>
    <w:p w14:paraId="6C72980B"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27</w:t>
      </w:r>
      <w:r w:rsidRPr="00510FA8">
        <w:rPr>
          <w:color w:val="000000" w:themeColor="text1"/>
        </w:rPr>
        <w:tab/>
      </w:r>
      <w:r w:rsidRPr="00510FA8">
        <w:rPr>
          <w:i/>
          <w:color w:val="000000" w:themeColor="text1"/>
        </w:rPr>
        <w:t>butas</w:t>
      </w:r>
      <w:r w:rsidRPr="00510FA8">
        <w:rPr>
          <w:color w:val="000000" w:themeColor="text1"/>
        </w:rPr>
        <w:t xml:space="preserve"> attack</w:t>
      </w:r>
    </w:p>
    <w:p w14:paraId="033FC3D4"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28</w:t>
      </w:r>
      <w:r w:rsidRPr="00510FA8">
        <w:rPr>
          <w:color w:val="000000" w:themeColor="text1"/>
        </w:rPr>
        <w:tab/>
      </w:r>
      <w:r w:rsidRPr="00510FA8">
        <w:rPr>
          <w:i/>
          <w:color w:val="000000" w:themeColor="text1"/>
        </w:rPr>
        <w:t>butas</w:t>
      </w:r>
      <w:r w:rsidRPr="00510FA8">
        <w:rPr>
          <w:color w:val="000000" w:themeColor="text1"/>
        </w:rPr>
        <w:t xml:space="preserve"> dead and wounded</w:t>
      </w:r>
    </w:p>
    <w:p w14:paraId="404849CC"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29</w:t>
      </w:r>
      <w:r w:rsidRPr="00510FA8">
        <w:rPr>
          <w:color w:val="000000" w:themeColor="text1"/>
        </w:rPr>
        <w:tab/>
        <w:t>Hanumān defeats giant</w:t>
      </w:r>
    </w:p>
    <w:p w14:paraId="3043F047"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30</w:t>
      </w:r>
      <w:r w:rsidRPr="00510FA8">
        <w:rPr>
          <w:color w:val="000000" w:themeColor="text1"/>
        </w:rPr>
        <w:tab/>
        <w:t>messenger flees</w:t>
      </w:r>
    </w:p>
    <w:p w14:paraId="3965A41E"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31–32</w:t>
      </w:r>
      <w:r w:rsidRPr="00510FA8">
        <w:rPr>
          <w:color w:val="000000" w:themeColor="text1"/>
        </w:rPr>
        <w:tab/>
      </w:r>
      <w:r w:rsidRPr="00510FA8">
        <w:rPr>
          <w:i/>
          <w:color w:val="000000" w:themeColor="text1"/>
        </w:rPr>
        <w:t>butas</w:t>
      </w:r>
    </w:p>
    <w:p w14:paraId="0B55E1F4"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33</w:t>
      </w:r>
      <w:r w:rsidRPr="00510FA8">
        <w:rPr>
          <w:color w:val="000000" w:themeColor="text1"/>
        </w:rPr>
        <w:tab/>
        <w:t>Hanumān assailed by weapons</w:t>
      </w:r>
    </w:p>
    <w:p w14:paraId="78C9F2F4"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34</w:t>
      </w:r>
      <w:r w:rsidRPr="00510FA8">
        <w:rPr>
          <w:color w:val="000000" w:themeColor="text1"/>
        </w:rPr>
        <w:tab/>
        <w:t>Hanumān defeats [Akṣa]</w:t>
      </w:r>
    </w:p>
    <w:p w14:paraId="767A6603"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lastRenderedPageBreak/>
        <w:t>35</w:t>
      </w:r>
      <w:r w:rsidRPr="00510FA8">
        <w:rPr>
          <w:color w:val="000000" w:themeColor="text1"/>
        </w:rPr>
        <w:tab/>
        <w:t>Hanumān on way to sea</w:t>
      </w:r>
    </w:p>
    <w:p w14:paraId="50A8662B" w14:textId="37E0D585" w:rsidR="00BE3143" w:rsidRPr="00510FA8" w:rsidRDefault="00BE3143" w:rsidP="00BE3143">
      <w:pPr>
        <w:tabs>
          <w:tab w:val="left" w:pos="720"/>
          <w:tab w:val="left" w:pos="1440"/>
          <w:tab w:val="right" w:pos="9216"/>
        </w:tabs>
        <w:rPr>
          <w:color w:val="000000" w:themeColor="text1"/>
        </w:rPr>
      </w:pPr>
      <w:r w:rsidRPr="00510FA8">
        <w:rPr>
          <w:color w:val="000000" w:themeColor="text1"/>
        </w:rPr>
        <w:t>36</w:t>
      </w:r>
      <w:r w:rsidRPr="00510FA8">
        <w:rPr>
          <w:color w:val="000000" w:themeColor="text1"/>
        </w:rPr>
        <w:tab/>
        <w:t>Hanumān bathes in sea</w:t>
      </w:r>
      <w:r w:rsidRPr="00510FA8">
        <w:rPr>
          <w:color w:val="000000" w:themeColor="text1"/>
        </w:rPr>
        <w:tab/>
        <w:t>Saran and Khanna 2004:</w:t>
      </w:r>
      <w:r w:rsidR="00675C3A" w:rsidRPr="00510FA8">
        <w:rPr>
          <w:color w:val="000000" w:themeColor="text1"/>
        </w:rPr>
        <w:t xml:space="preserve"> fig.</w:t>
      </w:r>
      <w:r w:rsidRPr="00510FA8">
        <w:rPr>
          <w:color w:val="000000" w:themeColor="text1"/>
        </w:rPr>
        <w:t xml:space="preserve"> 8</w:t>
      </w:r>
    </w:p>
    <w:p w14:paraId="67645ACF"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37</w:t>
      </w:r>
      <w:r w:rsidRPr="00510FA8">
        <w:rPr>
          <w:color w:val="000000" w:themeColor="text1"/>
        </w:rPr>
        <w:tab/>
        <w:t>Hanumān flies back to battle ground</w:t>
      </w:r>
    </w:p>
    <w:p w14:paraId="0FFC9337" w14:textId="77777777" w:rsidR="00BE3143" w:rsidRPr="00510FA8" w:rsidRDefault="00BE3143" w:rsidP="004E616B">
      <w:pPr>
        <w:tabs>
          <w:tab w:val="left" w:pos="720"/>
          <w:tab w:val="left" w:pos="1440"/>
          <w:tab w:val="right" w:pos="9216"/>
        </w:tabs>
        <w:rPr>
          <w:color w:val="000000" w:themeColor="text1"/>
        </w:rPr>
      </w:pPr>
      <w:r w:rsidRPr="00510FA8">
        <w:rPr>
          <w:color w:val="000000" w:themeColor="text1"/>
        </w:rPr>
        <w:t>38</w:t>
      </w:r>
      <w:r w:rsidRPr="00510FA8">
        <w:rPr>
          <w:color w:val="000000" w:themeColor="text1"/>
        </w:rPr>
        <w:tab/>
        <w:t>frightened wildlife</w:t>
      </w:r>
    </w:p>
    <w:p w14:paraId="67A85A8D" w14:textId="77777777" w:rsidR="00BE3143" w:rsidRPr="00510FA8" w:rsidRDefault="00BE3143" w:rsidP="004E616B">
      <w:pPr>
        <w:tabs>
          <w:tab w:val="left" w:pos="720"/>
          <w:tab w:val="left" w:pos="1440"/>
          <w:tab w:val="right" w:pos="9216"/>
        </w:tabs>
        <w:rPr>
          <w:color w:val="000000" w:themeColor="text1"/>
        </w:rPr>
      </w:pPr>
      <w:r w:rsidRPr="00510FA8">
        <w:rPr>
          <w:color w:val="000000" w:themeColor="text1"/>
        </w:rPr>
        <w:t>39</w:t>
      </w:r>
      <w:r w:rsidRPr="00510FA8">
        <w:rPr>
          <w:color w:val="000000" w:themeColor="text1"/>
        </w:rPr>
        <w:tab/>
        <w:t xml:space="preserve">Hanumān destroys </w:t>
      </w:r>
      <w:r w:rsidRPr="00510FA8">
        <w:rPr>
          <w:i/>
          <w:color w:val="000000" w:themeColor="text1"/>
        </w:rPr>
        <w:t>aśokavana</w:t>
      </w:r>
    </w:p>
    <w:p w14:paraId="40A6CE8E" w14:textId="77777777" w:rsidR="00BE3143" w:rsidRPr="00510FA8" w:rsidRDefault="00BE3143" w:rsidP="004E616B">
      <w:pPr>
        <w:tabs>
          <w:tab w:val="left" w:pos="720"/>
          <w:tab w:val="left" w:pos="1440"/>
          <w:tab w:val="right" w:pos="9216"/>
        </w:tabs>
        <w:rPr>
          <w:color w:val="000000" w:themeColor="text1"/>
        </w:rPr>
      </w:pPr>
      <w:r w:rsidRPr="00510FA8">
        <w:rPr>
          <w:color w:val="000000" w:themeColor="text1"/>
        </w:rPr>
        <w:t>40</w:t>
      </w:r>
      <w:r w:rsidRPr="00510FA8">
        <w:rPr>
          <w:color w:val="000000" w:themeColor="text1"/>
        </w:rPr>
        <w:tab/>
        <w:t>Hanumān awaits new enemies</w:t>
      </w:r>
    </w:p>
    <w:p w14:paraId="5A4EF6AD" w14:textId="77777777" w:rsidR="00BE3143" w:rsidRPr="00510FA8" w:rsidRDefault="00BE3143" w:rsidP="004E616B">
      <w:pPr>
        <w:tabs>
          <w:tab w:val="left" w:pos="720"/>
          <w:tab w:val="left" w:pos="1440"/>
          <w:tab w:val="right" w:pos="9216"/>
        </w:tabs>
        <w:rPr>
          <w:color w:val="000000" w:themeColor="text1"/>
        </w:rPr>
      </w:pPr>
      <w:r w:rsidRPr="00510FA8">
        <w:rPr>
          <w:color w:val="000000" w:themeColor="text1"/>
        </w:rPr>
        <w:t>41</w:t>
      </w:r>
      <w:r w:rsidRPr="00510FA8">
        <w:rPr>
          <w:color w:val="000000" w:themeColor="text1"/>
        </w:rPr>
        <w:tab/>
      </w:r>
      <w:r w:rsidRPr="00510FA8">
        <w:rPr>
          <w:i/>
          <w:color w:val="000000" w:themeColor="text1"/>
        </w:rPr>
        <w:t>buta</w:t>
      </w:r>
      <w:r w:rsidRPr="00510FA8">
        <w:rPr>
          <w:color w:val="000000" w:themeColor="text1"/>
        </w:rPr>
        <w:t xml:space="preserve"> corpses</w:t>
      </w:r>
    </w:p>
    <w:p w14:paraId="225A2391" w14:textId="77777777" w:rsidR="00BE3143" w:rsidRPr="00510FA8" w:rsidRDefault="00BE3143" w:rsidP="004E616B">
      <w:pPr>
        <w:tabs>
          <w:tab w:val="left" w:pos="720"/>
          <w:tab w:val="left" w:pos="1440"/>
          <w:tab w:val="right" w:pos="9216"/>
        </w:tabs>
        <w:rPr>
          <w:color w:val="000000" w:themeColor="text1"/>
        </w:rPr>
      </w:pPr>
      <w:r w:rsidRPr="00510FA8">
        <w:rPr>
          <w:color w:val="000000" w:themeColor="text1"/>
        </w:rPr>
        <w:t>42</w:t>
      </w:r>
      <w:r w:rsidRPr="00510FA8">
        <w:rPr>
          <w:color w:val="000000" w:themeColor="text1"/>
        </w:rPr>
        <w:tab/>
        <w:t xml:space="preserve">Indrajit rides out to battle on multi-headed horse, accompanied by </w:t>
      </w:r>
      <w:r w:rsidRPr="00510FA8">
        <w:rPr>
          <w:i/>
          <w:color w:val="000000" w:themeColor="text1"/>
        </w:rPr>
        <w:t>butas</w:t>
      </w:r>
    </w:p>
    <w:p w14:paraId="7713278C" w14:textId="476C2FAD" w:rsidR="00BE3143" w:rsidRPr="00510FA8" w:rsidRDefault="00BE3143" w:rsidP="004E616B">
      <w:pPr>
        <w:tabs>
          <w:tab w:val="left" w:pos="720"/>
          <w:tab w:val="left" w:pos="1440"/>
          <w:tab w:val="right" w:pos="9216"/>
        </w:tabs>
        <w:rPr>
          <w:color w:val="000000" w:themeColor="text1"/>
        </w:rPr>
      </w:pPr>
      <w:r w:rsidRPr="00510FA8">
        <w:rPr>
          <w:color w:val="000000" w:themeColor="text1"/>
        </w:rPr>
        <w:t>43</w:t>
      </w:r>
      <w:r w:rsidRPr="00510FA8">
        <w:rPr>
          <w:color w:val="000000" w:themeColor="text1"/>
        </w:rPr>
        <w:tab/>
        <w:t>Hanumān hit by Indrajit’s snake-arrow</w:t>
      </w:r>
      <w:r w:rsidRPr="00510FA8">
        <w:rPr>
          <w:color w:val="000000" w:themeColor="text1"/>
        </w:rPr>
        <w:tab/>
        <w:t>Saran and Khanna 2004:</w:t>
      </w:r>
      <w:r w:rsidR="00675C3A" w:rsidRPr="00510FA8">
        <w:rPr>
          <w:color w:val="000000" w:themeColor="text1"/>
        </w:rPr>
        <w:t xml:space="preserve"> fig.</w:t>
      </w:r>
      <w:r w:rsidRPr="00510FA8">
        <w:rPr>
          <w:color w:val="000000" w:themeColor="text1"/>
        </w:rPr>
        <w:t xml:space="preserve"> 9</w:t>
      </w:r>
    </w:p>
    <w:p w14:paraId="34E116B4" w14:textId="77777777" w:rsidR="00BE3143" w:rsidRPr="00510FA8" w:rsidRDefault="00BE3143" w:rsidP="008C5191">
      <w:pPr>
        <w:tabs>
          <w:tab w:val="left" w:pos="720"/>
          <w:tab w:val="left" w:pos="1440"/>
        </w:tabs>
        <w:rPr>
          <w:color w:val="000000" w:themeColor="text1"/>
        </w:rPr>
      </w:pPr>
      <w:r w:rsidRPr="00510FA8">
        <w:rPr>
          <w:color w:val="000000" w:themeColor="text1"/>
        </w:rPr>
        <w:t>44</w:t>
      </w:r>
      <w:r w:rsidRPr="00510FA8">
        <w:rPr>
          <w:color w:val="000000" w:themeColor="text1"/>
        </w:rPr>
        <w:tab/>
        <w:t>snake arrow winds itself round Hanumān [</w:t>
      </w:r>
      <w:r w:rsidRPr="00510FA8">
        <w:rPr>
          <w:i/>
          <w:color w:val="000000" w:themeColor="text1"/>
        </w:rPr>
        <w:t>Hanumān like a roll of carpet</w:t>
      </w:r>
      <w:r w:rsidRPr="00510FA8">
        <w:rPr>
          <w:color w:val="000000" w:themeColor="text1"/>
        </w:rPr>
        <w:t>]</w:t>
      </w:r>
      <w:r w:rsidRPr="00510FA8">
        <w:rPr>
          <w:color w:val="000000" w:themeColor="text1"/>
        </w:rPr>
        <w:tab/>
      </w:r>
      <w:r w:rsidRPr="00510FA8">
        <w:rPr>
          <w:color w:val="000000" w:themeColor="text1"/>
        </w:rPr>
        <w:tab/>
      </w:r>
      <w:r w:rsidRPr="00510FA8">
        <w:rPr>
          <w:color w:val="000000" w:themeColor="text1"/>
        </w:rPr>
        <w:tab/>
      </w:r>
      <w:r w:rsidRPr="00510FA8">
        <w:rPr>
          <w:color w:val="000000" w:themeColor="text1"/>
        </w:rPr>
        <w:tab/>
        <w:t>Saran and Khanna 2004: 10 [</w:t>
      </w:r>
      <w:r w:rsidRPr="00510FA8">
        <w:rPr>
          <w:i/>
          <w:color w:val="000000" w:themeColor="text1"/>
        </w:rPr>
        <w:t>? or no. 45</w:t>
      </w:r>
      <w:r w:rsidRPr="00510FA8">
        <w:rPr>
          <w:color w:val="000000" w:themeColor="text1"/>
        </w:rPr>
        <w:t>]</w:t>
      </w:r>
    </w:p>
    <w:p w14:paraId="3A30C026" w14:textId="77777777" w:rsidR="00BE3143" w:rsidRPr="00510FA8" w:rsidRDefault="00BE3143" w:rsidP="004E616B">
      <w:pPr>
        <w:tabs>
          <w:tab w:val="left" w:pos="720"/>
          <w:tab w:val="left" w:pos="1440"/>
          <w:tab w:val="right" w:pos="9216"/>
        </w:tabs>
        <w:rPr>
          <w:color w:val="000000" w:themeColor="text1"/>
        </w:rPr>
      </w:pPr>
      <w:r w:rsidRPr="00510FA8">
        <w:rPr>
          <w:color w:val="000000" w:themeColor="text1"/>
        </w:rPr>
        <w:t>45</w:t>
      </w:r>
      <w:r w:rsidRPr="00510FA8">
        <w:rPr>
          <w:color w:val="000000" w:themeColor="text1"/>
        </w:rPr>
        <w:tab/>
        <w:t xml:space="preserve">Indrajit returns; </w:t>
      </w:r>
      <w:r w:rsidRPr="00510FA8">
        <w:rPr>
          <w:i/>
          <w:color w:val="000000" w:themeColor="text1"/>
        </w:rPr>
        <w:t>butas</w:t>
      </w:r>
      <w:r w:rsidRPr="00510FA8">
        <w:rPr>
          <w:color w:val="000000" w:themeColor="text1"/>
        </w:rPr>
        <w:t xml:space="preserve"> carry captive Hanumān</w:t>
      </w:r>
    </w:p>
    <w:p w14:paraId="7B483397" w14:textId="77777777" w:rsidR="00BE3143" w:rsidRPr="00510FA8" w:rsidRDefault="00BE3143" w:rsidP="004E616B">
      <w:pPr>
        <w:tabs>
          <w:tab w:val="left" w:pos="720"/>
          <w:tab w:val="left" w:pos="1440"/>
          <w:tab w:val="right" w:pos="9216"/>
        </w:tabs>
        <w:rPr>
          <w:color w:val="000000" w:themeColor="text1"/>
        </w:rPr>
      </w:pPr>
      <w:r w:rsidRPr="00510FA8">
        <w:rPr>
          <w:color w:val="000000" w:themeColor="text1"/>
        </w:rPr>
        <w:t>46</w:t>
      </w:r>
      <w:r w:rsidRPr="00510FA8">
        <w:rPr>
          <w:color w:val="000000" w:themeColor="text1"/>
        </w:rPr>
        <w:tab/>
        <w:t>Hanumān brought before Rāvaṇa</w:t>
      </w:r>
    </w:p>
    <w:p w14:paraId="1BF01421" w14:textId="77777777" w:rsidR="00BE3143" w:rsidRPr="00510FA8" w:rsidRDefault="00BE3143" w:rsidP="004E616B">
      <w:pPr>
        <w:tabs>
          <w:tab w:val="left" w:pos="720"/>
          <w:tab w:val="left" w:pos="1440"/>
          <w:tab w:val="right" w:pos="9216"/>
        </w:tabs>
        <w:rPr>
          <w:color w:val="000000" w:themeColor="text1"/>
        </w:rPr>
      </w:pPr>
      <w:r w:rsidRPr="00510FA8">
        <w:rPr>
          <w:color w:val="000000" w:themeColor="text1"/>
        </w:rPr>
        <w:t>47</w:t>
      </w:r>
      <w:r w:rsidRPr="00510FA8">
        <w:rPr>
          <w:color w:val="000000" w:themeColor="text1"/>
        </w:rPr>
        <w:tab/>
        <w:t>Rāvaṇa’s minister</w:t>
      </w:r>
    </w:p>
    <w:p w14:paraId="6440FB98" w14:textId="77777777" w:rsidR="00BE3143" w:rsidRPr="00510FA8" w:rsidRDefault="00BE3143" w:rsidP="004E616B">
      <w:pPr>
        <w:tabs>
          <w:tab w:val="left" w:pos="720"/>
          <w:tab w:val="left" w:pos="1440"/>
          <w:tab w:val="right" w:pos="9216"/>
        </w:tabs>
        <w:rPr>
          <w:color w:val="000000" w:themeColor="text1"/>
        </w:rPr>
      </w:pPr>
      <w:r w:rsidRPr="00510FA8">
        <w:rPr>
          <w:color w:val="000000" w:themeColor="text1"/>
        </w:rPr>
        <w:t>48</w:t>
      </w:r>
      <w:r w:rsidRPr="00510FA8">
        <w:rPr>
          <w:color w:val="000000" w:themeColor="text1"/>
        </w:rPr>
        <w:tab/>
        <w:t>Indrajit</w:t>
      </w:r>
    </w:p>
    <w:p w14:paraId="2C00EC9B" w14:textId="77777777" w:rsidR="00BE3143" w:rsidRPr="00510FA8" w:rsidRDefault="00BE3143" w:rsidP="004E616B">
      <w:pPr>
        <w:tabs>
          <w:tab w:val="left" w:pos="720"/>
          <w:tab w:val="left" w:pos="1440"/>
          <w:tab w:val="right" w:pos="9216"/>
        </w:tabs>
        <w:rPr>
          <w:color w:val="000000" w:themeColor="text1"/>
        </w:rPr>
      </w:pPr>
      <w:r w:rsidRPr="00510FA8">
        <w:rPr>
          <w:color w:val="000000" w:themeColor="text1"/>
        </w:rPr>
        <w:t>49</w:t>
      </w:r>
      <w:r w:rsidRPr="00510FA8">
        <w:rPr>
          <w:color w:val="000000" w:themeColor="text1"/>
        </w:rPr>
        <w:tab/>
        <w:t>Hanumān’s tail set ablaze; he springs free</w:t>
      </w:r>
    </w:p>
    <w:p w14:paraId="3A81CFD9" w14:textId="1C6DC9F4" w:rsidR="00BE3143" w:rsidRPr="00510FA8" w:rsidRDefault="00BE3143" w:rsidP="004E616B">
      <w:pPr>
        <w:tabs>
          <w:tab w:val="left" w:pos="720"/>
          <w:tab w:val="left" w:pos="1440"/>
          <w:tab w:val="right" w:pos="9216"/>
        </w:tabs>
        <w:rPr>
          <w:color w:val="000000" w:themeColor="text1"/>
        </w:rPr>
      </w:pPr>
      <w:r w:rsidRPr="00510FA8">
        <w:rPr>
          <w:color w:val="000000" w:themeColor="text1"/>
        </w:rPr>
        <w:t>50</w:t>
      </w:r>
      <w:r w:rsidRPr="00510FA8">
        <w:rPr>
          <w:color w:val="000000" w:themeColor="text1"/>
        </w:rPr>
        <w:tab/>
        <w:t>Rāvaṇa startled, draws sword</w:t>
      </w:r>
      <w:r w:rsidRPr="00510FA8">
        <w:rPr>
          <w:color w:val="000000" w:themeColor="text1"/>
        </w:rPr>
        <w:tab/>
        <w:t>Saran and Khanna 2004:</w:t>
      </w:r>
      <w:r w:rsidR="00675C3A" w:rsidRPr="00510FA8">
        <w:rPr>
          <w:color w:val="000000" w:themeColor="text1"/>
        </w:rPr>
        <w:t xml:space="preserve"> fig.</w:t>
      </w:r>
      <w:r w:rsidRPr="00510FA8">
        <w:rPr>
          <w:color w:val="000000" w:themeColor="text1"/>
        </w:rPr>
        <w:t xml:space="preserve"> 11 [</w:t>
      </w:r>
      <w:r w:rsidRPr="00510FA8">
        <w:rPr>
          <w:i/>
          <w:color w:val="000000" w:themeColor="text1"/>
        </w:rPr>
        <w:t>? or no. 53</w:t>
      </w:r>
      <w:r w:rsidRPr="00510FA8">
        <w:rPr>
          <w:color w:val="000000" w:themeColor="text1"/>
        </w:rPr>
        <w:t>]</w:t>
      </w:r>
    </w:p>
    <w:p w14:paraId="210F93FF" w14:textId="77777777" w:rsidR="00BE3143" w:rsidRPr="00510FA8" w:rsidRDefault="00BE3143" w:rsidP="004E616B">
      <w:pPr>
        <w:tabs>
          <w:tab w:val="left" w:pos="720"/>
          <w:tab w:val="left" w:pos="1440"/>
          <w:tab w:val="right" w:pos="9216"/>
        </w:tabs>
        <w:rPr>
          <w:color w:val="000000" w:themeColor="text1"/>
        </w:rPr>
      </w:pPr>
      <w:r w:rsidRPr="00510FA8">
        <w:rPr>
          <w:color w:val="000000" w:themeColor="text1"/>
        </w:rPr>
        <w:t>51</w:t>
      </w:r>
      <w:r w:rsidRPr="00510FA8">
        <w:rPr>
          <w:color w:val="000000" w:themeColor="text1"/>
        </w:rPr>
        <w:tab/>
        <w:t>Laṅkā set ablaze</w:t>
      </w:r>
    </w:p>
    <w:p w14:paraId="6DAD6125" w14:textId="77777777" w:rsidR="00BE3143" w:rsidRPr="00510FA8" w:rsidRDefault="00BE3143" w:rsidP="004E616B">
      <w:pPr>
        <w:tabs>
          <w:tab w:val="left" w:pos="720"/>
          <w:tab w:val="left" w:pos="1440"/>
          <w:tab w:val="right" w:pos="9216"/>
        </w:tabs>
        <w:rPr>
          <w:color w:val="000000" w:themeColor="text1"/>
        </w:rPr>
      </w:pPr>
      <w:r w:rsidRPr="00510FA8">
        <w:rPr>
          <w:color w:val="000000" w:themeColor="text1"/>
        </w:rPr>
        <w:t>52</w:t>
      </w:r>
      <w:r w:rsidRPr="00510FA8">
        <w:rPr>
          <w:color w:val="000000" w:themeColor="text1"/>
        </w:rPr>
        <w:tab/>
        <w:t>Hanumān on roof of blazing building</w:t>
      </w:r>
    </w:p>
    <w:p w14:paraId="2F74BB88" w14:textId="77777777" w:rsidR="00BE3143" w:rsidRPr="00510FA8" w:rsidRDefault="00BE3143" w:rsidP="004E616B">
      <w:pPr>
        <w:tabs>
          <w:tab w:val="left" w:pos="720"/>
          <w:tab w:val="left" w:pos="1440"/>
          <w:tab w:val="right" w:pos="9216"/>
        </w:tabs>
        <w:rPr>
          <w:color w:val="000000" w:themeColor="text1"/>
        </w:rPr>
      </w:pPr>
      <w:r w:rsidRPr="00510FA8">
        <w:rPr>
          <w:color w:val="000000" w:themeColor="text1"/>
        </w:rPr>
        <w:t>53</w:t>
      </w:r>
      <w:r w:rsidRPr="00510FA8">
        <w:rPr>
          <w:color w:val="000000" w:themeColor="text1"/>
        </w:rPr>
        <w:tab/>
        <w:t>Rāvaṇa and wives flee</w:t>
      </w:r>
    </w:p>
    <w:p w14:paraId="2C4B2A3F" w14:textId="77777777" w:rsidR="00BE3143" w:rsidRPr="00510FA8" w:rsidRDefault="00BE3143" w:rsidP="004E616B">
      <w:pPr>
        <w:tabs>
          <w:tab w:val="left" w:pos="720"/>
          <w:tab w:val="left" w:pos="1440"/>
          <w:tab w:val="right" w:pos="9216"/>
        </w:tabs>
        <w:rPr>
          <w:color w:val="000000" w:themeColor="text1"/>
        </w:rPr>
      </w:pPr>
      <w:r w:rsidRPr="00510FA8">
        <w:rPr>
          <w:color w:val="000000" w:themeColor="text1"/>
        </w:rPr>
        <w:t>54</w:t>
      </w:r>
      <w:r w:rsidRPr="00510FA8">
        <w:rPr>
          <w:color w:val="000000" w:themeColor="text1"/>
        </w:rPr>
        <w:tab/>
        <w:t>Hanumān flies through city</w:t>
      </w:r>
    </w:p>
    <w:p w14:paraId="5AA0848F" w14:textId="026E7F44" w:rsidR="00BE3143" w:rsidRPr="00510FA8" w:rsidRDefault="00BE3143" w:rsidP="004E616B">
      <w:pPr>
        <w:tabs>
          <w:tab w:val="left" w:pos="720"/>
          <w:tab w:val="left" w:pos="1440"/>
          <w:tab w:val="right" w:pos="9216"/>
        </w:tabs>
        <w:rPr>
          <w:color w:val="000000" w:themeColor="text1"/>
        </w:rPr>
      </w:pPr>
      <w:r w:rsidRPr="00510FA8">
        <w:rPr>
          <w:color w:val="000000" w:themeColor="text1"/>
        </w:rPr>
        <w:t>55</w:t>
      </w:r>
      <w:r w:rsidRPr="00510FA8">
        <w:rPr>
          <w:color w:val="000000" w:themeColor="text1"/>
        </w:rPr>
        <w:tab/>
        <w:t>Hanumān takes leave of Sītā and Trijaṭā</w:t>
      </w:r>
      <w:r w:rsidRPr="00510FA8">
        <w:rPr>
          <w:color w:val="000000" w:themeColor="text1"/>
        </w:rPr>
        <w:tab/>
        <w:t xml:space="preserve">Saran and Khanna 2004: </w:t>
      </w:r>
      <w:r w:rsidR="00675C3A" w:rsidRPr="00510FA8">
        <w:rPr>
          <w:color w:val="000000" w:themeColor="text1"/>
        </w:rPr>
        <w:t>fig.</w:t>
      </w:r>
      <w:r w:rsidR="00262542" w:rsidRPr="00510FA8">
        <w:rPr>
          <w:color w:val="000000" w:themeColor="text1"/>
        </w:rPr>
        <w:t xml:space="preserve"> </w:t>
      </w:r>
      <w:r w:rsidRPr="00510FA8">
        <w:rPr>
          <w:color w:val="000000" w:themeColor="text1"/>
        </w:rPr>
        <w:t>12</w:t>
      </w:r>
    </w:p>
    <w:p w14:paraId="5B0A3B56" w14:textId="77777777" w:rsidR="00BE3143" w:rsidRPr="00510FA8" w:rsidRDefault="00BE3143" w:rsidP="004E616B">
      <w:pPr>
        <w:tabs>
          <w:tab w:val="left" w:pos="720"/>
          <w:tab w:val="left" w:pos="1440"/>
          <w:tab w:val="right" w:pos="9216"/>
        </w:tabs>
        <w:rPr>
          <w:color w:val="000000" w:themeColor="text1"/>
        </w:rPr>
      </w:pPr>
      <w:r w:rsidRPr="00510FA8">
        <w:rPr>
          <w:color w:val="000000" w:themeColor="text1"/>
        </w:rPr>
        <w:t>56</w:t>
      </w:r>
      <w:r w:rsidRPr="00510FA8">
        <w:rPr>
          <w:color w:val="000000" w:themeColor="text1"/>
        </w:rPr>
        <w:tab/>
        <w:t>Hanumān jumping over sea</w:t>
      </w:r>
    </w:p>
    <w:p w14:paraId="329346D5" w14:textId="77777777" w:rsidR="00BE3143" w:rsidRPr="00510FA8" w:rsidRDefault="00BE3143" w:rsidP="004E616B">
      <w:pPr>
        <w:tabs>
          <w:tab w:val="left" w:pos="720"/>
          <w:tab w:val="left" w:pos="1440"/>
          <w:tab w:val="right" w:pos="9216"/>
        </w:tabs>
        <w:rPr>
          <w:color w:val="000000" w:themeColor="text1"/>
        </w:rPr>
      </w:pPr>
      <w:r w:rsidRPr="00510FA8">
        <w:rPr>
          <w:color w:val="000000" w:themeColor="text1"/>
        </w:rPr>
        <w:t>57</w:t>
      </w:r>
      <w:r w:rsidRPr="00510FA8">
        <w:rPr>
          <w:color w:val="000000" w:themeColor="text1"/>
        </w:rPr>
        <w:tab/>
        <w:t xml:space="preserve">Hanumān greeted by Jāmbavān and </w:t>
      </w:r>
      <w:r w:rsidRPr="00510FA8">
        <w:rPr>
          <w:i/>
          <w:color w:val="000000" w:themeColor="text1"/>
        </w:rPr>
        <w:t>vānaras</w:t>
      </w:r>
    </w:p>
    <w:p w14:paraId="57112521" w14:textId="77777777" w:rsidR="00BE3143" w:rsidRPr="00510FA8" w:rsidRDefault="00BE3143" w:rsidP="004E616B">
      <w:pPr>
        <w:tabs>
          <w:tab w:val="left" w:pos="720"/>
          <w:tab w:val="left" w:pos="1440"/>
          <w:tab w:val="right" w:pos="9216"/>
        </w:tabs>
        <w:rPr>
          <w:color w:val="000000" w:themeColor="text1"/>
        </w:rPr>
      </w:pPr>
      <w:r w:rsidRPr="00510FA8">
        <w:rPr>
          <w:color w:val="000000" w:themeColor="text1"/>
        </w:rPr>
        <w:t>58</w:t>
      </w:r>
      <w:r w:rsidRPr="00510FA8">
        <w:rPr>
          <w:color w:val="000000" w:themeColor="text1"/>
        </w:rPr>
        <w:tab/>
        <w:t>Hanumān reports to Rāma and Sugrīva</w:t>
      </w:r>
    </w:p>
    <w:p w14:paraId="47CA5554" w14:textId="77777777" w:rsidR="00BE3143" w:rsidRPr="00510FA8" w:rsidRDefault="00BE3143" w:rsidP="004E616B">
      <w:pPr>
        <w:tabs>
          <w:tab w:val="left" w:pos="720"/>
          <w:tab w:val="left" w:pos="1440"/>
          <w:tab w:val="right" w:pos="9216"/>
        </w:tabs>
        <w:rPr>
          <w:color w:val="000000" w:themeColor="text1"/>
        </w:rPr>
      </w:pPr>
      <w:r w:rsidRPr="00510FA8">
        <w:rPr>
          <w:color w:val="000000" w:themeColor="text1"/>
        </w:rPr>
        <w:t xml:space="preserve">59 </w:t>
      </w:r>
      <w:r w:rsidRPr="00510FA8">
        <w:rPr>
          <w:color w:val="000000" w:themeColor="text1"/>
        </w:rPr>
        <w:tab/>
        <w:t>Sugrīva and other monkey leaders</w:t>
      </w:r>
    </w:p>
    <w:p w14:paraId="38385866"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60–64</w:t>
      </w:r>
      <w:r w:rsidRPr="00510FA8">
        <w:rPr>
          <w:color w:val="000000" w:themeColor="text1"/>
        </w:rPr>
        <w:tab/>
        <w:t>march to Laṅkā:</w:t>
      </w:r>
    </w:p>
    <w:p w14:paraId="64A41592"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ab/>
        <w:t>60</w:t>
      </w:r>
      <w:r w:rsidRPr="00510FA8">
        <w:rPr>
          <w:color w:val="000000" w:themeColor="text1"/>
        </w:rPr>
        <w:tab/>
      </w:r>
      <w:r w:rsidRPr="00510FA8">
        <w:rPr>
          <w:i/>
          <w:color w:val="000000" w:themeColor="text1"/>
        </w:rPr>
        <w:t>vānaras</w:t>
      </w:r>
    </w:p>
    <w:p w14:paraId="05DC7E0D"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ab/>
        <w:t>61</w:t>
      </w:r>
      <w:r w:rsidRPr="00510FA8">
        <w:rPr>
          <w:color w:val="000000" w:themeColor="text1"/>
        </w:rPr>
        <w:tab/>
        <w:t>Aṅgada</w:t>
      </w:r>
    </w:p>
    <w:p w14:paraId="76DC5D6F"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ab/>
        <w:t>62</w:t>
      </w:r>
      <w:r w:rsidRPr="00510FA8">
        <w:rPr>
          <w:color w:val="000000" w:themeColor="text1"/>
        </w:rPr>
        <w:tab/>
        <w:t>Hanumān and Sugrīva</w:t>
      </w:r>
    </w:p>
    <w:p w14:paraId="7EF96BAC"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ab/>
        <w:t>63</w:t>
      </w:r>
      <w:r w:rsidRPr="00510FA8">
        <w:rPr>
          <w:color w:val="000000" w:themeColor="text1"/>
        </w:rPr>
        <w:tab/>
        <w:t>monkeys with provisions</w:t>
      </w:r>
    </w:p>
    <w:p w14:paraId="41A4AB88"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ab/>
        <w:t>64</w:t>
      </w:r>
      <w:r w:rsidRPr="00510FA8">
        <w:rPr>
          <w:color w:val="000000" w:themeColor="text1"/>
        </w:rPr>
        <w:tab/>
        <w:t>Lakṣmaṇa and Rāma</w:t>
      </w:r>
    </w:p>
    <w:p w14:paraId="65555898"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65</w:t>
      </w:r>
      <w:r w:rsidRPr="00510FA8">
        <w:rPr>
          <w:color w:val="000000" w:themeColor="text1"/>
        </w:rPr>
        <w:tab/>
      </w:r>
      <w:r w:rsidRPr="00510FA8">
        <w:rPr>
          <w:i/>
          <w:color w:val="000000" w:themeColor="text1"/>
        </w:rPr>
        <w:t>vānaras</w:t>
      </w:r>
      <w:r w:rsidRPr="00510FA8">
        <w:rPr>
          <w:color w:val="000000" w:themeColor="text1"/>
        </w:rPr>
        <w:t xml:space="preserve"> bring boulders to build causeway</w:t>
      </w:r>
    </w:p>
    <w:p w14:paraId="1634B768"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66</w:t>
      </w:r>
      <w:r w:rsidRPr="00510FA8">
        <w:rPr>
          <w:color w:val="000000" w:themeColor="text1"/>
        </w:rPr>
        <w:tab/>
        <w:t>Hanumān and Sugrīva throw boulders into sea</w:t>
      </w:r>
    </w:p>
    <w:p w14:paraId="7F6CD1BE"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67</w:t>
      </w:r>
      <w:r w:rsidRPr="00510FA8">
        <w:rPr>
          <w:color w:val="000000" w:themeColor="text1"/>
        </w:rPr>
        <w:tab/>
        <w:t xml:space="preserve">Aṅgada and other </w:t>
      </w:r>
      <w:r w:rsidRPr="00510FA8">
        <w:rPr>
          <w:i/>
          <w:color w:val="000000" w:themeColor="text1"/>
        </w:rPr>
        <w:t>vānara</w:t>
      </w:r>
      <w:r w:rsidRPr="00510FA8">
        <w:rPr>
          <w:color w:val="000000" w:themeColor="text1"/>
        </w:rPr>
        <w:t xml:space="preserve"> chiefs</w:t>
      </w:r>
    </w:p>
    <w:p w14:paraId="0CB75260"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68</w:t>
      </w:r>
      <w:r w:rsidRPr="00510FA8">
        <w:rPr>
          <w:color w:val="000000" w:themeColor="text1"/>
        </w:rPr>
        <w:tab/>
        <w:t>Hanumān and Sugrīva</w:t>
      </w:r>
    </w:p>
    <w:p w14:paraId="6FDFD329"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69</w:t>
      </w:r>
      <w:r w:rsidRPr="00510FA8">
        <w:rPr>
          <w:color w:val="000000" w:themeColor="text1"/>
        </w:rPr>
        <w:tab/>
        <w:t>Lakṣmaṇa and Rāma</w:t>
      </w:r>
    </w:p>
    <w:p w14:paraId="78B4C520"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70</w:t>
      </w:r>
      <w:r w:rsidRPr="00510FA8">
        <w:rPr>
          <w:color w:val="000000" w:themeColor="text1"/>
        </w:rPr>
        <w:tab/>
      </w:r>
      <w:r w:rsidRPr="00510FA8">
        <w:rPr>
          <w:i/>
          <w:color w:val="000000" w:themeColor="text1"/>
        </w:rPr>
        <w:t>vānara</w:t>
      </w:r>
      <w:r w:rsidRPr="00510FA8">
        <w:rPr>
          <w:color w:val="000000" w:themeColor="text1"/>
        </w:rPr>
        <w:t xml:space="preserve"> army with standards and war gong</w:t>
      </w:r>
    </w:p>
    <w:p w14:paraId="49FB58EE"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71</w:t>
      </w:r>
      <w:r w:rsidRPr="00510FA8">
        <w:rPr>
          <w:color w:val="000000" w:themeColor="text1"/>
        </w:rPr>
        <w:tab/>
      </w:r>
      <w:r w:rsidRPr="00510FA8">
        <w:rPr>
          <w:i/>
          <w:color w:val="000000" w:themeColor="text1"/>
        </w:rPr>
        <w:t>vānara</w:t>
      </w:r>
      <w:r w:rsidRPr="00510FA8">
        <w:rPr>
          <w:color w:val="000000" w:themeColor="text1"/>
        </w:rPr>
        <w:t xml:space="preserve"> army with banners</w:t>
      </w:r>
    </w:p>
    <w:p w14:paraId="4A8F897D"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72</w:t>
      </w:r>
      <w:r w:rsidRPr="00510FA8">
        <w:rPr>
          <w:color w:val="000000" w:themeColor="text1"/>
        </w:rPr>
        <w:tab/>
      </w:r>
      <w:r w:rsidRPr="00510FA8">
        <w:rPr>
          <w:i/>
          <w:color w:val="000000" w:themeColor="text1"/>
        </w:rPr>
        <w:t>vānara</w:t>
      </w:r>
      <w:r w:rsidRPr="00510FA8">
        <w:rPr>
          <w:color w:val="000000" w:themeColor="text1"/>
        </w:rPr>
        <w:t xml:space="preserve"> soldiers</w:t>
      </w:r>
    </w:p>
    <w:p w14:paraId="7F9A50E1"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lastRenderedPageBreak/>
        <w:t>73–75</w:t>
      </w:r>
      <w:r w:rsidRPr="00510FA8">
        <w:rPr>
          <w:color w:val="000000" w:themeColor="text1"/>
        </w:rPr>
        <w:tab/>
      </w:r>
      <w:r w:rsidRPr="00510FA8">
        <w:rPr>
          <w:i/>
          <w:color w:val="000000" w:themeColor="text1"/>
        </w:rPr>
        <w:t>vānara</w:t>
      </w:r>
      <w:r w:rsidRPr="00510FA8">
        <w:rPr>
          <w:color w:val="000000" w:themeColor="text1"/>
        </w:rPr>
        <w:t xml:space="preserve"> chiefs</w:t>
      </w:r>
    </w:p>
    <w:p w14:paraId="5E1DCB16"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76</w:t>
      </w:r>
      <w:r w:rsidRPr="00510FA8">
        <w:rPr>
          <w:color w:val="000000" w:themeColor="text1"/>
        </w:rPr>
        <w:tab/>
        <w:t xml:space="preserve">Rāma and Lakṣmaṇa with </w:t>
      </w:r>
      <w:r w:rsidRPr="00510FA8">
        <w:rPr>
          <w:i/>
          <w:color w:val="000000" w:themeColor="text1"/>
        </w:rPr>
        <w:t>vānaras</w:t>
      </w:r>
    </w:p>
    <w:p w14:paraId="3804F4DE"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77–78</w:t>
      </w:r>
      <w:r w:rsidRPr="00510FA8">
        <w:rPr>
          <w:color w:val="000000" w:themeColor="text1"/>
        </w:rPr>
        <w:tab/>
      </w:r>
      <w:r w:rsidRPr="00510FA8">
        <w:rPr>
          <w:i/>
          <w:color w:val="000000" w:themeColor="text1"/>
        </w:rPr>
        <w:t>vānara</w:t>
      </w:r>
      <w:r w:rsidRPr="00510FA8">
        <w:rPr>
          <w:color w:val="000000" w:themeColor="text1"/>
        </w:rPr>
        <w:t xml:space="preserve"> troops on march</w:t>
      </w:r>
    </w:p>
    <w:p w14:paraId="3132B560"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79</w:t>
      </w:r>
      <w:r w:rsidRPr="00510FA8">
        <w:rPr>
          <w:color w:val="000000" w:themeColor="text1"/>
        </w:rPr>
        <w:tab/>
        <w:t>Rāvaṇa’s court</w:t>
      </w:r>
    </w:p>
    <w:p w14:paraId="0164FDB8"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80–81</w:t>
      </w:r>
      <w:r w:rsidRPr="00510FA8">
        <w:rPr>
          <w:color w:val="000000" w:themeColor="text1"/>
        </w:rPr>
        <w:tab/>
        <w:t>Rāvaṇa orders generals to attack</w:t>
      </w:r>
    </w:p>
    <w:p w14:paraId="1A662728"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82–84</w:t>
      </w:r>
      <w:r w:rsidRPr="00510FA8">
        <w:rPr>
          <w:color w:val="000000" w:themeColor="text1"/>
        </w:rPr>
        <w:tab/>
        <w:t>Rāvaṇa’s troops on march</w:t>
      </w:r>
    </w:p>
    <w:p w14:paraId="5BF8DC8F"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85–90</w:t>
      </w:r>
      <w:r w:rsidRPr="00510FA8">
        <w:rPr>
          <w:color w:val="000000" w:themeColor="text1"/>
        </w:rPr>
        <w:tab/>
        <w:t>battles</w:t>
      </w:r>
    </w:p>
    <w:p w14:paraId="753233AC"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91</w:t>
      </w:r>
      <w:r w:rsidRPr="00510FA8">
        <w:rPr>
          <w:color w:val="000000" w:themeColor="text1"/>
        </w:rPr>
        <w:tab/>
        <w:t>Lakṣmaṇa and Hanumān</w:t>
      </w:r>
    </w:p>
    <w:p w14:paraId="21F54E37"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92</w:t>
      </w:r>
      <w:r w:rsidRPr="00510FA8">
        <w:rPr>
          <w:color w:val="000000" w:themeColor="text1"/>
        </w:rPr>
        <w:tab/>
        <w:t xml:space="preserve">Kumbhakarṇa defeating </w:t>
      </w:r>
      <w:r w:rsidRPr="00510FA8">
        <w:rPr>
          <w:i/>
          <w:color w:val="000000" w:themeColor="text1"/>
        </w:rPr>
        <w:t>vānaras</w:t>
      </w:r>
    </w:p>
    <w:p w14:paraId="5AC649DA"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93</w:t>
      </w:r>
      <w:r w:rsidRPr="00510FA8">
        <w:rPr>
          <w:color w:val="000000" w:themeColor="text1"/>
        </w:rPr>
        <w:tab/>
        <w:t>Aṅgada prepares to attack</w:t>
      </w:r>
    </w:p>
    <w:p w14:paraId="040C210B" w14:textId="77777777" w:rsidR="00BE3143" w:rsidRPr="00510FA8" w:rsidRDefault="00BE3143" w:rsidP="00BE3143">
      <w:pPr>
        <w:tabs>
          <w:tab w:val="left" w:pos="720"/>
          <w:tab w:val="left" w:pos="1440"/>
          <w:tab w:val="right" w:pos="9216"/>
        </w:tabs>
        <w:rPr>
          <w:color w:val="000000" w:themeColor="text1"/>
        </w:rPr>
      </w:pPr>
      <w:r w:rsidRPr="00510FA8">
        <w:rPr>
          <w:color w:val="000000" w:themeColor="text1"/>
        </w:rPr>
        <w:tab/>
        <w:t>[Stutterheim 1928: 210: Aṅgada striking Kumbhakarṇa (</w:t>
      </w:r>
      <w:r w:rsidRPr="00510FA8">
        <w:rPr>
          <w:i/>
          <w:color w:val="000000" w:themeColor="text1"/>
        </w:rPr>
        <w:t>from above / behind</w:t>
      </w:r>
      <w:r w:rsidRPr="00510FA8">
        <w:rPr>
          <w:color w:val="000000" w:themeColor="text1"/>
        </w:rPr>
        <w:t>)]</w:t>
      </w:r>
    </w:p>
    <w:p w14:paraId="605C453D" w14:textId="77777777" w:rsidR="00BE3143" w:rsidRPr="00510FA8" w:rsidRDefault="00BE3143" w:rsidP="00542BF4">
      <w:pPr>
        <w:tabs>
          <w:tab w:val="left" w:pos="720"/>
          <w:tab w:val="left" w:pos="1440"/>
        </w:tabs>
        <w:spacing w:before="80"/>
        <w:rPr>
          <w:color w:val="000000" w:themeColor="text1"/>
        </w:rPr>
      </w:pPr>
      <w:r w:rsidRPr="00510FA8">
        <w:rPr>
          <w:color w:val="000000" w:themeColor="text1"/>
        </w:rPr>
        <w:t>(Panataran cont.)</w:t>
      </w:r>
    </w:p>
    <w:p w14:paraId="4ED90F60" w14:textId="77777777" w:rsidR="00BE3143" w:rsidRPr="00510FA8" w:rsidRDefault="00BE3143" w:rsidP="00BE3143">
      <w:pPr>
        <w:tabs>
          <w:tab w:val="left" w:pos="720"/>
          <w:tab w:val="left" w:pos="1440"/>
        </w:tabs>
        <w:rPr>
          <w:color w:val="000000" w:themeColor="text1"/>
        </w:rPr>
      </w:pPr>
      <w:r w:rsidRPr="00510FA8">
        <w:rPr>
          <w:color w:val="000000" w:themeColor="text1"/>
        </w:rPr>
        <w:t xml:space="preserve">Saran and Khanna 2004: 125-29 </w:t>
      </w:r>
      <w:r w:rsidRPr="00510FA8">
        <w:rPr>
          <w:i/>
          <w:color w:val="000000" w:themeColor="text1"/>
        </w:rPr>
        <w:t>captions, with Kats’ alternative numbering [as site].</w:t>
      </w:r>
    </w:p>
    <w:p w14:paraId="782FA406" w14:textId="77777777" w:rsidR="00BE3143" w:rsidRPr="00510FA8" w:rsidRDefault="00BE3143" w:rsidP="00BE3143">
      <w:pPr>
        <w:tabs>
          <w:tab w:val="left" w:pos="720"/>
          <w:tab w:val="left" w:pos="1440"/>
        </w:tabs>
        <w:rPr>
          <w:color w:val="000000" w:themeColor="text1"/>
          <w:sz w:val="12"/>
          <w:szCs w:val="12"/>
        </w:rPr>
      </w:pPr>
    </w:p>
    <w:p w14:paraId="56B46553" w14:textId="77777777" w:rsidR="00BE3143" w:rsidRPr="00510FA8" w:rsidRDefault="00BE3143" w:rsidP="0096242C">
      <w:pPr>
        <w:tabs>
          <w:tab w:val="left" w:pos="720"/>
          <w:tab w:val="left" w:pos="1440"/>
        </w:tabs>
        <w:rPr>
          <w:color w:val="000000" w:themeColor="text1"/>
        </w:rPr>
      </w:pPr>
      <w:r w:rsidRPr="00510FA8">
        <w:rPr>
          <w:color w:val="000000" w:themeColor="text1"/>
        </w:rPr>
        <w:t>3</w:t>
      </w:r>
      <w:r w:rsidRPr="00510FA8">
        <w:rPr>
          <w:color w:val="000000" w:themeColor="text1"/>
        </w:rPr>
        <w:tab/>
        <w:t>Ravana threatening Sita.</w:t>
      </w:r>
      <w:r w:rsidRPr="00510FA8">
        <w:rPr>
          <w:color w:val="000000" w:themeColor="text1"/>
        </w:rPr>
        <w:tab/>
        <w:t>Kats 1925: 98</w:t>
      </w:r>
    </w:p>
    <w:p w14:paraId="61A017C3" w14:textId="77777777" w:rsidR="00BE3143" w:rsidRPr="00510FA8" w:rsidRDefault="00BE3143" w:rsidP="0096242C">
      <w:pPr>
        <w:tabs>
          <w:tab w:val="left" w:pos="720"/>
          <w:tab w:val="left" w:pos="1440"/>
        </w:tabs>
        <w:rPr>
          <w:color w:val="000000" w:themeColor="text1"/>
        </w:rPr>
      </w:pPr>
      <w:r w:rsidRPr="00510FA8">
        <w:rPr>
          <w:color w:val="000000" w:themeColor="text1"/>
        </w:rPr>
        <w:t>4</w:t>
      </w:r>
      <w:r w:rsidRPr="00510FA8">
        <w:rPr>
          <w:color w:val="000000" w:themeColor="text1"/>
        </w:rPr>
        <w:tab/>
        <w:t>Sita weeping in agony.</w:t>
      </w:r>
      <w:r w:rsidRPr="00510FA8">
        <w:rPr>
          <w:color w:val="000000" w:themeColor="text1"/>
        </w:rPr>
        <w:tab/>
        <w:t>Kats 1925: 99</w:t>
      </w:r>
    </w:p>
    <w:p w14:paraId="55BC8248" w14:textId="77777777" w:rsidR="00BE3143" w:rsidRPr="00510FA8" w:rsidRDefault="00BE3143" w:rsidP="0096242C">
      <w:pPr>
        <w:tabs>
          <w:tab w:val="left" w:pos="720"/>
          <w:tab w:val="left" w:pos="1440"/>
        </w:tabs>
        <w:rPr>
          <w:color w:val="000000" w:themeColor="text1"/>
        </w:rPr>
      </w:pPr>
      <w:r w:rsidRPr="00510FA8">
        <w:rPr>
          <w:color w:val="000000" w:themeColor="text1"/>
        </w:rPr>
        <w:t>5</w:t>
      </w:r>
      <w:r w:rsidRPr="00510FA8">
        <w:rPr>
          <w:color w:val="000000" w:themeColor="text1"/>
        </w:rPr>
        <w:tab/>
        <w:t xml:space="preserve">Hanuman seated before Sita; Trijata in attendance. </w:t>
      </w:r>
      <w:r w:rsidRPr="00510FA8">
        <w:rPr>
          <w:color w:val="000000" w:themeColor="text1"/>
        </w:rPr>
        <w:tab/>
        <w:t>Kats 1925: 100</w:t>
      </w:r>
    </w:p>
    <w:p w14:paraId="3BDEFA52" w14:textId="77777777" w:rsidR="00BE3143" w:rsidRPr="00510FA8" w:rsidRDefault="00BE3143" w:rsidP="0096242C">
      <w:pPr>
        <w:tabs>
          <w:tab w:val="left" w:pos="720"/>
          <w:tab w:val="left" w:pos="1440"/>
        </w:tabs>
        <w:rPr>
          <w:color w:val="000000" w:themeColor="text1"/>
        </w:rPr>
      </w:pPr>
      <w:r w:rsidRPr="00510FA8">
        <w:rPr>
          <w:color w:val="000000" w:themeColor="text1"/>
        </w:rPr>
        <w:t>6</w:t>
      </w:r>
      <w:r w:rsidRPr="00510FA8">
        <w:rPr>
          <w:color w:val="000000" w:themeColor="text1"/>
        </w:rPr>
        <w:tab/>
        <w:t xml:space="preserve">Hanuman annihilates his adversaries.                        </w:t>
      </w:r>
      <w:r w:rsidRPr="00510FA8">
        <w:rPr>
          <w:b/>
          <w:color w:val="000000" w:themeColor="text1"/>
        </w:rPr>
        <w:t>IDENTIFY</w:t>
      </w:r>
      <w:r w:rsidRPr="00510FA8">
        <w:rPr>
          <w:color w:val="000000" w:themeColor="text1"/>
        </w:rPr>
        <w:tab/>
        <w:t xml:space="preserve">Kats 1925: </w:t>
      </w:r>
    </w:p>
    <w:p w14:paraId="7435E06C" w14:textId="77777777" w:rsidR="00BE3143" w:rsidRPr="00510FA8" w:rsidRDefault="00BE3143" w:rsidP="0096242C">
      <w:pPr>
        <w:tabs>
          <w:tab w:val="left" w:pos="720"/>
          <w:tab w:val="left" w:pos="1440"/>
        </w:tabs>
        <w:rPr>
          <w:color w:val="000000" w:themeColor="text1"/>
        </w:rPr>
      </w:pPr>
      <w:r w:rsidRPr="00510FA8">
        <w:rPr>
          <w:color w:val="000000" w:themeColor="text1"/>
        </w:rPr>
        <w:t>7</w:t>
      </w:r>
      <w:r w:rsidRPr="00510FA8">
        <w:rPr>
          <w:color w:val="000000" w:themeColor="text1"/>
        </w:rPr>
        <w:tab/>
        <w:t xml:space="preserve">Hanuman defending himself through magical powers. </w:t>
      </w:r>
      <w:r w:rsidRPr="00510FA8">
        <w:rPr>
          <w:color w:val="000000" w:themeColor="text1"/>
        </w:rPr>
        <w:tab/>
        <w:t>Kats 1925: 13</w:t>
      </w:r>
    </w:p>
    <w:p w14:paraId="51EF77C2" w14:textId="77777777" w:rsidR="00BE3143" w:rsidRPr="00510FA8" w:rsidRDefault="00BE3143" w:rsidP="0096242C">
      <w:pPr>
        <w:tabs>
          <w:tab w:val="left" w:pos="720"/>
          <w:tab w:val="left" w:pos="1440"/>
        </w:tabs>
        <w:rPr>
          <w:color w:val="000000" w:themeColor="text1"/>
        </w:rPr>
      </w:pPr>
      <w:r w:rsidRPr="00510FA8">
        <w:rPr>
          <w:color w:val="000000" w:themeColor="text1"/>
        </w:rPr>
        <w:t>8</w:t>
      </w:r>
      <w:r w:rsidRPr="00510FA8">
        <w:rPr>
          <w:color w:val="000000" w:themeColor="text1"/>
        </w:rPr>
        <w:tab/>
        <w:t xml:space="preserve">Hanuman bathes in the sea. </w:t>
      </w:r>
      <w:r w:rsidRPr="00510FA8">
        <w:rPr>
          <w:color w:val="000000" w:themeColor="text1"/>
        </w:rPr>
        <w:tab/>
        <w:t>Kats 1925: 36</w:t>
      </w:r>
    </w:p>
    <w:p w14:paraId="6AD2364D" w14:textId="77777777" w:rsidR="00BE3143" w:rsidRPr="00510FA8" w:rsidRDefault="00BE3143" w:rsidP="0096242C">
      <w:pPr>
        <w:tabs>
          <w:tab w:val="left" w:pos="720"/>
          <w:tab w:val="left" w:pos="1440"/>
        </w:tabs>
        <w:rPr>
          <w:color w:val="000000" w:themeColor="text1"/>
        </w:rPr>
      </w:pPr>
      <w:r w:rsidRPr="00510FA8">
        <w:rPr>
          <w:color w:val="000000" w:themeColor="text1"/>
        </w:rPr>
        <w:t>9</w:t>
      </w:r>
      <w:r w:rsidRPr="00510FA8">
        <w:rPr>
          <w:color w:val="000000" w:themeColor="text1"/>
        </w:rPr>
        <w:tab/>
        <w:t xml:space="preserve">Hanuman, his thigh pierced by an arrow. </w:t>
      </w:r>
      <w:r w:rsidRPr="00510FA8">
        <w:rPr>
          <w:color w:val="000000" w:themeColor="text1"/>
        </w:rPr>
        <w:tab/>
        <w:t xml:space="preserve">Kats 1925: 43 </w:t>
      </w:r>
    </w:p>
    <w:p w14:paraId="1D7A063C" w14:textId="77777777" w:rsidR="00BE3143" w:rsidRPr="00510FA8" w:rsidRDefault="00BE3143" w:rsidP="0096242C">
      <w:pPr>
        <w:tabs>
          <w:tab w:val="left" w:pos="720"/>
          <w:tab w:val="left" w:pos="1440"/>
        </w:tabs>
        <w:rPr>
          <w:i/>
          <w:color w:val="000000" w:themeColor="text1"/>
        </w:rPr>
      </w:pPr>
      <w:r w:rsidRPr="00510FA8">
        <w:rPr>
          <w:color w:val="000000" w:themeColor="text1"/>
        </w:rPr>
        <w:t>10</w:t>
      </w:r>
      <w:r w:rsidRPr="00510FA8">
        <w:rPr>
          <w:color w:val="000000" w:themeColor="text1"/>
        </w:rPr>
        <w:tab/>
        <w:t xml:space="preserve">Hanuman encoiled in </w:t>
      </w:r>
      <w:r w:rsidRPr="00510FA8">
        <w:rPr>
          <w:i/>
          <w:color w:val="000000" w:themeColor="text1"/>
        </w:rPr>
        <w:t>nagapasha.</w:t>
      </w:r>
      <w:r w:rsidRPr="00510FA8">
        <w:rPr>
          <w:color w:val="000000" w:themeColor="text1"/>
        </w:rPr>
        <w:t xml:space="preserve"> </w:t>
      </w:r>
      <w:r w:rsidRPr="00510FA8">
        <w:rPr>
          <w:color w:val="000000" w:themeColor="text1"/>
        </w:rPr>
        <w:tab/>
        <w:t xml:space="preserve">Kats 1925: 44 </w:t>
      </w:r>
      <w:r w:rsidRPr="00510FA8">
        <w:rPr>
          <w:i/>
          <w:color w:val="000000" w:themeColor="text1"/>
        </w:rPr>
        <w:t>or ?45</w:t>
      </w:r>
    </w:p>
    <w:p w14:paraId="6D4DF2C0" w14:textId="77777777" w:rsidR="00BE3143" w:rsidRPr="00510FA8" w:rsidRDefault="00BE3143" w:rsidP="0096242C">
      <w:pPr>
        <w:tabs>
          <w:tab w:val="left" w:pos="720"/>
          <w:tab w:val="left" w:pos="1440"/>
        </w:tabs>
        <w:rPr>
          <w:i/>
          <w:color w:val="000000" w:themeColor="text1"/>
        </w:rPr>
      </w:pPr>
      <w:r w:rsidRPr="00510FA8">
        <w:rPr>
          <w:color w:val="000000" w:themeColor="text1"/>
        </w:rPr>
        <w:t>11</w:t>
      </w:r>
      <w:r w:rsidRPr="00510FA8">
        <w:rPr>
          <w:color w:val="000000" w:themeColor="text1"/>
        </w:rPr>
        <w:tab/>
        <w:t xml:space="preserve">Ravana and his wives fleeing. </w:t>
      </w:r>
      <w:r w:rsidRPr="00510FA8">
        <w:rPr>
          <w:color w:val="000000" w:themeColor="text1"/>
        </w:rPr>
        <w:tab/>
        <w:t xml:space="preserve">Kats 1925: 50 </w:t>
      </w:r>
      <w:r w:rsidRPr="00510FA8">
        <w:rPr>
          <w:i/>
          <w:color w:val="000000" w:themeColor="text1"/>
        </w:rPr>
        <w:t>or ?53</w:t>
      </w:r>
    </w:p>
    <w:p w14:paraId="6266B07A" w14:textId="77777777" w:rsidR="00BE3143" w:rsidRPr="00510FA8" w:rsidRDefault="00BE3143" w:rsidP="0096242C">
      <w:pPr>
        <w:tabs>
          <w:tab w:val="left" w:pos="720"/>
          <w:tab w:val="left" w:pos="1440"/>
        </w:tabs>
        <w:rPr>
          <w:color w:val="000000" w:themeColor="text1"/>
        </w:rPr>
      </w:pPr>
      <w:r w:rsidRPr="00510FA8">
        <w:rPr>
          <w:color w:val="000000" w:themeColor="text1"/>
        </w:rPr>
        <w:t>12</w:t>
      </w:r>
      <w:r w:rsidRPr="00510FA8">
        <w:rPr>
          <w:color w:val="000000" w:themeColor="text1"/>
        </w:rPr>
        <w:tab/>
        <w:t xml:space="preserve">Hanuman bids Sita farewell. </w:t>
      </w:r>
      <w:r w:rsidRPr="00510FA8">
        <w:rPr>
          <w:color w:val="000000" w:themeColor="text1"/>
        </w:rPr>
        <w:tab/>
        <w:t>Kats 1925: 55</w:t>
      </w:r>
    </w:p>
    <w:p w14:paraId="188D148F" w14:textId="77777777" w:rsidR="00BE3143" w:rsidRPr="00510FA8" w:rsidRDefault="00BE3143" w:rsidP="00BE3143">
      <w:pPr>
        <w:pStyle w:val="HangingIndent0"/>
        <w:ind w:hanging="360"/>
        <w:rPr>
          <w:color w:val="000000" w:themeColor="text1"/>
          <w:sz w:val="10"/>
          <w:szCs w:val="10"/>
        </w:rPr>
      </w:pPr>
    </w:p>
    <w:p w14:paraId="775A7C6D" w14:textId="60012197" w:rsidR="00BE3143" w:rsidRPr="00510FA8" w:rsidRDefault="00BE3143" w:rsidP="00BE3143">
      <w:pPr>
        <w:pStyle w:val="HangingIndent0"/>
        <w:ind w:hanging="360"/>
        <w:rPr>
          <w:rFonts w:cs="Gentium"/>
          <w:color w:val="000000" w:themeColor="text1"/>
          <w:szCs w:val="24"/>
          <w:lang w:bidi="x-none"/>
        </w:rPr>
      </w:pPr>
      <w:r w:rsidRPr="00510FA8">
        <w:rPr>
          <w:color w:val="000000" w:themeColor="text1"/>
          <w:szCs w:val="24"/>
        </w:rPr>
        <w:t>illustrations of Rāmāyaṇa reliefs at Panataran in Hall 1996 [</w:t>
      </w:r>
      <w:r w:rsidR="00146F05" w:rsidRPr="00510FA8">
        <w:rPr>
          <w:color w:val="000000" w:themeColor="text1"/>
          <w:szCs w:val="24"/>
        </w:rPr>
        <w:t xml:space="preserve">two; </w:t>
      </w:r>
      <w:r w:rsidRPr="00510FA8">
        <w:rPr>
          <w:b/>
          <w:color w:val="000000" w:themeColor="text1"/>
          <w:szCs w:val="24"/>
        </w:rPr>
        <w:t>download</w:t>
      </w:r>
      <w:r w:rsidRPr="00510FA8">
        <w:rPr>
          <w:color w:val="000000" w:themeColor="text1"/>
          <w:szCs w:val="24"/>
        </w:rPr>
        <w:t>]</w:t>
      </w:r>
      <w:r w:rsidR="00146F05" w:rsidRPr="00510FA8">
        <w:rPr>
          <w:rFonts w:cs="Gentium"/>
          <w:color w:val="000000" w:themeColor="text1"/>
          <w:szCs w:val="24"/>
        </w:rPr>
        <w:t>, Krishnan 2021: 128, fig. 6.4</w:t>
      </w:r>
    </w:p>
    <w:p w14:paraId="65645091" w14:textId="77777777" w:rsidR="00BE3143" w:rsidRPr="00510FA8" w:rsidRDefault="00BE3143" w:rsidP="00BE3143">
      <w:pPr>
        <w:pStyle w:val="HangingIndent0"/>
        <w:ind w:hanging="360"/>
        <w:rPr>
          <w:rFonts w:cs="Gentium"/>
          <w:color w:val="000000" w:themeColor="text1"/>
          <w:szCs w:val="24"/>
          <w:lang w:bidi="x-none"/>
        </w:rPr>
      </w:pPr>
    </w:p>
    <w:p w14:paraId="03D5CA16" w14:textId="77777777" w:rsidR="00EB2823" w:rsidRDefault="00EB2823">
      <w:pPr>
        <w:tabs>
          <w:tab w:val="clear" w:pos="9000"/>
        </w:tabs>
        <w:spacing w:after="0"/>
        <w:ind w:left="0" w:firstLine="0"/>
        <w:rPr>
          <w:b/>
          <w:color w:val="000000" w:themeColor="text1"/>
          <w:lang w:val="en-GB"/>
        </w:rPr>
      </w:pPr>
      <w:r>
        <w:rPr>
          <w:b/>
          <w:color w:val="000000" w:themeColor="text1"/>
        </w:rPr>
        <w:br w:type="page"/>
      </w:r>
    </w:p>
    <w:p w14:paraId="5473A4F7" w14:textId="3DEFC8ED" w:rsidR="00BE3143" w:rsidRPr="00510FA8" w:rsidRDefault="00C93537" w:rsidP="00BE3143">
      <w:pPr>
        <w:pStyle w:val="HangingIndent0"/>
        <w:ind w:hanging="360"/>
        <w:rPr>
          <w:color w:val="000000" w:themeColor="text1"/>
          <w:szCs w:val="24"/>
        </w:rPr>
      </w:pPr>
      <w:r w:rsidRPr="00510FA8">
        <w:rPr>
          <w:b/>
          <w:color w:val="000000" w:themeColor="text1"/>
          <w:szCs w:val="24"/>
        </w:rPr>
        <w:lastRenderedPageBreak/>
        <w:t>Borob</w:t>
      </w:r>
      <w:r w:rsidR="005D2793">
        <w:rPr>
          <w:b/>
          <w:color w:val="000000" w:themeColor="text1"/>
          <w:szCs w:val="24"/>
        </w:rPr>
        <w:t>u</w:t>
      </w:r>
      <w:r w:rsidRPr="00510FA8">
        <w:rPr>
          <w:b/>
          <w:color w:val="000000" w:themeColor="text1"/>
          <w:szCs w:val="24"/>
        </w:rPr>
        <w:t>dur</w:t>
      </w:r>
      <w:r w:rsidRPr="00510FA8">
        <w:rPr>
          <w:color w:val="000000" w:themeColor="text1"/>
          <w:szCs w:val="24"/>
        </w:rPr>
        <w:t xml:space="preserve"> (8th-9th cent.) </w:t>
      </w:r>
      <w:r w:rsidR="00BE3143" w:rsidRPr="00510FA8">
        <w:rPr>
          <w:color w:val="000000" w:themeColor="text1"/>
          <w:szCs w:val="24"/>
        </w:rPr>
        <w:t>relief of Siddhārtha winning his bride (</w:t>
      </w:r>
      <w:r w:rsidR="00BE3143" w:rsidRPr="00510FA8">
        <w:rPr>
          <w:rFonts w:ascii="Calibri" w:eastAsia="Calibri" w:hAnsi="Calibri" w:cs="Calibri"/>
          <w:color w:val="000000" w:themeColor="text1"/>
          <w:szCs w:val="24"/>
        </w:rPr>
        <w:t>≈</w:t>
      </w:r>
      <w:r w:rsidR="00BE3143" w:rsidRPr="00510FA8">
        <w:rPr>
          <w:color w:val="000000" w:themeColor="text1"/>
          <w:szCs w:val="24"/>
        </w:rPr>
        <w:t xml:space="preserve"> shooting 7 sāls) at Krishnan 2010: 57</w:t>
      </w:r>
    </w:p>
    <w:p w14:paraId="7DC827EA" w14:textId="77777777" w:rsidR="0069135D" w:rsidRPr="00510FA8" w:rsidRDefault="0069135D" w:rsidP="00473C1E">
      <w:pPr>
        <w:spacing w:before="120"/>
        <w:ind w:left="720" w:hanging="720"/>
        <w:jc w:val="both"/>
        <w:outlineLvl w:val="0"/>
        <w:rPr>
          <w:i/>
          <w:color w:val="000000" w:themeColor="text1"/>
        </w:rPr>
      </w:pPr>
      <w:r w:rsidRPr="00510FA8">
        <w:rPr>
          <w:i/>
          <w:color w:val="000000" w:themeColor="text1"/>
        </w:rPr>
        <w:t>Caption of  Borobudur relief  V&amp;A  IM.172-1926, room 18</w:t>
      </w:r>
    </w:p>
    <w:p w14:paraId="02B024C3" w14:textId="77777777" w:rsidR="0069135D" w:rsidRPr="00510FA8" w:rsidRDefault="0069135D" w:rsidP="0069135D">
      <w:pPr>
        <w:ind w:left="720" w:hanging="720"/>
        <w:jc w:val="center"/>
        <w:rPr>
          <w:color w:val="000000" w:themeColor="text1"/>
        </w:rPr>
      </w:pPr>
      <w:r w:rsidRPr="00510FA8">
        <w:rPr>
          <w:color w:val="000000" w:themeColor="text1"/>
        </w:rPr>
        <w:t>The Buddha competes in an archery contest</w:t>
      </w:r>
    </w:p>
    <w:p w14:paraId="3A7EFDEB" w14:textId="77777777" w:rsidR="0069135D" w:rsidRPr="00510FA8" w:rsidRDefault="0069135D" w:rsidP="0069135D">
      <w:pPr>
        <w:ind w:left="720" w:hanging="720"/>
        <w:jc w:val="center"/>
        <w:rPr>
          <w:color w:val="000000" w:themeColor="text1"/>
        </w:rPr>
      </w:pPr>
      <w:r w:rsidRPr="00510FA8">
        <w:rPr>
          <w:color w:val="000000" w:themeColor="text1"/>
        </w:rPr>
        <w:t>plaster cast of original relief of 700-800</w:t>
      </w:r>
    </w:p>
    <w:p w14:paraId="34DFF93D" w14:textId="77777777" w:rsidR="0069135D" w:rsidRPr="00510FA8" w:rsidRDefault="0069135D" w:rsidP="0069135D">
      <w:pPr>
        <w:ind w:left="720" w:hanging="720"/>
        <w:jc w:val="center"/>
        <w:rPr>
          <w:color w:val="000000" w:themeColor="text1"/>
        </w:rPr>
      </w:pPr>
      <w:r w:rsidRPr="00510FA8">
        <w:rPr>
          <w:color w:val="000000" w:themeColor="text1"/>
        </w:rPr>
        <w:t>Borobudur, Java</w:t>
      </w:r>
    </w:p>
    <w:p w14:paraId="0F6973FA" w14:textId="77777777" w:rsidR="0069135D" w:rsidRPr="00510FA8" w:rsidRDefault="0069135D" w:rsidP="0069135D">
      <w:pPr>
        <w:jc w:val="both"/>
        <w:rPr>
          <w:color w:val="000000" w:themeColor="text1"/>
        </w:rPr>
      </w:pPr>
      <w:r w:rsidRPr="00510FA8">
        <w:rPr>
          <w:color w:val="000000" w:themeColor="text1"/>
        </w:rPr>
        <w:t>This relief depicts a scene from the life of the Buddha.  It shows Prince Siddhartha competing with other young men for the hand of the Princess Yashodhara.  He stands in the centre of the group, balancing an arrow and shaded by an umbrella of royalty.  On the extreme right sits his father, King Shuddhodhana.</w:t>
      </w:r>
    </w:p>
    <w:p w14:paraId="36368DD0" w14:textId="1023CA3E" w:rsidR="0069135D" w:rsidRPr="00510FA8" w:rsidRDefault="0069135D" w:rsidP="0069135D">
      <w:pPr>
        <w:pStyle w:val="HangingIndent0"/>
        <w:tabs>
          <w:tab w:val="clear" w:pos="2880"/>
        </w:tabs>
        <w:spacing w:after="120"/>
        <w:ind w:hanging="360"/>
        <w:rPr>
          <w:color w:val="000000" w:themeColor="text1"/>
        </w:rPr>
      </w:pPr>
      <w:r w:rsidRPr="00510FA8">
        <w:rPr>
          <w:color w:val="000000" w:themeColor="text1"/>
        </w:rPr>
        <w:tab/>
        <w:t>[</w:t>
      </w:r>
      <w:r w:rsidRPr="00510FA8">
        <w:rPr>
          <w:i/>
          <w:color w:val="000000" w:themeColor="text1"/>
        </w:rPr>
        <w:t>Composite, showing a figure strenuously ?? succeeding / failing to string bow; archer shooting through 7 stout trees; several male figures with / without arrows; kneeling diminutive female figure holding child on lap</w:t>
      </w:r>
      <w:r w:rsidRPr="00510FA8">
        <w:rPr>
          <w:color w:val="000000" w:themeColor="text1"/>
        </w:rPr>
        <w:t>]</w:t>
      </w:r>
      <w:r w:rsidRPr="00510FA8">
        <w:rPr>
          <w:color w:val="000000" w:themeColor="text1"/>
        </w:rPr>
        <w:tab/>
        <w:t>Borobudur relief  V&amp;A  IM.172-1926</w:t>
      </w:r>
    </w:p>
    <w:p w14:paraId="4812774D" w14:textId="3987E250" w:rsidR="002B3823" w:rsidRPr="00510FA8" w:rsidRDefault="002B3823" w:rsidP="0069135D">
      <w:pPr>
        <w:pStyle w:val="HangingIndent0"/>
        <w:tabs>
          <w:tab w:val="clear" w:pos="2880"/>
        </w:tabs>
        <w:spacing w:after="120"/>
        <w:ind w:hanging="360"/>
        <w:rPr>
          <w:color w:val="000000" w:themeColor="text1"/>
          <w:szCs w:val="24"/>
        </w:rPr>
      </w:pPr>
      <w:r w:rsidRPr="00510FA8">
        <w:rPr>
          <w:color w:val="000000" w:themeColor="text1"/>
        </w:rPr>
        <w:tab/>
        <w:t xml:space="preserve">The caption’s identification of the king as Shuddhodhana is puzzling: it seems more natural at a </w:t>
      </w:r>
      <w:r w:rsidRPr="00510FA8">
        <w:rPr>
          <w:i/>
          <w:color w:val="000000" w:themeColor="text1"/>
        </w:rPr>
        <w:t>svayaṃvara</w:t>
      </w:r>
      <w:r w:rsidRPr="00510FA8">
        <w:rPr>
          <w:color w:val="000000" w:themeColor="text1"/>
        </w:rPr>
        <w:t xml:space="preserve"> for the figure to represent the potential bride’s father rather than the suitor’s father.  The panel is clearly a composite, so how many of the figures represent Siddhartha, and how many are the unsuccessful suitors?  The parasol marks out the central figure as Siddhartha, and the one shooting the arrow through the trees is also obviously him, but is the one on the left trying to string the bow also him, or an unsuccessful suitor?  Is the kneeling female figure with the child on the left of the group intended as a [future!] view of Yaśodharā and Rahula?</w:t>
      </w:r>
    </w:p>
    <w:p w14:paraId="738C6CD9" w14:textId="2B311D7A" w:rsidR="00BE3143" w:rsidRPr="00510FA8" w:rsidRDefault="00BE3143" w:rsidP="0069135D">
      <w:pPr>
        <w:pStyle w:val="HangingIndent0"/>
        <w:tabs>
          <w:tab w:val="clear" w:pos="2880"/>
        </w:tabs>
        <w:ind w:hanging="360"/>
        <w:rPr>
          <w:b/>
          <w:color w:val="000000" w:themeColor="text1"/>
          <w:szCs w:val="24"/>
        </w:rPr>
      </w:pPr>
      <w:r w:rsidRPr="00510FA8">
        <w:rPr>
          <w:b/>
          <w:color w:val="000000" w:themeColor="text1"/>
          <w:szCs w:val="26"/>
        </w:rPr>
        <w:t>See</w:t>
      </w:r>
      <w:r w:rsidRPr="00510FA8">
        <w:rPr>
          <w:color w:val="000000" w:themeColor="text1"/>
          <w:szCs w:val="26"/>
        </w:rPr>
        <w:t xml:space="preserve"> also for Borobudur: </w:t>
      </w:r>
      <w:r w:rsidRPr="00510FA8">
        <w:rPr>
          <w:color w:val="000000" w:themeColor="text1"/>
        </w:rPr>
        <w:t>Foucaux, Ph. Ed. (trans.) 1884-92:  Le Lalita Vistara: développement des jeux, contenant l’histoire du Bouddha Çakya-mouni depuis sa naissance jusqu’à sa prédication, 2 vols, Annales du Musée Guimet 6 (1884) and 19 (1892).</w:t>
      </w:r>
      <w:r w:rsidRPr="00510FA8">
        <w:rPr>
          <w:b/>
          <w:color w:val="000000" w:themeColor="text1"/>
        </w:rPr>
        <w:tab/>
      </w:r>
      <w:r w:rsidRPr="00510FA8">
        <w:rPr>
          <w:b/>
          <w:color w:val="000000" w:themeColor="text1"/>
        </w:rPr>
        <w:br/>
      </w:r>
      <w:r w:rsidRPr="00510FA8">
        <w:rPr>
          <w:b/>
          <w:color w:val="000000" w:themeColor="text1"/>
        </w:rPr>
        <w:tab/>
        <w:t xml:space="preserve">(Ind) per. gen. d. 94; </w:t>
      </w:r>
      <w:r w:rsidRPr="00510FA8">
        <w:rPr>
          <w:b/>
          <w:color w:val="000000" w:themeColor="text1"/>
          <w:szCs w:val="24"/>
        </w:rPr>
        <w:t>photocopy</w:t>
      </w:r>
      <w:r w:rsidR="00F87491" w:rsidRPr="00510FA8">
        <w:rPr>
          <w:b/>
          <w:color w:val="000000" w:themeColor="text1"/>
          <w:szCs w:val="24"/>
        </w:rPr>
        <w:br/>
      </w:r>
      <w:r w:rsidR="00F87491" w:rsidRPr="00510FA8">
        <w:rPr>
          <w:i/>
          <w:color w:val="000000" w:themeColor="text1"/>
        </w:rPr>
        <w:t>Lalita Vistara</w:t>
      </w:r>
      <w:r w:rsidR="00F87491" w:rsidRPr="00510FA8">
        <w:rPr>
          <w:color w:val="000000" w:themeColor="text1"/>
        </w:rPr>
        <w:t xml:space="preserve"> has story of Śakyamuni demonstrating his strength and mastery of weapons, defeating other contestants in front of both fathers in Kapilavastu</w:t>
      </w:r>
      <w:r w:rsidR="00F87491" w:rsidRPr="00510FA8">
        <w:rPr>
          <w:i/>
          <w:color w:val="000000" w:themeColor="text1"/>
        </w:rPr>
        <w:t xml:space="preserve"> inter alia</w:t>
      </w:r>
      <w:r w:rsidR="00F87491" w:rsidRPr="00510FA8">
        <w:rPr>
          <w:color w:val="000000" w:themeColor="text1"/>
        </w:rPr>
        <w:t xml:space="preserve"> by lifting and stringing bow (noise frightens citizens), shooting through 7 </w:t>
      </w:r>
      <w:r w:rsidR="00F87491" w:rsidRPr="00510FA8">
        <w:rPr>
          <w:i/>
          <w:color w:val="000000" w:themeColor="text1"/>
        </w:rPr>
        <w:t>tālas</w:t>
      </w:r>
      <w:r w:rsidR="00F87491" w:rsidRPr="00510FA8">
        <w:rPr>
          <w:color w:val="000000" w:themeColor="text1"/>
        </w:rPr>
        <w:t xml:space="preserve"> and iron figure of boar (cf. Arjuna in </w:t>
      </w:r>
      <w:r w:rsidR="00F87491" w:rsidRPr="00510FA8">
        <w:rPr>
          <w:i/>
          <w:color w:val="000000" w:themeColor="text1"/>
        </w:rPr>
        <w:t>MBh</w:t>
      </w:r>
      <w:r w:rsidR="00F87491" w:rsidRPr="00510FA8">
        <w:rPr>
          <w:color w:val="000000" w:themeColor="text1"/>
        </w:rPr>
        <w:t xml:space="preserve"> 1,125.23), arrow disappearing into earth, and winning bride Gōpā; at beginning of contest Śakyamuni has thrown elephant corpse a great distance.</w:t>
      </w:r>
      <w:r w:rsidR="00F87491" w:rsidRPr="00510FA8">
        <w:rPr>
          <w:color w:val="000000" w:themeColor="text1"/>
        </w:rPr>
        <w:tab/>
        <w:t>Foucaux 1884: 124-42</w:t>
      </w:r>
    </w:p>
    <w:p w14:paraId="115F497A" w14:textId="77777777" w:rsidR="00447B93" w:rsidRPr="00510FA8" w:rsidRDefault="00447B93" w:rsidP="005F4436">
      <w:pPr>
        <w:pStyle w:val="HangingIndent0"/>
        <w:tabs>
          <w:tab w:val="clear" w:pos="0"/>
          <w:tab w:val="clear" w:pos="2880"/>
          <w:tab w:val="left" w:pos="1440"/>
        </w:tabs>
        <w:spacing w:before="120" w:after="0"/>
        <w:ind w:hanging="360"/>
        <w:rPr>
          <w:b/>
          <w:color w:val="000000" w:themeColor="text1"/>
          <w:szCs w:val="24"/>
        </w:rPr>
      </w:pPr>
    </w:p>
    <w:p w14:paraId="0F9289A4" w14:textId="03B71486" w:rsidR="00447B93" w:rsidRPr="00510FA8" w:rsidRDefault="00447B93" w:rsidP="00AF679A">
      <w:pPr>
        <w:pStyle w:val="HangingIndent0"/>
        <w:tabs>
          <w:tab w:val="clear" w:pos="0"/>
          <w:tab w:val="clear" w:pos="2880"/>
          <w:tab w:val="left" w:pos="1440"/>
          <w:tab w:val="left" w:pos="6840"/>
        </w:tabs>
        <w:spacing w:before="120" w:after="0"/>
        <w:ind w:hanging="360"/>
        <w:rPr>
          <w:b/>
          <w:color w:val="000000" w:themeColor="text1"/>
          <w:szCs w:val="24"/>
        </w:rPr>
      </w:pPr>
      <w:r w:rsidRPr="00510FA8">
        <w:rPr>
          <w:rFonts w:cs="Times"/>
          <w:color w:val="000000" w:themeColor="text1"/>
          <w:szCs w:val="24"/>
        </w:rPr>
        <w:t xml:space="preserve">Javanese tradition has pinpointed the site of Kĕḍaton in the village of Sĕntonorĕjo near Mojoagung as the spot where the royal palace of the Majapahit empire (1293-1520) once stood and excavations in 1930 and 1941 by the Dutch </w:t>
      </w:r>
      <w:r w:rsidRPr="00510FA8">
        <w:rPr>
          <w:rFonts w:cs="Times"/>
          <w:iCs/>
          <w:color w:val="000000" w:themeColor="text1"/>
          <w:szCs w:val="24"/>
        </w:rPr>
        <w:t>Oudheidkundige Dienst strongly support it (Gomperts and others, 2018).</w:t>
      </w:r>
    </w:p>
    <w:p w14:paraId="30899261" w14:textId="25A19036" w:rsidR="005F4436" w:rsidRPr="00510FA8" w:rsidRDefault="005F4436" w:rsidP="005F4436">
      <w:pPr>
        <w:pStyle w:val="HangingIndent0"/>
        <w:tabs>
          <w:tab w:val="clear" w:pos="0"/>
          <w:tab w:val="clear" w:pos="2880"/>
          <w:tab w:val="left" w:pos="1440"/>
        </w:tabs>
        <w:spacing w:before="240"/>
        <w:ind w:hanging="360"/>
        <w:rPr>
          <w:color w:val="000000" w:themeColor="text1"/>
          <w:szCs w:val="24"/>
        </w:rPr>
      </w:pPr>
      <w:r w:rsidRPr="00510FA8">
        <w:rPr>
          <w:b/>
          <w:color w:val="000000" w:themeColor="text1"/>
          <w:szCs w:val="24"/>
        </w:rPr>
        <w:t>Trowulan</w:t>
      </w:r>
      <w:r w:rsidRPr="00510FA8">
        <w:rPr>
          <w:color w:val="000000" w:themeColor="text1"/>
          <w:szCs w:val="24"/>
        </w:rPr>
        <w:t xml:space="preserve"> (</w:t>
      </w:r>
      <w:r w:rsidR="00BE2D35">
        <w:rPr>
          <w:color w:val="000000" w:themeColor="text1"/>
          <w:szCs w:val="24"/>
        </w:rPr>
        <w:t xml:space="preserve">Mojokerto regency, </w:t>
      </w:r>
      <w:r w:rsidRPr="00510FA8">
        <w:rPr>
          <w:color w:val="000000" w:themeColor="text1"/>
          <w:szCs w:val="24"/>
        </w:rPr>
        <w:t xml:space="preserve">E. Java): SE gate (popularly called Bajangratu, “royal dwarf”) built in 14th century has a relief  of Hanumān fighting a </w:t>
      </w:r>
      <w:r w:rsidRPr="00510FA8">
        <w:rPr>
          <w:i/>
          <w:color w:val="000000" w:themeColor="text1"/>
          <w:szCs w:val="24"/>
        </w:rPr>
        <w:t xml:space="preserve">rākṣasa </w:t>
      </w:r>
      <w:r w:rsidRPr="00510FA8">
        <w:rPr>
          <w:color w:val="000000" w:themeColor="text1"/>
          <w:szCs w:val="24"/>
        </w:rPr>
        <w:t>on the door frame (in same style as Panataran); on detached reliefs from here (or area) see further below.</w:t>
      </w:r>
    </w:p>
    <w:p w14:paraId="6B2B9BD6" w14:textId="22CA446E" w:rsidR="00217AAE" w:rsidRPr="00510FA8" w:rsidRDefault="00BE3143" w:rsidP="00046DE9">
      <w:pPr>
        <w:pStyle w:val="HangingIndent0"/>
        <w:spacing w:before="240"/>
        <w:ind w:hanging="360"/>
        <w:rPr>
          <w:color w:val="000000" w:themeColor="text1"/>
          <w:szCs w:val="24"/>
        </w:rPr>
      </w:pPr>
      <w:r w:rsidRPr="00510FA8">
        <w:rPr>
          <w:b/>
          <w:color w:val="000000" w:themeColor="text1"/>
          <w:szCs w:val="24"/>
        </w:rPr>
        <w:t>Surawana temple, Kediri,</w:t>
      </w:r>
      <w:r w:rsidRPr="00510FA8">
        <w:rPr>
          <w:color w:val="000000" w:themeColor="text1"/>
          <w:szCs w:val="24"/>
        </w:rPr>
        <w:t xml:space="preserve"> E. Java (built</w:t>
      </w:r>
      <w:r w:rsidR="00F20FDF" w:rsidRPr="00510FA8">
        <w:rPr>
          <w:color w:val="000000" w:themeColor="text1"/>
          <w:szCs w:val="24"/>
        </w:rPr>
        <w:t xml:space="preserve"> c.</w:t>
      </w:r>
      <w:r w:rsidRPr="00510FA8">
        <w:rPr>
          <w:color w:val="000000" w:themeColor="text1"/>
          <w:szCs w:val="24"/>
        </w:rPr>
        <w:t xml:space="preserve"> 1400) </w:t>
      </w:r>
      <w:r w:rsidR="00217AAE" w:rsidRPr="00510FA8">
        <w:rPr>
          <w:color w:val="000000" w:themeColor="text1"/>
          <w:szCs w:val="24"/>
        </w:rPr>
        <w:t>claimed to have</w:t>
      </w:r>
      <w:r w:rsidRPr="00510FA8">
        <w:rPr>
          <w:color w:val="000000" w:themeColor="text1"/>
          <w:szCs w:val="24"/>
        </w:rPr>
        <w:t xml:space="preserve"> Rāmāyaṇa reliefs</w:t>
      </w:r>
      <w:r w:rsidR="00217AAE" w:rsidRPr="00510FA8">
        <w:rPr>
          <w:color w:val="000000" w:themeColor="text1"/>
          <w:szCs w:val="24"/>
        </w:rPr>
        <w:t>:</w:t>
      </w:r>
      <w:r w:rsidRPr="00510FA8">
        <w:rPr>
          <w:color w:val="000000" w:themeColor="text1"/>
          <w:szCs w:val="24"/>
        </w:rPr>
        <w:t xml:space="preserve"> </w:t>
      </w:r>
      <w:r w:rsidRPr="00510FA8">
        <w:rPr>
          <w:b/>
          <w:color w:val="000000" w:themeColor="text1"/>
          <w:szCs w:val="24"/>
        </w:rPr>
        <w:t>see</w:t>
      </w:r>
      <w:r w:rsidRPr="00510FA8">
        <w:rPr>
          <w:color w:val="000000" w:themeColor="text1"/>
          <w:szCs w:val="24"/>
        </w:rPr>
        <w:t xml:space="preserve"> piece from Jakarta Post, 22 Aug 200</w:t>
      </w:r>
      <w:r w:rsidR="00217AAE" w:rsidRPr="00510FA8">
        <w:rPr>
          <w:color w:val="000000" w:themeColor="text1"/>
          <w:szCs w:val="24"/>
        </w:rPr>
        <w:t>8 in “visual background</w:t>
      </w:r>
      <w:r w:rsidR="006A1CD6" w:rsidRPr="00510FA8">
        <w:rPr>
          <w:color w:val="000000" w:themeColor="text1"/>
          <w:szCs w:val="24"/>
        </w:rPr>
        <w:t xml:space="preserve"> (non-archive)</w:t>
      </w:r>
      <w:r w:rsidR="00217AAE" w:rsidRPr="00510FA8">
        <w:rPr>
          <w:color w:val="000000" w:themeColor="text1"/>
          <w:szCs w:val="24"/>
        </w:rPr>
        <w:t xml:space="preserve">” folder, </w:t>
      </w:r>
      <w:r w:rsidR="00217AAE" w:rsidRPr="00510FA8">
        <w:rPr>
          <w:b/>
          <w:color w:val="000000" w:themeColor="text1"/>
          <w:szCs w:val="24"/>
        </w:rPr>
        <w:t>but</w:t>
      </w:r>
      <w:r w:rsidR="00217AAE" w:rsidRPr="00510FA8">
        <w:rPr>
          <w:color w:val="000000" w:themeColor="text1"/>
          <w:szCs w:val="24"/>
        </w:rPr>
        <w:t xml:space="preserve"> contrast</w:t>
      </w:r>
      <w:r w:rsidR="006A1CD6" w:rsidRPr="00510FA8">
        <w:rPr>
          <w:color w:val="000000" w:themeColor="text1"/>
          <w:szCs w:val="24"/>
        </w:rPr>
        <w:t xml:space="preserve"> </w:t>
      </w:r>
      <w:r w:rsidR="00217AAE" w:rsidRPr="00510FA8">
        <w:rPr>
          <w:color w:val="000000" w:themeColor="text1"/>
        </w:rPr>
        <w:t xml:space="preserve">Worsley 1986: 337 “. . .  There are bas-reliefs on both the foot and the upper section of the temple base [Photo 2].  In both cases they extend along the foot and the upper part of the walls of the western porh and staircase.  The reliefs on the foot appear to represent </w:t>
      </w:r>
      <w:r w:rsidR="00217AAE" w:rsidRPr="00510FA8">
        <w:rPr>
          <w:b/>
          <w:color w:val="000000" w:themeColor="text1"/>
        </w:rPr>
        <w:t>Tantri</w:t>
      </w:r>
      <w:r w:rsidR="00217AAE" w:rsidRPr="00510FA8">
        <w:rPr>
          <w:color w:val="000000" w:themeColor="text1"/>
        </w:rPr>
        <w:t xml:space="preserve"> stories or scenes from other similar compendiums of tales.  On the </w:t>
      </w:r>
      <w:r w:rsidR="00217AAE" w:rsidRPr="00510FA8">
        <w:rPr>
          <w:color w:val="000000" w:themeColor="text1"/>
        </w:rPr>
        <w:lastRenderedPageBreak/>
        <w:t xml:space="preserve">larger reliefs on the upper section of the base, scenes from three narratives are depicted.  They are the </w:t>
      </w:r>
      <w:r w:rsidR="00217AAE" w:rsidRPr="00510FA8">
        <w:rPr>
          <w:b/>
          <w:color w:val="000000" w:themeColor="text1"/>
        </w:rPr>
        <w:t xml:space="preserve">Arjunawiwāha, </w:t>
      </w:r>
      <w:r w:rsidR="00217AAE" w:rsidRPr="00510FA8">
        <w:rPr>
          <w:color w:val="000000" w:themeColor="text1"/>
        </w:rPr>
        <w:t>the</w:t>
      </w:r>
      <w:r w:rsidR="00217AAE" w:rsidRPr="00510FA8">
        <w:rPr>
          <w:b/>
          <w:color w:val="000000" w:themeColor="text1"/>
        </w:rPr>
        <w:t xml:space="preserve"> Sri Tañjung</w:t>
      </w:r>
      <w:r w:rsidR="00217AAE" w:rsidRPr="00510FA8">
        <w:rPr>
          <w:color w:val="000000" w:themeColor="text1"/>
        </w:rPr>
        <w:t xml:space="preserve"> and the story of Bubuksa and Gagak-Aking.”</w:t>
      </w:r>
    </w:p>
    <w:p w14:paraId="6AC4471F" w14:textId="22D0A30B" w:rsidR="00E0357D" w:rsidRPr="00510FA8" w:rsidRDefault="00BE3143" w:rsidP="00A54F41">
      <w:pPr>
        <w:autoSpaceDE w:val="0"/>
        <w:autoSpaceDN w:val="0"/>
        <w:adjustRightInd w:val="0"/>
        <w:spacing w:after="40"/>
        <w:rPr>
          <w:color w:val="000000" w:themeColor="text1"/>
        </w:rPr>
      </w:pPr>
      <w:r w:rsidRPr="00510FA8">
        <w:rPr>
          <w:b/>
          <w:color w:val="000000" w:themeColor="text1"/>
          <w:szCs w:val="26"/>
        </w:rPr>
        <w:t>Penanggun</w:t>
      </w:r>
      <w:r w:rsidR="00AF2F52" w:rsidRPr="00510FA8">
        <w:rPr>
          <w:b/>
          <w:color w:val="000000" w:themeColor="text1"/>
          <w:szCs w:val="26"/>
        </w:rPr>
        <w:t>g</w:t>
      </w:r>
      <w:r w:rsidRPr="00510FA8">
        <w:rPr>
          <w:b/>
          <w:color w:val="000000" w:themeColor="text1"/>
          <w:szCs w:val="26"/>
        </w:rPr>
        <w:t>an (</w:t>
      </w:r>
      <w:r w:rsidRPr="00510FA8">
        <w:rPr>
          <w:color w:val="000000" w:themeColor="text1"/>
          <w:szCs w:val="26"/>
        </w:rPr>
        <w:t>E</w:t>
      </w:r>
      <w:r w:rsidR="00EC0E84" w:rsidRPr="00510FA8">
        <w:rPr>
          <w:color w:val="000000" w:themeColor="text1"/>
          <w:szCs w:val="26"/>
        </w:rPr>
        <w:t>.</w:t>
      </w:r>
      <w:r w:rsidRPr="00510FA8">
        <w:rPr>
          <w:color w:val="000000" w:themeColor="text1"/>
          <w:szCs w:val="26"/>
        </w:rPr>
        <w:t xml:space="preserve"> Java; E of Mojoagung</w:t>
      </w:r>
      <w:r w:rsidR="00077330" w:rsidRPr="00510FA8">
        <w:rPr>
          <w:color w:val="000000" w:themeColor="text1"/>
        </w:rPr>
        <w:t>; c. 50 km S of Surabaya</w:t>
      </w:r>
      <w:r w:rsidRPr="00510FA8">
        <w:rPr>
          <w:b/>
          <w:color w:val="000000" w:themeColor="text1"/>
          <w:szCs w:val="26"/>
        </w:rPr>
        <w:t>)</w:t>
      </w:r>
      <w:r w:rsidRPr="00510FA8">
        <w:rPr>
          <w:color w:val="000000" w:themeColor="text1"/>
          <w:szCs w:val="26"/>
        </w:rPr>
        <w:t>:</w:t>
      </w:r>
      <w:r w:rsidR="00046DE9" w:rsidRPr="00510FA8">
        <w:rPr>
          <w:color w:val="000000" w:themeColor="text1"/>
          <w:szCs w:val="26"/>
        </w:rPr>
        <w:t xml:space="preserve"> </w:t>
      </w:r>
      <w:r w:rsidR="00046DE9" w:rsidRPr="00510FA8">
        <w:rPr>
          <w:color w:val="000000" w:themeColor="text1"/>
        </w:rPr>
        <w:t>Rāmāyaṇa reliefs on second level of a terraced sanctuary</w:t>
      </w:r>
      <w:r w:rsidR="00821949" w:rsidRPr="00510FA8">
        <w:rPr>
          <w:color w:val="000000" w:themeColor="text1"/>
        </w:rPr>
        <w:t>, one of 81</w:t>
      </w:r>
      <w:r w:rsidR="003713E8" w:rsidRPr="00510FA8">
        <w:rPr>
          <w:color w:val="000000" w:themeColor="text1"/>
        </w:rPr>
        <w:t xml:space="preserve"> located mainly on the N and W slopes of</w:t>
      </w:r>
      <w:r w:rsidR="00821949" w:rsidRPr="00510FA8">
        <w:rPr>
          <w:color w:val="000000" w:themeColor="text1"/>
        </w:rPr>
        <w:t xml:space="preserve"> the mountain</w:t>
      </w:r>
      <w:r w:rsidR="00046DE9" w:rsidRPr="00510FA8">
        <w:rPr>
          <w:color w:val="000000" w:themeColor="text1"/>
        </w:rPr>
        <w:t xml:space="preserve">; </w:t>
      </w:r>
    </w:p>
    <w:p w14:paraId="77057369" w14:textId="10DF81E0" w:rsidR="00E0357D" w:rsidRPr="00510FA8" w:rsidRDefault="008B6635" w:rsidP="006A1CD6">
      <w:pPr>
        <w:ind w:left="720" w:hanging="446"/>
        <w:rPr>
          <w:color w:val="000000" w:themeColor="text1"/>
        </w:rPr>
      </w:pPr>
      <w:r w:rsidRPr="00510FA8">
        <w:rPr>
          <w:color w:val="000000" w:themeColor="text1"/>
          <w:szCs w:val="26"/>
        </w:rPr>
        <w:tab/>
      </w:r>
      <w:r w:rsidR="00E0357D" w:rsidRPr="00510FA8">
        <w:rPr>
          <w:color w:val="000000" w:themeColor="text1"/>
          <w:szCs w:val="26"/>
        </w:rPr>
        <w:t>Saran and Khanna 2004: 130</w:t>
      </w:r>
      <w:r w:rsidRPr="00510FA8">
        <w:rPr>
          <w:color w:val="000000" w:themeColor="text1"/>
          <w:szCs w:val="26"/>
        </w:rPr>
        <w:t xml:space="preserve"> —  </w:t>
      </w:r>
      <w:r w:rsidR="00E0357D" w:rsidRPr="00510FA8">
        <w:rPr>
          <w:color w:val="000000" w:themeColor="text1"/>
          <w:szCs w:val="26"/>
        </w:rPr>
        <w:t>“The last assortment of Ramayana reliefs found in East Java are minor in comparison to Panataran and are carved into the second level of a terraced sanctuary on Mt Penanggunan.  Above the terrace are three altars. ... This sanctuary is one of the 81 monuments and lies hidden on its wooded slopes.  The reliefs depict the following scenes: Wibhishana kneeling before Rama; Kumbhakarna being aroused from his sleep; while on the pilasters on either side of the steps is depicted a threatening Sugriva, and Kumbhakarna fighting the monkeys.”</w:t>
      </w:r>
    </w:p>
    <w:p w14:paraId="31CC993E" w14:textId="748AAAE4" w:rsidR="00552D55" w:rsidRPr="00510FA8" w:rsidRDefault="00E0357D" w:rsidP="00A54F41">
      <w:pPr>
        <w:autoSpaceDE w:val="0"/>
        <w:autoSpaceDN w:val="0"/>
        <w:adjustRightInd w:val="0"/>
        <w:spacing w:after="40"/>
        <w:rPr>
          <w:rFonts w:cs="Baskerville"/>
          <w:color w:val="000000" w:themeColor="text1"/>
        </w:rPr>
      </w:pPr>
      <w:r w:rsidRPr="00510FA8">
        <w:rPr>
          <w:color w:val="000000" w:themeColor="text1"/>
        </w:rPr>
        <w:tab/>
      </w:r>
      <w:r w:rsidR="00046DE9" w:rsidRPr="00510FA8">
        <w:rPr>
          <w:color w:val="000000" w:themeColor="text1"/>
        </w:rPr>
        <w:t>cf.</w:t>
      </w:r>
      <w:r w:rsidR="00BE3143" w:rsidRPr="00510FA8">
        <w:rPr>
          <w:color w:val="000000" w:themeColor="text1"/>
          <w:szCs w:val="26"/>
        </w:rPr>
        <w:t xml:space="preserve"> </w:t>
      </w:r>
      <w:r w:rsidR="00552D55" w:rsidRPr="00510FA8">
        <w:rPr>
          <w:rFonts w:cs="Baskerville"/>
          <w:color w:val="000000" w:themeColor="text1"/>
        </w:rPr>
        <w:t>Kieven 2013</w:t>
      </w:r>
      <w:r w:rsidR="00285B5A" w:rsidRPr="00510FA8">
        <w:rPr>
          <w:rFonts w:cs="Baskerville"/>
          <w:color w:val="000000" w:themeColor="text1"/>
        </w:rPr>
        <w:t>: 313-15 (from</w:t>
      </w:r>
      <w:r w:rsidR="001552DF" w:rsidRPr="00510FA8">
        <w:rPr>
          <w:rFonts w:cs="Baskerville"/>
          <w:color w:val="000000" w:themeColor="text1"/>
        </w:rPr>
        <w:t xml:space="preserve"> p.</w:t>
      </w:r>
      <w:r w:rsidR="00552D55" w:rsidRPr="00510FA8">
        <w:rPr>
          <w:rFonts w:cs="Baskerville"/>
          <w:color w:val="000000" w:themeColor="text1"/>
        </w:rPr>
        <w:t xml:space="preserve"> 313</w:t>
      </w:r>
      <w:r w:rsidR="00285B5A" w:rsidRPr="00510FA8">
        <w:rPr>
          <w:rFonts w:cs="Baskerville"/>
          <w:color w:val="000000" w:themeColor="text1"/>
        </w:rPr>
        <w:t>)</w:t>
      </w:r>
      <w:r w:rsidR="00552D55" w:rsidRPr="00510FA8">
        <w:rPr>
          <w:rFonts w:cs="Baskerville"/>
          <w:color w:val="000000" w:themeColor="text1"/>
        </w:rPr>
        <w:t xml:space="preserve"> </w:t>
      </w:r>
      <w:r w:rsidR="00285B5A" w:rsidRPr="00510FA8">
        <w:rPr>
          <w:rFonts w:cs="Baskerville"/>
          <w:color w:val="000000" w:themeColor="text1"/>
        </w:rPr>
        <w:t>—</w:t>
      </w:r>
      <w:r w:rsidR="00552D55" w:rsidRPr="00510FA8">
        <w:rPr>
          <w:rFonts w:cs="Baskerville"/>
          <w:color w:val="000000" w:themeColor="text1"/>
        </w:rPr>
        <w:t xml:space="preserve">  “The two long panels on the second terrace illustrate scenes from the </w:t>
      </w:r>
      <w:r w:rsidR="00552D55" w:rsidRPr="00510FA8">
        <w:rPr>
          <w:rFonts w:cs="Baskerville"/>
          <w:i/>
          <w:iCs/>
          <w:color w:val="000000" w:themeColor="text1"/>
        </w:rPr>
        <w:t>Ramayana</w:t>
      </w:r>
      <w:r w:rsidR="00552D55" w:rsidRPr="00510FA8">
        <w:rPr>
          <w:rFonts w:cs="Baskerville"/>
          <w:color w:val="000000" w:themeColor="text1"/>
        </w:rPr>
        <w:t xml:space="preserve">. On the left side of the staircase Rama teaches Wibhisana, the brother of the demon king, the </w:t>
      </w:r>
      <w:r w:rsidR="00552D55" w:rsidRPr="00510FA8">
        <w:rPr>
          <w:rFonts w:cs="Baskerville"/>
          <w:i/>
          <w:iCs/>
          <w:color w:val="000000" w:themeColor="text1"/>
        </w:rPr>
        <w:t>asta brata</w:t>
      </w:r>
      <w:r w:rsidR="00552D55" w:rsidRPr="00510FA8">
        <w:rPr>
          <w:rFonts w:cs="Baskerville"/>
          <w:color w:val="000000" w:themeColor="text1"/>
        </w:rPr>
        <w:t xml:space="preserve">, the eight rules for a righteous king. They are accompanied by Lakshmana, the monkey king Sugriwa, his general Hanuman, and Anggada. On the right panel the demon king, Rahwana, orders the waking up of his other brother, Kumbhakarna. On either side next to the staircase, the left pillar portrays Sugriwa with Hanuman standing behind him, while the right pillar depicts Kumbhakarna who faces the threat of the two monkeys. The third terrace has no long relief panels, but the pillars next to the staircase are again decorated with figures of the </w:t>
      </w:r>
      <w:r w:rsidR="00552D55" w:rsidRPr="00510FA8">
        <w:rPr>
          <w:rFonts w:cs="Baskerville"/>
          <w:i/>
          <w:iCs/>
          <w:color w:val="000000" w:themeColor="text1"/>
        </w:rPr>
        <w:t xml:space="preserve">Ramayana </w:t>
      </w:r>
      <w:r w:rsidR="00552D55" w:rsidRPr="00510FA8">
        <w:rPr>
          <w:rFonts w:cs="Baskerville"/>
          <w:color w:val="000000" w:themeColor="text1"/>
        </w:rPr>
        <w:t>story: on the left-hand side, Sugriwa with Hanuman, the latter on his way to fly across the ocean to Lengka (fig. 10.12); on the right-hand side, Rahwana, who faces the monkeys.</w:t>
      </w:r>
      <w:r w:rsidR="008F0CB9" w:rsidRPr="00510FA8">
        <w:rPr>
          <w:rFonts w:cs="Baskerville"/>
          <w:color w:val="000000" w:themeColor="text1"/>
          <w:position w:val="8"/>
          <w:vertAlign w:val="superscript"/>
        </w:rPr>
        <w:t xml:space="preserve"> </w:t>
      </w:r>
      <w:r w:rsidR="008F0CB9" w:rsidRPr="00510FA8">
        <w:rPr>
          <w:rFonts w:cs="Baskerville"/>
          <w:color w:val="000000" w:themeColor="text1"/>
          <w:position w:val="8"/>
        </w:rPr>
        <w:t xml:space="preserve"> </w:t>
      </w:r>
      <w:r w:rsidR="00805AF3" w:rsidRPr="00510FA8">
        <w:rPr>
          <w:rFonts w:cs="Baskerville"/>
          <w:color w:val="000000" w:themeColor="text1"/>
          <w:sz w:val="20"/>
          <w:szCs w:val="20"/>
        </w:rPr>
        <w:t>[3</w:t>
      </w:r>
      <w:r w:rsidR="008F0CB9" w:rsidRPr="00510FA8">
        <w:rPr>
          <w:rFonts w:cs="Baskerville"/>
          <w:color w:val="000000" w:themeColor="text1"/>
          <w:sz w:val="20"/>
          <w:szCs w:val="20"/>
        </w:rPr>
        <w:t xml:space="preserve">4   The </w:t>
      </w:r>
      <w:r w:rsidR="008F0CB9" w:rsidRPr="00510FA8">
        <w:rPr>
          <w:rFonts w:cs="Baskerville"/>
          <w:i/>
          <w:iCs/>
          <w:color w:val="000000" w:themeColor="text1"/>
          <w:sz w:val="20"/>
          <w:szCs w:val="20"/>
        </w:rPr>
        <w:t xml:space="preserve">Ramayana </w:t>
      </w:r>
      <w:r w:rsidR="008F0CB9" w:rsidRPr="00510FA8">
        <w:rPr>
          <w:rFonts w:cs="Baskerville"/>
          <w:color w:val="000000" w:themeColor="text1"/>
          <w:sz w:val="20"/>
          <w:szCs w:val="20"/>
        </w:rPr>
        <w:t>reliefs have been described and interpreted by Stutterheim (1938:29), but he does not describe the relief panels of the lower terrace. See also Van Romondt 1951:35.</w:t>
      </w:r>
      <w:r w:rsidR="00805AF3" w:rsidRPr="00510FA8">
        <w:rPr>
          <w:rFonts w:cs="Baskerville"/>
          <w:color w:val="000000" w:themeColor="text1"/>
          <w:sz w:val="20"/>
          <w:szCs w:val="20"/>
        </w:rPr>
        <w:t xml:space="preserve">]  </w:t>
      </w:r>
      <w:r w:rsidR="00552D55" w:rsidRPr="00510FA8">
        <w:rPr>
          <w:rFonts w:cs="Baskerville"/>
          <w:color w:val="000000" w:themeColor="text1"/>
        </w:rPr>
        <w:t>Thus in the depictions on the two upper terraces there is a division between the left side featuring Rama with his followers and the right side featuring the demons.</w:t>
      </w:r>
      <w:r w:rsidR="008F0CB9" w:rsidRPr="00510FA8">
        <w:rPr>
          <w:rFonts w:cs="Baskerville"/>
          <w:color w:val="000000" w:themeColor="text1"/>
        </w:rPr>
        <w:t>”</w:t>
      </w:r>
      <w:r w:rsidR="00552D55" w:rsidRPr="00510FA8">
        <w:rPr>
          <w:rFonts w:cs="Baskerville"/>
          <w:color w:val="000000" w:themeColor="text1"/>
        </w:rPr>
        <w:t xml:space="preserve"> </w:t>
      </w:r>
    </w:p>
    <w:p w14:paraId="20F12414" w14:textId="77777777" w:rsidR="00313A64" w:rsidRDefault="00310B9A" w:rsidP="00313A64">
      <w:pPr>
        <w:pStyle w:val="NormalWeb"/>
        <w:spacing w:before="0" w:after="60"/>
        <w:rPr>
          <w:rFonts w:cs="TimesNewRomanPSMT"/>
          <w:color w:val="000000" w:themeColor="text1"/>
          <w:szCs w:val="24"/>
        </w:rPr>
      </w:pPr>
      <w:r>
        <w:rPr>
          <w:rFonts w:cs="Baskerville"/>
          <w:b/>
          <w:color w:val="000000" w:themeColor="text1"/>
        </w:rPr>
        <w:t>Mantangan mosque</w:t>
      </w:r>
      <w:r w:rsidR="009F60EB">
        <w:rPr>
          <w:rFonts w:cs="Baskerville"/>
          <w:b/>
          <w:color w:val="000000" w:themeColor="text1"/>
        </w:rPr>
        <w:t xml:space="preserve"> </w:t>
      </w:r>
      <w:r w:rsidR="009F60EB">
        <w:rPr>
          <w:rFonts w:cs="Baskerville"/>
          <w:color w:val="000000" w:themeColor="text1"/>
        </w:rPr>
        <w:t>(Tahunan dist., Jepara regency, C. Java)</w:t>
      </w:r>
      <w:r w:rsidR="00313A64">
        <w:rPr>
          <w:rFonts w:cs="Baskerville"/>
          <w:color w:val="000000" w:themeColor="text1"/>
        </w:rPr>
        <w:t>: Bennett 2021: 116 —</w:t>
      </w:r>
      <w:r w:rsidR="00A82AC8">
        <w:rPr>
          <w:rFonts w:cs="Baskerville"/>
          <w:color w:val="000000" w:themeColor="text1"/>
        </w:rPr>
        <w:br/>
      </w:r>
      <w:r w:rsidR="00313A64" w:rsidRPr="00313A64">
        <w:rPr>
          <w:rFonts w:cs="Baskerville"/>
          <w:color w:val="000000" w:themeColor="text1"/>
          <w:szCs w:val="24"/>
        </w:rPr>
        <w:t>“</w:t>
      </w:r>
      <w:r w:rsidR="00313A64" w:rsidRPr="00313A64">
        <w:rPr>
          <w:rFonts w:cs="TimesNewRomanPSMT"/>
          <w:color w:val="000000" w:themeColor="text1"/>
          <w:szCs w:val="24"/>
        </w:rPr>
        <w:t xml:space="preserve">The changing cultural landscape is evident in the widespread destruction of pre-Islamic places of worship with their associated iconography. Renovations of the 16th century Mantingan Mosque in Jepara, Central Java, in 1978-1981, revealed the recycling of stone reliefs, depicting the </w:t>
      </w:r>
      <w:r w:rsidR="00313A64" w:rsidRPr="00313A64">
        <w:rPr>
          <w:i/>
          <w:iCs/>
          <w:color w:val="000000" w:themeColor="text1"/>
          <w:szCs w:val="24"/>
        </w:rPr>
        <w:t xml:space="preserve">Ramayana </w:t>
      </w:r>
      <w:r w:rsidR="00313A64" w:rsidRPr="00313A64">
        <w:rPr>
          <w:rFonts w:cs="TimesNewRomanPSMT"/>
          <w:color w:val="000000" w:themeColor="text1"/>
          <w:szCs w:val="24"/>
        </w:rPr>
        <w:t>epic, apparently from a Hindu temple.</w:t>
      </w:r>
      <w:r w:rsidR="00313A64" w:rsidRPr="00313A64">
        <w:rPr>
          <w:rFonts w:cs="TimesNewRomanPSMT"/>
          <w:color w:val="000000" w:themeColor="text1"/>
          <w:position w:val="10"/>
          <w:sz w:val="16"/>
          <w:szCs w:val="16"/>
        </w:rPr>
        <w:t>383</w:t>
      </w:r>
      <w:r w:rsidR="00313A64" w:rsidRPr="00313A64">
        <w:rPr>
          <w:rFonts w:cs="TimesNewRomanPSMT"/>
          <w:color w:val="000000" w:themeColor="text1"/>
          <w:position w:val="10"/>
          <w:szCs w:val="24"/>
        </w:rPr>
        <w:t xml:space="preserve"> </w:t>
      </w:r>
      <w:r w:rsidR="00313A64" w:rsidRPr="00313A64">
        <w:rPr>
          <w:rFonts w:cs="TimesNewRomanPSMT"/>
          <w:color w:val="000000" w:themeColor="text1"/>
          <w:szCs w:val="24"/>
        </w:rPr>
        <w:t xml:space="preserve">The </w:t>
      </w:r>
      <w:r w:rsidR="00313A64" w:rsidRPr="00313A64">
        <w:rPr>
          <w:i/>
          <w:iCs/>
          <w:color w:val="000000" w:themeColor="text1"/>
          <w:szCs w:val="24"/>
        </w:rPr>
        <w:t xml:space="preserve">Ramayana </w:t>
      </w:r>
      <w:r w:rsidR="00313A64" w:rsidRPr="00313A64">
        <w:rPr>
          <w:rFonts w:cs="TimesNewRomanPSMT"/>
          <w:color w:val="000000" w:themeColor="text1"/>
          <w:szCs w:val="24"/>
        </w:rPr>
        <w:t>figures had been deliberately defaced and their reverse sides finely carved with the non-figurative decoration for which the mosque is justly famous today.”</w:t>
      </w:r>
    </w:p>
    <w:p w14:paraId="6C9A57AE" w14:textId="44B17DC7" w:rsidR="00313A64" w:rsidRPr="00313A64" w:rsidRDefault="00313A64" w:rsidP="001D4E1E">
      <w:pPr>
        <w:pStyle w:val="NormalWeb"/>
        <w:spacing w:before="0" w:after="120"/>
        <w:rPr>
          <w:sz w:val="22"/>
          <w:szCs w:val="22"/>
        </w:rPr>
      </w:pPr>
      <w:r>
        <w:rPr>
          <w:rFonts w:cs="TimesNewRomanPSMT"/>
          <w:position w:val="6"/>
          <w:sz w:val="16"/>
          <w:szCs w:val="16"/>
        </w:rPr>
        <w:tab/>
      </w:r>
      <w:r w:rsidRPr="00313A64">
        <w:rPr>
          <w:rFonts w:cs="TimesNewRomanPSMT"/>
          <w:position w:val="6"/>
          <w:sz w:val="18"/>
          <w:szCs w:val="18"/>
        </w:rPr>
        <w:t>383</w:t>
      </w:r>
      <w:r w:rsidRPr="00313A64">
        <w:rPr>
          <w:rFonts w:cs="TimesNewRomanPSMT"/>
          <w:position w:val="6"/>
          <w:sz w:val="22"/>
          <w:szCs w:val="22"/>
        </w:rPr>
        <w:t xml:space="preserve">  </w:t>
      </w:r>
      <w:r w:rsidRPr="00313A64">
        <w:rPr>
          <w:rFonts w:cs="TimesNewRomanPSMT"/>
          <w:sz w:val="22"/>
          <w:szCs w:val="22"/>
        </w:rPr>
        <w:t xml:space="preserve">Replicas of the carved stones depicting the </w:t>
      </w:r>
      <w:r w:rsidRPr="00313A64">
        <w:rPr>
          <w:i/>
          <w:iCs/>
          <w:sz w:val="22"/>
          <w:szCs w:val="22"/>
        </w:rPr>
        <w:t xml:space="preserve">Ramayana </w:t>
      </w:r>
      <w:r w:rsidRPr="00313A64">
        <w:rPr>
          <w:rFonts w:cs="TimesNewRomanPSMT"/>
          <w:sz w:val="22"/>
          <w:szCs w:val="22"/>
        </w:rPr>
        <w:t>epic were cast in fiberglass during the restoration project and are now stored in the Ronggowarsito Provincial Museum, Semarang, Central Java.”</w:t>
      </w:r>
    </w:p>
    <w:p w14:paraId="3EB8F824" w14:textId="58621762" w:rsidR="001D4E1E" w:rsidRPr="001D4E1E" w:rsidRDefault="001D4E1E" w:rsidP="001D4E1E">
      <w:pPr>
        <w:pStyle w:val="NormalWeb"/>
        <w:shd w:val="clear" w:color="auto" w:fill="FFFFFF"/>
        <w:spacing w:before="0" w:after="120"/>
        <w:rPr>
          <w:szCs w:val="24"/>
        </w:rPr>
      </w:pPr>
      <w:r w:rsidRPr="001D4E1E">
        <w:rPr>
          <w:color w:val="000000" w:themeColor="text1"/>
          <w:szCs w:val="24"/>
        </w:rPr>
        <w:tab/>
      </w:r>
      <w:r w:rsidRPr="001D4E1E">
        <w:rPr>
          <w:rFonts w:cs="Baskerville"/>
          <w:color w:val="000000" w:themeColor="text1"/>
          <w:szCs w:val="24"/>
        </w:rPr>
        <w:t>Bennett 2021: 252 — “</w:t>
      </w:r>
      <w:r w:rsidRPr="001D4E1E">
        <w:rPr>
          <w:rFonts w:cs="TimesNewRomanPSMT"/>
          <w:szCs w:val="24"/>
        </w:rPr>
        <w:t xml:space="preserve">Fig. 2.10. Three figures, including Rama, standing by water, from </w:t>
      </w:r>
      <w:r w:rsidRPr="001D4E1E">
        <w:rPr>
          <w:i/>
          <w:iCs/>
          <w:szCs w:val="24"/>
        </w:rPr>
        <w:t xml:space="preserve">Rāmāyaṇa </w:t>
      </w:r>
      <w:r w:rsidRPr="001D4E1E">
        <w:rPr>
          <w:rFonts w:cs="TimesNewRomanPSMT"/>
          <w:szCs w:val="24"/>
        </w:rPr>
        <w:t>narrative relief, reverse side of elephant simulacrum panel, presumably 1400- 1500, Mantingan Mosque, Jepara, Central Java, stone.”</w:t>
      </w:r>
      <w:r w:rsidR="005473A4">
        <w:rPr>
          <w:rFonts w:cs="TimesNewRomanPSMT"/>
          <w:szCs w:val="24"/>
        </w:rPr>
        <w:t xml:space="preserve"> </w:t>
      </w:r>
      <w:r w:rsidR="005473A4">
        <w:rPr>
          <w:rFonts w:cs="TimesNewRomanPSMT"/>
          <w:szCs w:val="24"/>
        </w:rPr>
        <w:tab/>
        <w:t>[not shown in download]</w:t>
      </w:r>
    </w:p>
    <w:p w14:paraId="7704B1B5" w14:textId="0E337029" w:rsidR="00310B9A" w:rsidRPr="00510FA8" w:rsidRDefault="00310B9A" w:rsidP="008F0CB9">
      <w:pPr>
        <w:autoSpaceDE w:val="0"/>
        <w:autoSpaceDN w:val="0"/>
        <w:adjustRightInd w:val="0"/>
        <w:rPr>
          <w:color w:val="000000" w:themeColor="text1"/>
          <w:szCs w:val="26"/>
        </w:rPr>
      </w:pPr>
    </w:p>
    <w:p w14:paraId="5FF3DCAF" w14:textId="77777777" w:rsidR="00EB2823" w:rsidRDefault="00EB2823">
      <w:pPr>
        <w:tabs>
          <w:tab w:val="clear" w:pos="9000"/>
        </w:tabs>
        <w:spacing w:after="0"/>
        <w:ind w:left="0" w:firstLine="0"/>
        <w:rPr>
          <w:b/>
          <w:color w:val="000000" w:themeColor="text1"/>
          <w:sz w:val="28"/>
        </w:rPr>
      </w:pPr>
      <w:r>
        <w:rPr>
          <w:b/>
          <w:color w:val="000000" w:themeColor="text1"/>
          <w:sz w:val="28"/>
        </w:rPr>
        <w:br w:type="page"/>
      </w:r>
    </w:p>
    <w:p w14:paraId="15FB2F9A" w14:textId="3BB66956" w:rsidR="005A04EB" w:rsidRPr="00510FA8" w:rsidRDefault="005A04EB" w:rsidP="005A04EB">
      <w:pPr>
        <w:spacing w:after="120"/>
        <w:ind w:left="720" w:hanging="720"/>
        <w:rPr>
          <w:color w:val="000000" w:themeColor="text1"/>
        </w:rPr>
      </w:pPr>
      <w:r w:rsidRPr="00510FA8">
        <w:rPr>
          <w:b/>
          <w:color w:val="000000" w:themeColor="text1"/>
          <w:sz w:val="28"/>
        </w:rPr>
        <w:lastRenderedPageBreak/>
        <w:t>Javanese reliefs in museums:</w:t>
      </w:r>
    </w:p>
    <w:p w14:paraId="7C70E156" w14:textId="77777777" w:rsidR="00BE3143" w:rsidRPr="00510FA8" w:rsidRDefault="00BE3143" w:rsidP="009B1632">
      <w:pPr>
        <w:pStyle w:val="hangingindent025"/>
        <w:spacing w:after="120"/>
        <w:rPr>
          <w:color w:val="000000" w:themeColor="text1"/>
        </w:rPr>
      </w:pPr>
      <w:r w:rsidRPr="00510FA8">
        <w:rPr>
          <w:color w:val="000000" w:themeColor="text1"/>
        </w:rPr>
        <w:t>Saran and Khanna 2004: 116-17</w:t>
      </w:r>
    </w:p>
    <w:p w14:paraId="32F27E3D" w14:textId="65FDAF83" w:rsidR="00BE3143" w:rsidRPr="00510FA8" w:rsidRDefault="002D7F11" w:rsidP="00C81CF6">
      <w:pPr>
        <w:pStyle w:val="hangingindent025"/>
        <w:tabs>
          <w:tab w:val="clear" w:pos="2880"/>
          <w:tab w:val="left" w:pos="720"/>
        </w:tabs>
        <w:spacing w:after="120"/>
        <w:jc w:val="left"/>
        <w:rPr>
          <w:color w:val="000000" w:themeColor="text1"/>
        </w:rPr>
      </w:pPr>
      <w:r w:rsidRPr="00510FA8">
        <w:rPr>
          <w:b/>
          <w:color w:val="000000" w:themeColor="text1"/>
        </w:rPr>
        <w:t>Jakarta</w:t>
      </w:r>
      <w:r w:rsidRPr="00510FA8">
        <w:rPr>
          <w:color w:val="000000" w:themeColor="text1"/>
        </w:rPr>
        <w:t xml:space="preserve"> Museum Pusat: relief</w:t>
      </w:r>
      <w:r w:rsidRPr="00510FA8">
        <w:rPr>
          <w:i/>
          <w:color w:val="000000" w:themeColor="text1"/>
        </w:rPr>
        <w:t xml:space="preserve"> </w:t>
      </w:r>
      <w:r w:rsidRPr="00510FA8">
        <w:rPr>
          <w:color w:val="000000" w:themeColor="text1"/>
        </w:rPr>
        <w:t xml:space="preserve">from E Java (c. C11): </w:t>
      </w:r>
      <w:r w:rsidRPr="00510FA8">
        <w:rPr>
          <w:color w:val="000000" w:themeColor="text1"/>
        </w:rPr>
        <w:tab/>
      </w:r>
      <w:r w:rsidRPr="00510FA8">
        <w:rPr>
          <w:color w:val="000000" w:themeColor="text1"/>
        </w:rPr>
        <w:br/>
      </w:r>
      <w:r w:rsidR="0028773D" w:rsidRPr="00510FA8">
        <w:rPr>
          <w:color w:val="000000" w:themeColor="text1"/>
        </w:rPr>
        <w:t>Jalatunda sanctuary</w:t>
      </w:r>
      <w:r w:rsidR="005A04EB" w:rsidRPr="00510FA8">
        <w:rPr>
          <w:color w:val="000000" w:themeColor="text1"/>
        </w:rPr>
        <w:t xml:space="preserve"> [built for king Udayana, C10]</w:t>
      </w:r>
      <w:r w:rsidR="0028773D" w:rsidRPr="00510FA8">
        <w:rPr>
          <w:color w:val="000000" w:themeColor="text1"/>
        </w:rPr>
        <w:t xml:space="preserve"> relief: </w:t>
      </w:r>
      <w:r w:rsidR="00E26BC3" w:rsidRPr="00510FA8">
        <w:rPr>
          <w:color w:val="000000" w:themeColor="text1"/>
        </w:rPr>
        <w:br/>
      </w:r>
      <w:r w:rsidR="0028773D" w:rsidRPr="00510FA8">
        <w:rPr>
          <w:color w:val="000000" w:themeColor="text1"/>
        </w:rPr>
        <w:t xml:space="preserve">returning Hanumān leading </w:t>
      </w:r>
      <w:r w:rsidR="0028773D" w:rsidRPr="00510FA8">
        <w:rPr>
          <w:i/>
          <w:color w:val="000000" w:themeColor="text1"/>
        </w:rPr>
        <w:t>vānaras</w:t>
      </w:r>
      <w:r w:rsidR="0028773D" w:rsidRPr="00510FA8">
        <w:rPr>
          <w:color w:val="000000" w:themeColor="text1"/>
        </w:rPr>
        <w:t xml:space="preserve"> to report to Rāma, </w:t>
      </w:r>
      <w:r w:rsidR="0028773D" w:rsidRPr="00510FA8">
        <w:rPr>
          <w:color w:val="000000" w:themeColor="text1"/>
          <w:szCs w:val="26"/>
        </w:rPr>
        <w:t>Lakṣmaṇa</w:t>
      </w:r>
      <w:r w:rsidR="0028773D" w:rsidRPr="00510FA8">
        <w:rPr>
          <w:color w:val="000000" w:themeColor="text1"/>
        </w:rPr>
        <w:t xml:space="preserve"> and Sugrīva</w:t>
      </w:r>
      <w:r w:rsidR="009D07B2" w:rsidRPr="00510FA8">
        <w:rPr>
          <w:color w:val="000000" w:themeColor="text1"/>
        </w:rPr>
        <w:t xml:space="preserve"> </w:t>
      </w:r>
      <w:r w:rsidR="00C81CF6" w:rsidRPr="00510FA8">
        <w:rPr>
          <w:color w:val="000000" w:themeColor="text1"/>
        </w:rPr>
        <w:br/>
      </w:r>
      <w:r w:rsidR="00C81CF6" w:rsidRPr="00510FA8">
        <w:rPr>
          <w:color w:val="000000" w:themeColor="text1"/>
        </w:rPr>
        <w:tab/>
      </w:r>
      <w:r w:rsidR="009D07B2" w:rsidRPr="00510FA8">
        <w:rPr>
          <w:color w:val="000000" w:themeColor="text1"/>
        </w:rPr>
        <w:t>(</w:t>
      </w:r>
      <w:r w:rsidR="009D07B2" w:rsidRPr="00510FA8">
        <w:rPr>
          <w:b/>
          <w:color w:val="000000" w:themeColor="text1"/>
        </w:rPr>
        <w:t>see</w:t>
      </w:r>
      <w:r w:rsidR="009D07B2" w:rsidRPr="00510FA8">
        <w:rPr>
          <w:color w:val="000000" w:themeColor="text1"/>
        </w:rPr>
        <w:t xml:space="preserve"> </w:t>
      </w:r>
      <w:r w:rsidRPr="00510FA8">
        <w:rPr>
          <w:color w:val="000000" w:themeColor="text1"/>
        </w:rPr>
        <w:t>Fontein 1973</w:t>
      </w:r>
      <w:r w:rsidR="009D07B2" w:rsidRPr="00510FA8">
        <w:rPr>
          <w:color w:val="000000" w:themeColor="text1"/>
        </w:rPr>
        <w:t>,</w:t>
      </w:r>
      <w:r w:rsidRPr="00510FA8">
        <w:rPr>
          <w:color w:val="000000" w:themeColor="text1"/>
        </w:rPr>
        <w:t xml:space="preserve"> Saran and Khanna 2004: 116-18</w:t>
      </w:r>
      <w:r w:rsidR="009D07B2" w:rsidRPr="00510FA8">
        <w:rPr>
          <w:color w:val="000000" w:themeColor="text1"/>
        </w:rPr>
        <w:t>)</w:t>
      </w:r>
    </w:p>
    <w:p w14:paraId="3AA85988" w14:textId="38566186" w:rsidR="00BE3143" w:rsidRPr="00510FA8" w:rsidRDefault="00BE3143" w:rsidP="00F07ED4">
      <w:pPr>
        <w:pStyle w:val="hangingindent025"/>
        <w:spacing w:after="0"/>
        <w:rPr>
          <w:color w:val="000000" w:themeColor="text1"/>
        </w:rPr>
      </w:pPr>
      <w:r w:rsidRPr="00510FA8">
        <w:rPr>
          <w:b/>
          <w:color w:val="000000" w:themeColor="text1"/>
        </w:rPr>
        <w:t>MFA Boston</w:t>
      </w:r>
      <w:r w:rsidRPr="00510FA8">
        <w:rPr>
          <w:color w:val="000000" w:themeColor="text1"/>
        </w:rPr>
        <w:t>, SE Asian Art on display</w:t>
      </w:r>
      <w:r w:rsidR="001875A3" w:rsidRPr="00510FA8">
        <w:rPr>
          <w:color w:val="000000" w:themeColor="text1"/>
        </w:rPr>
        <w:t xml:space="preserve"> (also ill. at McGill 2016: 126, no. 62)</w:t>
      </w:r>
      <w:r w:rsidRPr="00510FA8">
        <w:rPr>
          <w:color w:val="000000" w:themeColor="text1"/>
        </w:rPr>
        <w:t>:</w:t>
      </w:r>
    </w:p>
    <w:p w14:paraId="677F92B7" w14:textId="39BB6EC7" w:rsidR="00BE3143" w:rsidRPr="00510FA8" w:rsidRDefault="00BE3143" w:rsidP="005A04EB">
      <w:pPr>
        <w:pStyle w:val="hangingindent025"/>
        <w:tabs>
          <w:tab w:val="left" w:pos="1080"/>
        </w:tabs>
        <w:spacing w:after="0"/>
        <w:jc w:val="left"/>
        <w:rPr>
          <w:b/>
          <w:i/>
          <w:color w:val="000000" w:themeColor="text1"/>
        </w:rPr>
      </w:pPr>
      <w:r w:rsidRPr="00510FA8">
        <w:rPr>
          <w:b/>
          <w:color w:val="000000" w:themeColor="text1"/>
        </w:rPr>
        <w:t>67.1005</w:t>
      </w:r>
      <w:r w:rsidRPr="00510FA8">
        <w:rPr>
          <w:color w:val="000000" w:themeColor="text1"/>
        </w:rPr>
        <w:tab/>
        <w:t>Relief representing scene</w:t>
      </w:r>
      <w:r w:rsidR="005A04EB" w:rsidRPr="00510FA8">
        <w:rPr>
          <w:color w:val="000000" w:themeColor="text1"/>
        </w:rPr>
        <w:t>s</w:t>
      </w:r>
      <w:r w:rsidRPr="00510FA8">
        <w:rPr>
          <w:color w:val="000000" w:themeColor="text1"/>
        </w:rPr>
        <w:t xml:space="preserve"> from the Ramayana</w:t>
      </w:r>
      <w:r w:rsidR="005A04EB" w:rsidRPr="00510FA8">
        <w:rPr>
          <w:color w:val="000000" w:themeColor="text1"/>
        </w:rPr>
        <w:t>: Śūrpaṇakha [?]; Sītā welcomes Rāvaṇa; abduction</w:t>
      </w:r>
      <w:r w:rsidR="00C45F6C">
        <w:rPr>
          <w:color w:val="000000" w:themeColor="text1"/>
        </w:rPr>
        <w:t xml:space="preserve"> (cf. Fontein 1990: 150-1)</w:t>
      </w:r>
    </w:p>
    <w:p w14:paraId="578FF7BB" w14:textId="37DABBA6" w:rsidR="00BE3143" w:rsidRPr="00510FA8" w:rsidRDefault="00BE3143" w:rsidP="00BE3143">
      <w:pPr>
        <w:pStyle w:val="hangingindent025"/>
        <w:tabs>
          <w:tab w:val="left" w:pos="1080"/>
        </w:tabs>
        <w:spacing w:after="0"/>
        <w:ind w:left="0" w:firstLine="0"/>
        <w:rPr>
          <w:color w:val="000000" w:themeColor="text1"/>
        </w:rPr>
      </w:pPr>
      <w:r w:rsidRPr="00510FA8">
        <w:rPr>
          <w:color w:val="000000" w:themeColor="text1"/>
        </w:rPr>
        <w:tab/>
        <w:t>tuffa, E</w:t>
      </w:r>
      <w:r w:rsidR="005A04EB" w:rsidRPr="00510FA8">
        <w:rPr>
          <w:color w:val="000000" w:themeColor="text1"/>
        </w:rPr>
        <w:t>.</w:t>
      </w:r>
      <w:r w:rsidRPr="00510FA8">
        <w:rPr>
          <w:color w:val="000000" w:themeColor="text1"/>
        </w:rPr>
        <w:t xml:space="preserve"> Java, Majapahit period, </w:t>
      </w:r>
      <w:r w:rsidR="00D03167">
        <w:rPr>
          <w:color w:val="000000" w:themeColor="text1"/>
        </w:rPr>
        <w:t>C</w:t>
      </w:r>
      <w:r w:rsidRPr="00510FA8">
        <w:rPr>
          <w:color w:val="000000" w:themeColor="text1"/>
        </w:rPr>
        <w:t>11-12</w:t>
      </w:r>
      <w:r w:rsidR="005A04EB" w:rsidRPr="00510FA8">
        <w:rPr>
          <w:color w:val="000000" w:themeColor="text1"/>
        </w:rPr>
        <w:t xml:space="preserve">; </w:t>
      </w:r>
      <w:r w:rsidR="00D03167">
        <w:rPr>
          <w:color w:val="000000" w:themeColor="text1"/>
        </w:rPr>
        <w:t>3</w:t>
      </w:r>
      <w:r w:rsidRPr="00510FA8">
        <w:rPr>
          <w:color w:val="000000" w:themeColor="text1"/>
        </w:rPr>
        <w:t>9.3</w:t>
      </w:r>
      <w:r w:rsidR="00226E38" w:rsidRPr="00510FA8">
        <w:rPr>
          <w:color w:val="000000" w:themeColor="text1"/>
        </w:rPr>
        <w:t xml:space="preserve"> × </w:t>
      </w:r>
      <w:r w:rsidRPr="00510FA8">
        <w:rPr>
          <w:color w:val="000000" w:themeColor="text1"/>
        </w:rPr>
        <w:t>77.4 cm /15.5</w:t>
      </w:r>
      <w:r w:rsidR="00226E38" w:rsidRPr="00510FA8">
        <w:rPr>
          <w:color w:val="000000" w:themeColor="text1"/>
        </w:rPr>
        <w:t xml:space="preserve"> × </w:t>
      </w:r>
      <w:r w:rsidRPr="00510FA8">
        <w:rPr>
          <w:color w:val="000000" w:themeColor="text1"/>
        </w:rPr>
        <w:t>30.5 in</w:t>
      </w:r>
    </w:p>
    <w:p w14:paraId="5C9E2E4F" w14:textId="1B4BE890" w:rsidR="00BE3143" w:rsidRPr="00510FA8" w:rsidRDefault="00BE3143" w:rsidP="00C81CF6">
      <w:pPr>
        <w:pStyle w:val="hangingindent025"/>
        <w:jc w:val="left"/>
        <w:rPr>
          <w:color w:val="000000" w:themeColor="text1"/>
        </w:rPr>
      </w:pPr>
      <w:r w:rsidRPr="00510FA8">
        <w:rPr>
          <w:i/>
          <w:color w:val="000000" w:themeColor="text1"/>
        </w:rPr>
        <w:tab/>
        <w:t>‘</w:t>
      </w:r>
      <w:r w:rsidRPr="00510FA8">
        <w:rPr>
          <w:color w:val="000000" w:themeColor="text1"/>
        </w:rPr>
        <w:t>A two-part narrative in which the scenes are divided by a tree that runs vertically just right of center. In the left-hand scene, the heroine Sita stands in a courtyard, her face turned away from a standing priestly figure who holds a staff and a begging bowl. A seated woman watches from a porch, and the head of another figure emerges from an opening in a building at the rear of the courtyard. In the right-hand scene, Sita is carried away through the clouds by the demon Ravana, who rides on Puspaka. The priestly figure in the left segment is Ravana in disguise. Sita turns her head because he has made lewd advances. When she rejects him, he abducts her and takes her to his kingdom on Lanka.’</w:t>
      </w:r>
    </w:p>
    <w:p w14:paraId="4A25ABF6" w14:textId="1721DFEE" w:rsidR="00C81CF6" w:rsidRPr="00510FA8" w:rsidRDefault="00C81CF6" w:rsidP="00C81CF6">
      <w:pPr>
        <w:pStyle w:val="hangingindent025"/>
        <w:jc w:val="left"/>
        <w:rPr>
          <w:color w:val="000000" w:themeColor="text1"/>
        </w:rPr>
      </w:pPr>
      <w:r w:rsidRPr="00510FA8">
        <w:rPr>
          <w:b/>
          <w:color w:val="000000" w:themeColor="text1"/>
        </w:rPr>
        <w:t xml:space="preserve">1977.750 </w:t>
      </w:r>
      <w:r w:rsidRPr="00510FA8">
        <w:rPr>
          <w:color w:val="000000" w:themeColor="text1"/>
        </w:rPr>
        <w:t xml:space="preserve">(now identified in MB 2012 as Hanumān and Benjakai): </w:t>
      </w:r>
      <w:r w:rsidRPr="00510FA8">
        <w:rPr>
          <w:color w:val="000000" w:themeColor="text1"/>
        </w:rPr>
        <w:br/>
        <w:t>Hanuman and Sita  [</w:t>
      </w:r>
      <w:r w:rsidRPr="00510FA8">
        <w:rPr>
          <w:i/>
          <w:color w:val="000000" w:themeColor="text1"/>
        </w:rPr>
        <w:t>Hanumān has prominent fangs</w:t>
      </w:r>
      <w:r w:rsidRPr="00510FA8">
        <w:rPr>
          <w:color w:val="000000" w:themeColor="text1"/>
        </w:rPr>
        <w:t>]; carved clay brick, probably from Trowulan, E Java, Majapahit period, C14-15; 31.5</w:t>
      </w:r>
      <w:r w:rsidR="00226E38" w:rsidRPr="00510FA8">
        <w:rPr>
          <w:color w:val="000000" w:themeColor="text1"/>
        </w:rPr>
        <w:t xml:space="preserve"> × </w:t>
      </w:r>
      <w:r w:rsidRPr="00510FA8">
        <w:rPr>
          <w:color w:val="000000" w:themeColor="text1"/>
        </w:rPr>
        <w:t>19.3 cm. / 12.4</w:t>
      </w:r>
      <w:r w:rsidR="00226E38" w:rsidRPr="00510FA8">
        <w:rPr>
          <w:color w:val="000000" w:themeColor="text1"/>
        </w:rPr>
        <w:t xml:space="preserve"> × </w:t>
      </w:r>
      <w:r w:rsidRPr="00510FA8">
        <w:rPr>
          <w:color w:val="000000" w:themeColor="text1"/>
        </w:rPr>
        <w:t>7.6 in.</w:t>
      </w:r>
      <w:r w:rsidRPr="00510FA8">
        <w:rPr>
          <w:color w:val="000000" w:themeColor="text1"/>
        </w:rPr>
        <w:br/>
      </w:r>
      <w:r w:rsidRPr="00510FA8">
        <w:rPr>
          <w:b/>
          <w:color w:val="000000" w:themeColor="text1"/>
        </w:rPr>
        <w:t>re</w:t>
      </w:r>
      <w:r w:rsidRPr="00510FA8">
        <w:rPr>
          <w:color w:val="000000" w:themeColor="text1"/>
        </w:rPr>
        <w:t xml:space="preserve"> MB 2012 n.7 – Carved figures of Hanumān, with erect tail and prominent front teeth (here portrayed as a devotee of Śiva), produced in E Java between the 13th and 16th CC, lend weight to this suggestion (Klokke 1994: 187, pls 11, 12 = next 2 items).</w:t>
      </w:r>
    </w:p>
    <w:p w14:paraId="28BC2915" w14:textId="4E5C734A" w:rsidR="002358CE" w:rsidRPr="00510FA8" w:rsidRDefault="002358CE" w:rsidP="002358CE">
      <w:pPr>
        <w:ind w:left="720" w:hanging="720"/>
        <w:rPr>
          <w:b/>
          <w:color w:val="000000" w:themeColor="text1"/>
        </w:rPr>
      </w:pPr>
      <w:r w:rsidRPr="00510FA8">
        <w:rPr>
          <w:b/>
          <w:color w:val="000000" w:themeColor="text1"/>
        </w:rPr>
        <w:t xml:space="preserve">Mpu Tantular </w:t>
      </w:r>
      <w:r w:rsidRPr="00510FA8">
        <w:rPr>
          <w:color w:val="000000" w:themeColor="text1"/>
        </w:rPr>
        <w:t>museum, Surabaya, from E Java, C13-16:</w:t>
      </w:r>
    </w:p>
    <w:p w14:paraId="66842809" w14:textId="7700C30C" w:rsidR="00B22FD9" w:rsidRPr="00510FA8" w:rsidRDefault="002358CE" w:rsidP="00B22FD9">
      <w:pPr>
        <w:spacing w:after="120"/>
        <w:rPr>
          <w:color w:val="000000" w:themeColor="text1"/>
        </w:rPr>
      </w:pPr>
      <w:r w:rsidRPr="00510FA8">
        <w:rPr>
          <w:color w:val="000000" w:themeColor="text1"/>
        </w:rPr>
        <w:tab/>
        <w:t>carved figure of Hanumān, with erect tail and prominent front teeth, portrayed as a devotee of Śiva  (</w:t>
      </w:r>
      <w:r w:rsidRPr="00510FA8">
        <w:rPr>
          <w:b/>
          <w:color w:val="000000" w:themeColor="text1"/>
        </w:rPr>
        <w:t>see</w:t>
      </w:r>
      <w:r w:rsidRPr="00510FA8">
        <w:rPr>
          <w:color w:val="000000" w:themeColor="text1"/>
        </w:rPr>
        <w:t xml:space="preserve"> Klokke 1994: 187, pl. 11).</w:t>
      </w:r>
    </w:p>
    <w:p w14:paraId="1E96FA45" w14:textId="4F52FCE4" w:rsidR="00B22FD9" w:rsidRPr="00510FA8" w:rsidRDefault="004F283A" w:rsidP="00B22FD9">
      <w:pPr>
        <w:ind w:left="720" w:hanging="720"/>
        <w:rPr>
          <w:b/>
          <w:color w:val="000000" w:themeColor="text1"/>
        </w:rPr>
      </w:pPr>
      <w:r w:rsidRPr="00510FA8">
        <w:rPr>
          <w:b/>
          <w:color w:val="000000" w:themeColor="text1"/>
        </w:rPr>
        <w:t xml:space="preserve">Mojokerto </w:t>
      </w:r>
      <w:r w:rsidRPr="00510FA8">
        <w:rPr>
          <w:color w:val="000000" w:themeColor="text1"/>
        </w:rPr>
        <w:t>museum, no.43,</w:t>
      </w:r>
      <w:r w:rsidR="00B22FD9" w:rsidRPr="00510FA8">
        <w:rPr>
          <w:color w:val="000000" w:themeColor="text1"/>
        </w:rPr>
        <w:t xml:space="preserve"> from E Java, C13-16:</w:t>
      </w:r>
    </w:p>
    <w:p w14:paraId="321B8103" w14:textId="77777777" w:rsidR="00FC6927" w:rsidRPr="00510FA8" w:rsidRDefault="00B22FD9" w:rsidP="00C81CF6">
      <w:pPr>
        <w:spacing w:after="120"/>
        <w:rPr>
          <w:color w:val="000000" w:themeColor="text1"/>
        </w:rPr>
      </w:pPr>
      <w:r w:rsidRPr="00510FA8">
        <w:rPr>
          <w:color w:val="000000" w:themeColor="text1"/>
        </w:rPr>
        <w:tab/>
        <w:t>carved figure of Hanumān, with erect tail and prominent front teeth, portrayed as a devotee of Śiva  (</w:t>
      </w:r>
      <w:r w:rsidRPr="00510FA8">
        <w:rPr>
          <w:b/>
          <w:color w:val="000000" w:themeColor="text1"/>
        </w:rPr>
        <w:t>see</w:t>
      </w:r>
      <w:r w:rsidRPr="00510FA8">
        <w:rPr>
          <w:color w:val="000000" w:themeColor="text1"/>
        </w:rPr>
        <w:t xml:space="preserve"> Klokke 1994: 187, pl. 12).</w:t>
      </w:r>
    </w:p>
    <w:p w14:paraId="40250207" w14:textId="30DAEB54" w:rsidR="00BE3143" w:rsidRPr="00510FA8" w:rsidRDefault="007925F9" w:rsidP="00CF502E">
      <w:pPr>
        <w:pStyle w:val="HangingIndent0"/>
        <w:spacing w:before="120" w:after="120"/>
        <w:ind w:left="274" w:hanging="274"/>
        <w:jc w:val="center"/>
        <w:rPr>
          <w:color w:val="000000" w:themeColor="text1"/>
          <w:szCs w:val="24"/>
        </w:rPr>
      </w:pPr>
      <w:r w:rsidRPr="00510FA8">
        <w:rPr>
          <w:color w:val="000000" w:themeColor="text1"/>
          <w:szCs w:val="24"/>
        </w:rPr>
        <w:t>––––––––––</w:t>
      </w:r>
    </w:p>
    <w:p w14:paraId="66CB9EF5" w14:textId="3A1E5712" w:rsidR="00BE3143" w:rsidRPr="00510FA8" w:rsidRDefault="007925F9" w:rsidP="009D2F06">
      <w:pPr>
        <w:pStyle w:val="HangingIndent0"/>
        <w:ind w:hanging="360"/>
        <w:rPr>
          <w:color w:val="000000" w:themeColor="text1"/>
          <w:szCs w:val="24"/>
        </w:rPr>
      </w:pPr>
      <w:r w:rsidRPr="00510FA8">
        <w:rPr>
          <w:color w:val="000000" w:themeColor="text1"/>
          <w:szCs w:val="24"/>
        </w:rPr>
        <w:t>terrac</w:t>
      </w:r>
      <w:r w:rsidR="00664A9E" w:rsidRPr="00510FA8">
        <w:rPr>
          <w:color w:val="000000" w:themeColor="text1"/>
          <w:szCs w:val="24"/>
        </w:rPr>
        <w:t xml:space="preserve">otta </w:t>
      </w:r>
      <w:r w:rsidR="00BE3143" w:rsidRPr="00510FA8">
        <w:rPr>
          <w:color w:val="000000" w:themeColor="text1"/>
          <w:szCs w:val="24"/>
        </w:rPr>
        <w:t>plaque with Rāmāyaṇa scene (rākṣasa – ? Kumbhakarṇa – fighting vānaras)</w:t>
      </w:r>
      <w:r w:rsidR="00664A9E" w:rsidRPr="00510FA8">
        <w:rPr>
          <w:color w:val="000000" w:themeColor="text1"/>
          <w:szCs w:val="24"/>
        </w:rPr>
        <w:t>, 13th-14th century, 25.2</w:t>
      </w:r>
      <w:r w:rsidR="00226E38" w:rsidRPr="00510FA8">
        <w:rPr>
          <w:color w:val="000000" w:themeColor="text1"/>
          <w:szCs w:val="24"/>
        </w:rPr>
        <w:t xml:space="preserve"> × </w:t>
      </w:r>
      <w:r w:rsidR="00664A9E" w:rsidRPr="00510FA8">
        <w:rPr>
          <w:color w:val="000000" w:themeColor="text1"/>
          <w:szCs w:val="24"/>
        </w:rPr>
        <w:t>40.8 cm.</w:t>
      </w:r>
      <w:r w:rsidR="00664A9E" w:rsidRPr="00510FA8">
        <w:rPr>
          <w:color w:val="000000" w:themeColor="text1"/>
          <w:szCs w:val="24"/>
        </w:rPr>
        <w:tab/>
      </w:r>
      <w:r w:rsidR="00BE3143" w:rsidRPr="00510FA8">
        <w:rPr>
          <w:color w:val="000000" w:themeColor="text1"/>
          <w:szCs w:val="24"/>
        </w:rPr>
        <w:t xml:space="preserve">Met. Mus. </w:t>
      </w:r>
      <w:r w:rsidR="00BE3143" w:rsidRPr="00510FA8">
        <w:rPr>
          <w:color w:val="000000" w:themeColor="text1"/>
          <w:szCs w:val="24"/>
          <w:lang w:bidi="x-none"/>
        </w:rPr>
        <w:t>1986.507</w:t>
      </w:r>
    </w:p>
    <w:p w14:paraId="1FB6ADA8" w14:textId="77777777" w:rsidR="00E82685" w:rsidRPr="00510FA8" w:rsidRDefault="00E82685" w:rsidP="00CF502E">
      <w:pPr>
        <w:pStyle w:val="HangingIndent0"/>
        <w:spacing w:before="120" w:after="120"/>
        <w:ind w:left="274" w:hanging="274"/>
        <w:jc w:val="center"/>
        <w:rPr>
          <w:color w:val="000000" w:themeColor="text1"/>
          <w:szCs w:val="24"/>
        </w:rPr>
      </w:pPr>
      <w:r w:rsidRPr="00510FA8">
        <w:rPr>
          <w:color w:val="000000" w:themeColor="text1"/>
          <w:szCs w:val="24"/>
        </w:rPr>
        <w:t>––––––––––</w:t>
      </w:r>
    </w:p>
    <w:p w14:paraId="7D9B422A" w14:textId="5B88922C" w:rsidR="00E82685" w:rsidRPr="00510FA8" w:rsidRDefault="00E82685" w:rsidP="00E82685">
      <w:pPr>
        <w:pStyle w:val="HangingIndent0"/>
        <w:ind w:left="274" w:hanging="274"/>
        <w:rPr>
          <w:color w:val="000000" w:themeColor="text1"/>
          <w:szCs w:val="24"/>
        </w:rPr>
      </w:pPr>
      <w:r w:rsidRPr="00510FA8">
        <w:rPr>
          <w:color w:val="000000" w:themeColor="text1"/>
          <w:szCs w:val="24"/>
        </w:rPr>
        <w:t xml:space="preserve">painted wood statue of Rāvaṇa riding bird “Wilmana”, North Bali, 1800-1900, </w:t>
      </w:r>
      <w:r w:rsidRPr="00510FA8">
        <w:rPr>
          <w:color w:val="000000" w:themeColor="text1"/>
          <w:szCs w:val="24"/>
        </w:rPr>
        <w:br/>
        <w:t>96.5</w:t>
      </w:r>
      <w:r w:rsidR="00226E38" w:rsidRPr="00510FA8">
        <w:rPr>
          <w:color w:val="000000" w:themeColor="text1"/>
          <w:szCs w:val="24"/>
        </w:rPr>
        <w:t xml:space="preserve"> × </w:t>
      </w:r>
      <w:r w:rsidRPr="00510FA8">
        <w:rPr>
          <w:color w:val="000000" w:themeColor="text1"/>
          <w:szCs w:val="24"/>
        </w:rPr>
        <w:t>46.4</w:t>
      </w:r>
      <w:r w:rsidR="00226E38" w:rsidRPr="00510FA8">
        <w:rPr>
          <w:color w:val="000000" w:themeColor="text1"/>
          <w:szCs w:val="24"/>
        </w:rPr>
        <w:t xml:space="preserve"> × </w:t>
      </w:r>
      <w:r w:rsidRPr="00510FA8">
        <w:rPr>
          <w:color w:val="000000" w:themeColor="text1"/>
          <w:szCs w:val="24"/>
        </w:rPr>
        <w:t>45.7 cm.  (ill. at McGill 2016: 218-9, no. 108)</w:t>
      </w:r>
      <w:r w:rsidRPr="00510FA8">
        <w:rPr>
          <w:color w:val="000000" w:themeColor="text1"/>
          <w:szCs w:val="24"/>
        </w:rPr>
        <w:tab/>
        <w:t>San Francisco 2010.18.2</w:t>
      </w:r>
    </w:p>
    <w:p w14:paraId="4EBACC93" w14:textId="3E30CB31" w:rsidR="007925F9" w:rsidRPr="00510FA8" w:rsidRDefault="00E82685" w:rsidP="00CF502E">
      <w:pPr>
        <w:pStyle w:val="HangingIndent0"/>
        <w:spacing w:before="120" w:after="120"/>
        <w:ind w:left="274" w:hanging="274"/>
        <w:jc w:val="center"/>
        <w:rPr>
          <w:color w:val="000000" w:themeColor="text1"/>
          <w:szCs w:val="24"/>
        </w:rPr>
      </w:pPr>
      <w:r w:rsidRPr="00510FA8">
        <w:rPr>
          <w:color w:val="000000" w:themeColor="text1"/>
          <w:szCs w:val="24"/>
        </w:rPr>
        <w:t xml:space="preserve"> </w:t>
      </w:r>
      <w:r w:rsidR="007925F9" w:rsidRPr="00510FA8">
        <w:rPr>
          <w:color w:val="000000" w:themeColor="text1"/>
          <w:szCs w:val="24"/>
        </w:rPr>
        <w:t>––––––––––</w:t>
      </w:r>
    </w:p>
    <w:p w14:paraId="4501F7E6" w14:textId="4D791872" w:rsidR="00BE3143" w:rsidRDefault="00BE3143" w:rsidP="009D2F06">
      <w:pPr>
        <w:pStyle w:val="HangingIndent0"/>
        <w:ind w:hanging="360"/>
        <w:rPr>
          <w:color w:val="000000" w:themeColor="text1"/>
          <w:szCs w:val="24"/>
        </w:rPr>
      </w:pPr>
      <w:r w:rsidRPr="00510FA8">
        <w:rPr>
          <w:color w:val="000000" w:themeColor="text1"/>
          <w:szCs w:val="24"/>
        </w:rPr>
        <w:t>20th-century paintings and puppets from Bali at Krishnan 2010: 144-55</w:t>
      </w:r>
      <w:r w:rsidR="007925F9" w:rsidRPr="00510FA8">
        <w:rPr>
          <w:color w:val="000000" w:themeColor="text1"/>
          <w:szCs w:val="24"/>
        </w:rPr>
        <w:t>;</w:t>
      </w:r>
      <w:r w:rsidRPr="00510FA8">
        <w:rPr>
          <w:color w:val="000000" w:themeColor="text1"/>
          <w:szCs w:val="24"/>
        </w:rPr>
        <w:t xml:space="preserve"> puppets and masks from West Java </w:t>
      </w:r>
      <w:r w:rsidR="00664A9E" w:rsidRPr="00510FA8">
        <w:rPr>
          <w:color w:val="000000" w:themeColor="text1"/>
          <w:szCs w:val="24"/>
        </w:rPr>
        <w:t xml:space="preserve">ill. </w:t>
      </w:r>
      <w:r w:rsidRPr="00510FA8">
        <w:rPr>
          <w:color w:val="000000" w:themeColor="text1"/>
          <w:szCs w:val="24"/>
        </w:rPr>
        <w:t>at Krishnan 2010: 156-65</w:t>
      </w:r>
      <w:r w:rsidR="007925F9" w:rsidRPr="00510FA8">
        <w:rPr>
          <w:color w:val="000000" w:themeColor="text1"/>
          <w:szCs w:val="24"/>
        </w:rPr>
        <w:t>; puppets from Java ill at McGill 2016: 172-3, nos 83-84</w:t>
      </w:r>
      <w:r w:rsidR="00160E6F" w:rsidRPr="00510FA8">
        <w:rPr>
          <w:color w:val="000000" w:themeColor="text1"/>
          <w:szCs w:val="24"/>
        </w:rPr>
        <w:t>; from Bali and Java at McGill 2016: 219-222, nos 110-112</w:t>
      </w:r>
    </w:p>
    <w:p w14:paraId="39ABA229" w14:textId="61CF8718" w:rsidR="000B595D" w:rsidRPr="00510FA8" w:rsidRDefault="000B595D" w:rsidP="009D2F06">
      <w:pPr>
        <w:pStyle w:val="HangingIndent0"/>
        <w:ind w:hanging="360"/>
        <w:rPr>
          <w:color w:val="000000" w:themeColor="text1"/>
          <w:szCs w:val="24"/>
        </w:rPr>
      </w:pPr>
      <w:r>
        <w:rPr>
          <w:color w:val="000000" w:themeColor="text1"/>
          <w:szCs w:val="24"/>
        </w:rPr>
        <w:t>multiple examples of Javanese shadow puppets from late 1700s onwards in British Museum</w:t>
      </w:r>
      <w:r w:rsidR="002D4B83">
        <w:rPr>
          <w:color w:val="000000" w:themeColor="text1"/>
          <w:szCs w:val="24"/>
        </w:rPr>
        <w:t xml:space="preserve"> and in Wereld Museum </w:t>
      </w:r>
      <w:r>
        <w:rPr>
          <w:color w:val="000000" w:themeColor="text1"/>
          <w:szCs w:val="24"/>
        </w:rPr>
        <w:t>[many illustrated on</w:t>
      </w:r>
      <w:r w:rsidR="002D4B83">
        <w:rPr>
          <w:color w:val="000000" w:themeColor="text1"/>
          <w:szCs w:val="24"/>
        </w:rPr>
        <w:t xml:space="preserve"> their</w:t>
      </w:r>
      <w:r>
        <w:rPr>
          <w:color w:val="000000" w:themeColor="text1"/>
          <w:szCs w:val="24"/>
        </w:rPr>
        <w:t xml:space="preserve"> website</w:t>
      </w:r>
      <w:r w:rsidR="002D4B83">
        <w:rPr>
          <w:color w:val="000000" w:themeColor="text1"/>
          <w:szCs w:val="24"/>
        </w:rPr>
        <w:t>s</w:t>
      </w:r>
      <w:r>
        <w:rPr>
          <w:color w:val="000000" w:themeColor="text1"/>
          <w:szCs w:val="24"/>
        </w:rPr>
        <w:t>]</w:t>
      </w:r>
      <w:r w:rsidR="002D4B83">
        <w:rPr>
          <w:color w:val="000000" w:themeColor="text1"/>
          <w:szCs w:val="24"/>
        </w:rPr>
        <w:t xml:space="preserve"> </w:t>
      </w:r>
    </w:p>
    <w:p w14:paraId="0F73367F" w14:textId="77777777" w:rsidR="00666B10" w:rsidRPr="00510FA8" w:rsidRDefault="00666B10" w:rsidP="00CF502E">
      <w:pPr>
        <w:pStyle w:val="HangingIndent0"/>
        <w:spacing w:before="120" w:after="120"/>
        <w:ind w:left="274" w:hanging="274"/>
        <w:jc w:val="center"/>
        <w:rPr>
          <w:color w:val="000000" w:themeColor="text1"/>
          <w:szCs w:val="24"/>
        </w:rPr>
      </w:pPr>
      <w:r w:rsidRPr="00510FA8">
        <w:rPr>
          <w:color w:val="000000" w:themeColor="text1"/>
          <w:szCs w:val="24"/>
        </w:rPr>
        <w:t>––––––––––</w:t>
      </w:r>
    </w:p>
    <w:p w14:paraId="2A34879A" w14:textId="73ED407C" w:rsidR="009D2F06" w:rsidRPr="00510FA8" w:rsidRDefault="009D2F06" w:rsidP="009D2F06">
      <w:pPr>
        <w:pStyle w:val="HangingIndent0"/>
        <w:ind w:hanging="360"/>
        <w:rPr>
          <w:color w:val="000000" w:themeColor="text1"/>
          <w:szCs w:val="24"/>
        </w:rPr>
      </w:pPr>
      <w:r w:rsidRPr="00510FA8">
        <w:rPr>
          <w:color w:val="000000" w:themeColor="text1"/>
          <w:szCs w:val="24"/>
        </w:rPr>
        <w:lastRenderedPageBreak/>
        <w:t>Sītā’s trial by fire, painted cotton, Kamasan (Bali), 1850-1900, 124.5</w:t>
      </w:r>
      <w:r w:rsidR="00226E38" w:rsidRPr="00510FA8">
        <w:rPr>
          <w:color w:val="000000" w:themeColor="text1"/>
          <w:szCs w:val="24"/>
        </w:rPr>
        <w:t xml:space="preserve"> × </w:t>
      </w:r>
      <w:r w:rsidRPr="00510FA8">
        <w:rPr>
          <w:color w:val="000000" w:themeColor="text1"/>
          <w:szCs w:val="24"/>
        </w:rPr>
        <w:t>154.9 cm.</w:t>
      </w:r>
      <w:r w:rsidRPr="00510FA8">
        <w:rPr>
          <w:color w:val="000000" w:themeColor="text1"/>
          <w:szCs w:val="24"/>
        </w:rPr>
        <w:br/>
        <w:t>(ill. at McGill 2016: 139, no. 73)</w:t>
      </w:r>
      <w:r w:rsidRPr="00510FA8">
        <w:rPr>
          <w:color w:val="000000" w:themeColor="text1"/>
          <w:szCs w:val="24"/>
        </w:rPr>
        <w:tab/>
        <w:t>San Francisco B78M1</w:t>
      </w:r>
    </w:p>
    <w:p w14:paraId="05C3F46C" w14:textId="12F2ACE6" w:rsidR="00F24906" w:rsidRPr="00510FA8" w:rsidRDefault="00917D54" w:rsidP="009D2F06">
      <w:pPr>
        <w:pStyle w:val="HangingIndent0"/>
        <w:ind w:hanging="360"/>
        <w:rPr>
          <w:color w:val="000000" w:themeColor="text1"/>
          <w:szCs w:val="24"/>
        </w:rPr>
      </w:pPr>
      <w:r w:rsidRPr="00510FA8">
        <w:rPr>
          <w:color w:val="000000" w:themeColor="text1"/>
          <w:szCs w:val="24"/>
        </w:rPr>
        <w:t xml:space="preserve">cotton hanging: </w:t>
      </w:r>
      <w:r w:rsidR="00F24906" w:rsidRPr="00510FA8">
        <w:rPr>
          <w:color w:val="000000" w:themeColor="text1"/>
          <w:szCs w:val="24"/>
        </w:rPr>
        <w:t xml:space="preserve">Hanumān and other vānaras fight Kumbhakarṇa, Bali, </w:t>
      </w:r>
      <w:r w:rsidRPr="00510FA8">
        <w:rPr>
          <w:color w:val="000000" w:themeColor="text1"/>
          <w:szCs w:val="24"/>
        </w:rPr>
        <w:t>C19</w:t>
      </w:r>
      <w:r w:rsidR="00F24906" w:rsidRPr="00510FA8">
        <w:rPr>
          <w:color w:val="000000" w:themeColor="text1"/>
          <w:szCs w:val="24"/>
        </w:rPr>
        <w:t xml:space="preserve">, </w:t>
      </w:r>
      <w:r w:rsidR="008B13B0" w:rsidRPr="00510FA8">
        <w:rPr>
          <w:color w:val="000000" w:themeColor="text1"/>
          <w:szCs w:val="24"/>
        </w:rPr>
        <w:br/>
      </w:r>
      <w:r w:rsidR="00F24906" w:rsidRPr="00510FA8">
        <w:rPr>
          <w:color w:val="000000" w:themeColor="text1"/>
          <w:szCs w:val="24"/>
        </w:rPr>
        <w:t>132.7</w:t>
      </w:r>
      <w:r w:rsidR="00226E38" w:rsidRPr="00510FA8">
        <w:rPr>
          <w:color w:val="000000" w:themeColor="text1"/>
          <w:szCs w:val="24"/>
        </w:rPr>
        <w:t xml:space="preserve"> × </w:t>
      </w:r>
      <w:r w:rsidR="00F24906" w:rsidRPr="00510FA8">
        <w:rPr>
          <w:color w:val="000000" w:themeColor="text1"/>
          <w:szCs w:val="24"/>
        </w:rPr>
        <w:t>177.2 cm.</w:t>
      </w:r>
      <w:r w:rsidRPr="00510FA8">
        <w:rPr>
          <w:color w:val="000000" w:themeColor="text1"/>
          <w:szCs w:val="24"/>
        </w:rPr>
        <w:t xml:space="preserve">   </w:t>
      </w:r>
      <w:r w:rsidR="00F24906" w:rsidRPr="00510FA8">
        <w:rPr>
          <w:color w:val="000000" w:themeColor="text1"/>
          <w:szCs w:val="24"/>
        </w:rPr>
        <w:t>(</w:t>
      </w:r>
      <w:r w:rsidR="008C5252" w:rsidRPr="00510FA8">
        <w:rPr>
          <w:color w:val="000000" w:themeColor="text1"/>
          <w:szCs w:val="24"/>
        </w:rPr>
        <w:t xml:space="preserve">also </w:t>
      </w:r>
      <w:r w:rsidR="00F24906" w:rsidRPr="00510FA8">
        <w:rPr>
          <w:color w:val="000000" w:themeColor="text1"/>
          <w:szCs w:val="24"/>
        </w:rPr>
        <w:t>ill. at McGill 2016: 182-3, no. 94)</w:t>
      </w:r>
      <w:r w:rsidR="00F24906" w:rsidRPr="00510FA8">
        <w:rPr>
          <w:color w:val="000000" w:themeColor="text1"/>
          <w:szCs w:val="24"/>
        </w:rPr>
        <w:tab/>
        <w:t>Philadelphia 1952-60-2</w:t>
      </w:r>
    </w:p>
    <w:p w14:paraId="34D63B1F" w14:textId="19A6D467" w:rsidR="002D2C0E" w:rsidRPr="00510FA8" w:rsidRDefault="002D2C0E">
      <w:pPr>
        <w:rPr>
          <w:color w:val="000000" w:themeColor="text1"/>
        </w:rPr>
      </w:pPr>
      <w:r w:rsidRPr="00510FA8">
        <w:rPr>
          <w:color w:val="000000" w:themeColor="text1"/>
        </w:rPr>
        <w:br w:type="page"/>
      </w:r>
    </w:p>
    <w:p w14:paraId="06907E90" w14:textId="77777777" w:rsidR="00086349" w:rsidRPr="00510FA8" w:rsidRDefault="00086349" w:rsidP="00086349">
      <w:pPr>
        <w:pStyle w:val="HangingIndent0"/>
        <w:pageBreakBefore/>
        <w:tabs>
          <w:tab w:val="clear" w:pos="0"/>
        </w:tabs>
        <w:ind w:left="540" w:hanging="540"/>
        <w:rPr>
          <w:rFonts w:cs="Gentium Basic"/>
          <w:b/>
          <w:color w:val="000000" w:themeColor="text1"/>
          <w:szCs w:val="24"/>
        </w:rPr>
      </w:pPr>
      <w:r w:rsidRPr="00510FA8">
        <w:rPr>
          <w:rFonts w:cs="Gentium Basic"/>
          <w:b/>
          <w:color w:val="000000" w:themeColor="text1"/>
          <w:szCs w:val="24"/>
        </w:rPr>
        <w:lastRenderedPageBreak/>
        <w:t>object (and medium)</w:t>
      </w:r>
      <w:r w:rsidRPr="00510FA8">
        <w:rPr>
          <w:rFonts w:cs="Gentium Basic"/>
          <w:b/>
          <w:color w:val="000000" w:themeColor="text1"/>
          <w:szCs w:val="24"/>
        </w:rPr>
        <w:tab/>
      </w:r>
      <w:r w:rsidRPr="00510FA8">
        <w:rPr>
          <w:color w:val="000000" w:themeColor="text1"/>
        </w:rPr>
        <w:t>Javanese metalwork</w:t>
      </w:r>
    </w:p>
    <w:p w14:paraId="70541DD2" w14:textId="32AC04C3" w:rsidR="00086349" w:rsidRPr="00510FA8" w:rsidRDefault="00086349" w:rsidP="00086349">
      <w:pPr>
        <w:pStyle w:val="HangingIndent0"/>
        <w:tabs>
          <w:tab w:val="clear" w:pos="0"/>
        </w:tabs>
        <w:ind w:left="540" w:hanging="540"/>
        <w:rPr>
          <w:rFonts w:cs="Gentium Basic"/>
          <w:b/>
          <w:color w:val="000000" w:themeColor="text1"/>
          <w:szCs w:val="24"/>
        </w:rPr>
      </w:pPr>
      <w:r w:rsidRPr="00510FA8">
        <w:rPr>
          <w:rFonts w:cs="Gentium Basic"/>
          <w:b/>
          <w:color w:val="000000" w:themeColor="text1"/>
          <w:szCs w:val="24"/>
        </w:rPr>
        <w:t>location (original/present)</w:t>
      </w:r>
      <w:r w:rsidRPr="00510FA8">
        <w:rPr>
          <w:rFonts w:cs="Gentium Basic"/>
          <w:b/>
          <w:color w:val="000000" w:themeColor="text1"/>
          <w:szCs w:val="24"/>
        </w:rPr>
        <w:tab/>
      </w:r>
      <w:r w:rsidR="005D6DAC" w:rsidRPr="00510FA8">
        <w:rPr>
          <w:color w:val="000000" w:themeColor="text1"/>
        </w:rPr>
        <w:t>Central</w:t>
      </w:r>
      <w:r w:rsidRPr="00510FA8">
        <w:rPr>
          <w:rFonts w:cs="Gentium Basic"/>
          <w:color w:val="000000" w:themeColor="text1"/>
          <w:szCs w:val="24"/>
        </w:rPr>
        <w:t xml:space="preserve"> Java, Indonesia</w:t>
      </w:r>
    </w:p>
    <w:p w14:paraId="6608F460" w14:textId="77777777" w:rsidR="00086349" w:rsidRPr="00510FA8" w:rsidRDefault="00086349" w:rsidP="00086349">
      <w:pPr>
        <w:pStyle w:val="HangingIndent0"/>
        <w:tabs>
          <w:tab w:val="clear" w:pos="0"/>
        </w:tabs>
        <w:ind w:left="540" w:hanging="540"/>
        <w:rPr>
          <w:rFonts w:cs="Gentium Basic"/>
          <w:b/>
          <w:bCs/>
          <w:color w:val="000000" w:themeColor="text1"/>
          <w:szCs w:val="24"/>
        </w:rPr>
      </w:pPr>
      <w:r w:rsidRPr="00510FA8">
        <w:rPr>
          <w:rFonts w:cs="Gentium Basic"/>
          <w:b/>
          <w:color w:val="000000" w:themeColor="text1"/>
          <w:szCs w:val="24"/>
        </w:rPr>
        <w:t xml:space="preserve">date </w:t>
      </w:r>
      <w:r w:rsidRPr="00510FA8">
        <w:rPr>
          <w:rFonts w:cs="Gentium Basic"/>
          <w:b/>
          <w:color w:val="000000" w:themeColor="text1"/>
          <w:szCs w:val="24"/>
        </w:rPr>
        <w:tab/>
      </w:r>
      <w:r w:rsidRPr="00510FA8">
        <w:rPr>
          <w:rFonts w:cs="Gentium Basic"/>
          <w:b/>
          <w:color w:val="000000" w:themeColor="text1"/>
          <w:szCs w:val="24"/>
        </w:rPr>
        <w:tab/>
      </w:r>
      <w:r w:rsidRPr="00510FA8">
        <w:rPr>
          <w:color w:val="000000" w:themeColor="text1"/>
        </w:rPr>
        <w:t>10</w:t>
      </w:r>
      <w:r w:rsidRPr="00510FA8">
        <w:rPr>
          <w:rFonts w:cs="Gentium Basic"/>
          <w:color w:val="000000" w:themeColor="text1"/>
          <w:szCs w:val="24"/>
        </w:rPr>
        <w:t>th century</w:t>
      </w:r>
      <w:r w:rsidRPr="00510FA8">
        <w:rPr>
          <w:color w:val="000000" w:themeColor="text1"/>
        </w:rPr>
        <w:t xml:space="preserve"> onwards</w:t>
      </w:r>
    </w:p>
    <w:p w14:paraId="00940715" w14:textId="514A3F42" w:rsidR="00086349" w:rsidRPr="00510FA8" w:rsidRDefault="00086349" w:rsidP="00086349">
      <w:pPr>
        <w:tabs>
          <w:tab w:val="left" w:pos="1440"/>
        </w:tabs>
        <w:ind w:left="547" w:hanging="547"/>
        <w:rPr>
          <w:b/>
          <w:color w:val="000000" w:themeColor="text1"/>
        </w:rPr>
      </w:pPr>
      <w:r w:rsidRPr="00510FA8">
        <w:rPr>
          <w:rFonts w:cs="Gentium Basic"/>
          <w:b/>
          <w:bCs/>
          <w:color w:val="000000" w:themeColor="text1"/>
        </w:rPr>
        <w:t>studies</w:t>
      </w:r>
      <w:r w:rsidRPr="00510FA8">
        <w:rPr>
          <w:rFonts w:cs="Gentium Basic"/>
          <w:b/>
          <w:bCs/>
          <w:color w:val="000000" w:themeColor="text1"/>
        </w:rPr>
        <w:tab/>
      </w:r>
      <w:r w:rsidR="00A56473" w:rsidRPr="00510FA8">
        <w:rPr>
          <w:color w:val="000000" w:themeColor="text1"/>
        </w:rPr>
        <w:t xml:space="preserve">van </w:t>
      </w:r>
      <w:r w:rsidRPr="00510FA8">
        <w:rPr>
          <w:color w:val="000000" w:themeColor="text1"/>
        </w:rPr>
        <w:t>Duuren, David 2004:  “Een teruggevonden Indo-Javaans Unicum: de ‘Kris van Knaud’</w:t>
      </w:r>
      <w:r w:rsidR="00545317" w:rsidRPr="00510FA8">
        <w:rPr>
          <w:color w:val="000000" w:themeColor="text1"/>
          <w:vertAlign w:val="superscript"/>
        </w:rPr>
        <w:t xml:space="preserve"> </w:t>
      </w:r>
      <w:r w:rsidRPr="00510FA8">
        <w:rPr>
          <w:color w:val="000000" w:themeColor="text1"/>
        </w:rPr>
        <w:t xml:space="preserve">”, </w:t>
      </w:r>
      <w:r w:rsidRPr="00510FA8">
        <w:rPr>
          <w:i/>
          <w:color w:val="000000" w:themeColor="text1"/>
        </w:rPr>
        <w:t>Aziatiache Kunst</w:t>
      </w:r>
      <w:r w:rsidRPr="00510FA8">
        <w:rPr>
          <w:color w:val="000000" w:themeColor="text1"/>
        </w:rPr>
        <w:t xml:space="preserve"> 34.2: 2-19.</w:t>
      </w:r>
      <w:r w:rsidRPr="00510FA8">
        <w:rPr>
          <w:color w:val="000000" w:themeColor="text1"/>
        </w:rPr>
        <w:tab/>
      </w:r>
      <w:r w:rsidRPr="00510FA8">
        <w:rPr>
          <w:b/>
          <w:color w:val="000000" w:themeColor="text1"/>
        </w:rPr>
        <w:t>download</w:t>
      </w:r>
    </w:p>
    <w:p w14:paraId="520229C0" w14:textId="59DFC254" w:rsidR="00086349" w:rsidRPr="00510FA8" w:rsidRDefault="00086349" w:rsidP="00086349">
      <w:pPr>
        <w:tabs>
          <w:tab w:val="left" w:pos="1440"/>
        </w:tabs>
        <w:ind w:left="547" w:hanging="547"/>
        <w:rPr>
          <w:b/>
          <w:color w:val="000000" w:themeColor="text1"/>
        </w:rPr>
      </w:pPr>
      <w:r w:rsidRPr="00510FA8">
        <w:rPr>
          <w:color w:val="000000" w:themeColor="text1"/>
        </w:rPr>
        <w:t xml:space="preserve">Krom, N.J. </w:t>
      </w:r>
      <w:r w:rsidR="003F37DF" w:rsidRPr="00510FA8">
        <w:rPr>
          <w:color w:val="000000" w:themeColor="text1"/>
        </w:rPr>
        <w:t xml:space="preserve">1920:  </w:t>
      </w:r>
      <w:r w:rsidR="003F37DF" w:rsidRPr="00510FA8">
        <w:rPr>
          <w:i/>
          <w:color w:val="000000" w:themeColor="text1"/>
        </w:rPr>
        <w:t>Inleiding tot de Hindoe-Javaanse Kunst</w:t>
      </w:r>
      <w:r w:rsidR="003F37DF" w:rsidRPr="00510FA8">
        <w:rPr>
          <w:color w:val="000000" w:themeColor="text1"/>
        </w:rPr>
        <w:t xml:space="preserve"> (‘s-Gravenhage: Martinus Mijhoff), 2nd edn 1923.</w:t>
      </w:r>
      <w:r w:rsidR="003F37DF" w:rsidRPr="00510FA8">
        <w:rPr>
          <w:color w:val="000000" w:themeColor="text1"/>
        </w:rPr>
        <w:tab/>
      </w:r>
      <w:r w:rsidR="003F37DF" w:rsidRPr="00510FA8">
        <w:rPr>
          <w:b/>
          <w:color w:val="000000" w:themeColor="text1"/>
        </w:rPr>
        <w:t>download (2nd edn)</w:t>
      </w:r>
    </w:p>
    <w:p w14:paraId="49E05BF0" w14:textId="7F649DAE" w:rsidR="00086349" w:rsidRPr="00510FA8" w:rsidRDefault="00086349" w:rsidP="00086349">
      <w:pPr>
        <w:tabs>
          <w:tab w:val="left" w:pos="1440"/>
        </w:tabs>
        <w:ind w:left="547" w:hanging="547"/>
        <w:rPr>
          <w:b/>
          <w:color w:val="000000" w:themeColor="text1"/>
        </w:rPr>
      </w:pPr>
      <w:r w:rsidRPr="00510FA8">
        <w:rPr>
          <w:color w:val="000000" w:themeColor="text1"/>
        </w:rPr>
        <w:t xml:space="preserve">Levin, Cecelia 1999b:  “Classical Javanese gold reflects some new light on the Ramayana”, in </w:t>
      </w:r>
      <w:r w:rsidRPr="00510FA8">
        <w:rPr>
          <w:i/>
          <w:color w:val="000000" w:themeColor="text1"/>
        </w:rPr>
        <w:t>Precious metals in early South East Asia: proceedings of the second seminar on gold studies,</w:t>
      </w:r>
      <w:r w:rsidRPr="00510FA8">
        <w:rPr>
          <w:color w:val="000000" w:themeColor="text1"/>
        </w:rPr>
        <w:t xml:space="preserve"> ed. by Wilhelmina H. Kal: 39-44 (Amsterdam:  Royal Tropical Institute). </w:t>
      </w:r>
      <w:r w:rsidRPr="00510FA8">
        <w:rPr>
          <w:color w:val="000000" w:themeColor="text1"/>
        </w:rPr>
        <w:br/>
        <w:t>[on Wonoboyo bowl; cf. van der Molen]</w:t>
      </w:r>
      <w:r w:rsidRPr="00510FA8">
        <w:rPr>
          <w:color w:val="000000" w:themeColor="text1"/>
        </w:rPr>
        <w:tab/>
      </w:r>
      <w:r w:rsidRPr="00510FA8">
        <w:rPr>
          <w:b/>
          <w:color w:val="000000" w:themeColor="text1"/>
        </w:rPr>
        <w:t>photocopy; MB checked</w:t>
      </w:r>
    </w:p>
    <w:p w14:paraId="3F33DF94" w14:textId="01A8AE8F" w:rsidR="00086349" w:rsidRPr="00510FA8" w:rsidRDefault="00086349" w:rsidP="00086349">
      <w:pPr>
        <w:pStyle w:val="HangingIndent0"/>
        <w:tabs>
          <w:tab w:val="clear" w:pos="0"/>
          <w:tab w:val="clear" w:pos="2880"/>
        </w:tabs>
        <w:ind w:left="720" w:hanging="720"/>
        <w:rPr>
          <w:b/>
          <w:color w:val="000000" w:themeColor="text1"/>
          <w:szCs w:val="24"/>
        </w:rPr>
      </w:pPr>
      <w:r w:rsidRPr="00510FA8">
        <w:rPr>
          <w:color w:val="000000" w:themeColor="text1"/>
          <w:szCs w:val="24"/>
        </w:rPr>
        <w:t xml:space="preserve">van der Molen, Willem 2003b:  “Rama and Sita in Wonoboyo”, </w:t>
      </w:r>
      <w:r w:rsidRPr="00510FA8">
        <w:rPr>
          <w:i/>
          <w:color w:val="000000" w:themeColor="text1"/>
          <w:szCs w:val="24"/>
        </w:rPr>
        <w:t xml:space="preserve">BKI </w:t>
      </w:r>
      <w:r w:rsidRPr="00510FA8">
        <w:rPr>
          <w:color w:val="000000" w:themeColor="text1"/>
          <w:szCs w:val="24"/>
        </w:rPr>
        <w:t xml:space="preserve">159.2-3: 389-403. </w:t>
      </w:r>
      <w:r w:rsidRPr="00510FA8">
        <w:rPr>
          <w:color w:val="000000" w:themeColor="text1"/>
          <w:szCs w:val="24"/>
        </w:rPr>
        <w:br/>
        <w:t>[on Wonoboyo bowl; cf. Levin 1999b]</w:t>
      </w:r>
      <w:r w:rsidRPr="00510FA8">
        <w:rPr>
          <w:color w:val="000000" w:themeColor="text1"/>
          <w:szCs w:val="24"/>
        </w:rPr>
        <w:tab/>
      </w:r>
      <w:r w:rsidRPr="00510FA8">
        <w:rPr>
          <w:b/>
          <w:color w:val="000000" w:themeColor="text1"/>
          <w:szCs w:val="24"/>
        </w:rPr>
        <w:t>photocopy</w:t>
      </w:r>
    </w:p>
    <w:p w14:paraId="63DDA609" w14:textId="77777777" w:rsidR="00A50BF4" w:rsidRPr="008A345E" w:rsidRDefault="00A50BF4" w:rsidP="00A50BF4">
      <w:pPr>
        <w:rPr>
          <w:rFonts w:eastAsia="Gentium Basic" w:cs="Gentium Basic"/>
          <w:b/>
          <w:color w:val="000000" w:themeColor="text1"/>
        </w:rPr>
      </w:pPr>
      <w:r w:rsidRPr="009350B8">
        <w:rPr>
          <w:color w:val="000000"/>
        </w:rPr>
        <w:t>Scheurleer, Pauline Lunsingh 200</w:t>
      </w:r>
      <w:r>
        <w:rPr>
          <w:color w:val="000000"/>
        </w:rPr>
        <w:t xml:space="preserve">5a:  “The finds from Muteran and Wonoboyo”, in </w:t>
      </w:r>
      <w:r>
        <w:rPr>
          <w:i/>
          <w:color w:val="000000"/>
        </w:rPr>
        <w:t xml:space="preserve">Indonesia: the discovery of the past, </w:t>
      </w:r>
      <w:r>
        <w:rPr>
          <w:color w:val="000000"/>
        </w:rPr>
        <w:t>ed. Endang Sri Hardiati and Pieter ter Keurs (Amsterdam: KIT Publishers): 52-67.</w:t>
      </w:r>
      <w:r>
        <w:rPr>
          <w:color w:val="000000"/>
        </w:rPr>
        <w:tab/>
      </w:r>
      <w:r w:rsidRPr="00892015">
        <w:rPr>
          <w:b/>
          <w:color w:val="000000"/>
        </w:rPr>
        <w:t>part scanned</w:t>
      </w:r>
    </w:p>
    <w:p w14:paraId="3F3D6104" w14:textId="28839A56" w:rsidR="00154241" w:rsidRPr="00510FA8" w:rsidRDefault="00630436" w:rsidP="00086349">
      <w:pPr>
        <w:pStyle w:val="HangingIndent0"/>
        <w:tabs>
          <w:tab w:val="clear" w:pos="0"/>
          <w:tab w:val="clear" w:pos="2880"/>
        </w:tabs>
        <w:ind w:left="720" w:hanging="720"/>
        <w:rPr>
          <w:b/>
          <w:color w:val="000000" w:themeColor="text1"/>
          <w:szCs w:val="24"/>
        </w:rPr>
      </w:pPr>
      <w:r w:rsidRPr="00510FA8">
        <w:rPr>
          <w:color w:val="000000" w:themeColor="text1"/>
          <w:szCs w:val="24"/>
        </w:rPr>
        <w:t>Scheurleer, Pauline Lunsingh 2005</w:t>
      </w:r>
      <w:r w:rsidR="00A50BF4">
        <w:rPr>
          <w:color w:val="000000" w:themeColor="text1"/>
          <w:szCs w:val="24"/>
        </w:rPr>
        <w:t>b</w:t>
      </w:r>
      <w:r w:rsidRPr="00510FA8">
        <w:rPr>
          <w:color w:val="000000" w:themeColor="text1"/>
          <w:szCs w:val="24"/>
        </w:rPr>
        <w:t xml:space="preserve">:  “De schat van Wonoboyo”, </w:t>
      </w:r>
      <w:r w:rsidRPr="00510FA8">
        <w:rPr>
          <w:i/>
          <w:color w:val="000000" w:themeColor="text1"/>
          <w:szCs w:val="24"/>
        </w:rPr>
        <w:t>Aziatische Kunst</w:t>
      </w:r>
      <w:r w:rsidRPr="00510FA8">
        <w:rPr>
          <w:color w:val="000000" w:themeColor="text1"/>
          <w:szCs w:val="24"/>
        </w:rPr>
        <w:t xml:space="preserve"> 35.4: 14-41.</w:t>
      </w:r>
      <w:r w:rsidRPr="00510FA8">
        <w:rPr>
          <w:color w:val="000000" w:themeColor="text1"/>
          <w:szCs w:val="24"/>
        </w:rPr>
        <w:tab/>
      </w:r>
      <w:r w:rsidRPr="00510FA8">
        <w:rPr>
          <w:b/>
          <w:color w:val="000000" w:themeColor="text1"/>
          <w:szCs w:val="24"/>
        </w:rPr>
        <w:t>download</w:t>
      </w:r>
    </w:p>
    <w:p w14:paraId="44150A74" w14:textId="77777777" w:rsidR="00086349" w:rsidRPr="00510FA8" w:rsidRDefault="00086349" w:rsidP="00086349">
      <w:pPr>
        <w:tabs>
          <w:tab w:val="left" w:pos="1440"/>
        </w:tabs>
        <w:rPr>
          <w:b/>
          <w:color w:val="000000" w:themeColor="text1"/>
        </w:rPr>
      </w:pPr>
      <w:r w:rsidRPr="00510FA8">
        <w:rPr>
          <w:b/>
          <w:color w:val="000000" w:themeColor="text1"/>
        </w:rPr>
        <w:t>notes</w:t>
      </w:r>
    </w:p>
    <w:p w14:paraId="763EEE3C" w14:textId="74C4FF01" w:rsidR="00086349" w:rsidRPr="00510FA8" w:rsidRDefault="00086349" w:rsidP="00086349">
      <w:pPr>
        <w:rPr>
          <w:b/>
          <w:color w:val="000000" w:themeColor="text1"/>
        </w:rPr>
      </w:pPr>
      <w:r w:rsidRPr="00510FA8">
        <w:rPr>
          <w:b/>
          <w:color w:val="000000" w:themeColor="text1"/>
        </w:rPr>
        <w:t>gold bowl from</w:t>
      </w:r>
      <w:r w:rsidRPr="00510FA8">
        <w:rPr>
          <w:color w:val="000000" w:themeColor="text1"/>
        </w:rPr>
        <w:t xml:space="preserve"> </w:t>
      </w:r>
      <w:r w:rsidRPr="00510FA8">
        <w:rPr>
          <w:b/>
          <w:color w:val="000000" w:themeColor="text1"/>
        </w:rPr>
        <w:t xml:space="preserve">Wonoboyo </w:t>
      </w:r>
      <w:r w:rsidRPr="00510FA8">
        <w:rPr>
          <w:color w:val="000000" w:themeColor="text1"/>
        </w:rPr>
        <w:t>(now in Jakarta</w:t>
      </w:r>
      <w:r w:rsidRPr="00510FA8">
        <w:rPr>
          <w:b/>
          <w:color w:val="000000" w:themeColor="text1"/>
        </w:rPr>
        <w:t xml:space="preserve"> </w:t>
      </w:r>
      <w:r w:rsidRPr="00510FA8">
        <w:rPr>
          <w:color w:val="000000" w:themeColor="text1"/>
        </w:rPr>
        <w:t>National Museum</w:t>
      </w:r>
      <w:r w:rsidR="00BE7E62">
        <w:rPr>
          <w:color w:val="000000" w:themeColor="text1"/>
        </w:rPr>
        <w:t>, MNI 8965</w:t>
      </w:r>
      <w:r w:rsidRPr="00510FA8">
        <w:rPr>
          <w:color w:val="000000" w:themeColor="text1"/>
        </w:rPr>
        <w:t>)</w:t>
      </w:r>
      <w:r w:rsidR="00BE7E62">
        <w:rPr>
          <w:color w:val="000000" w:themeColor="text1"/>
        </w:rPr>
        <w:t>: part of treasure</w:t>
      </w:r>
      <w:r w:rsidRPr="00510FA8">
        <w:rPr>
          <w:color w:val="000000" w:themeColor="text1"/>
        </w:rPr>
        <w:t xml:space="preserve"> found</w:t>
      </w:r>
      <w:r w:rsidR="00BE7E62">
        <w:rPr>
          <w:color w:val="000000" w:themeColor="text1"/>
        </w:rPr>
        <w:t xml:space="preserve"> under a layer of lava in a rice field</w:t>
      </w:r>
      <w:r w:rsidRPr="00510FA8">
        <w:rPr>
          <w:color w:val="000000" w:themeColor="text1"/>
        </w:rPr>
        <w:t xml:space="preserve"> </w:t>
      </w:r>
      <w:r w:rsidR="00BE7E62">
        <w:rPr>
          <w:color w:val="000000" w:themeColor="text1"/>
        </w:rPr>
        <w:t>near</w:t>
      </w:r>
      <w:r w:rsidRPr="00510FA8">
        <w:rPr>
          <w:color w:val="000000" w:themeColor="text1"/>
        </w:rPr>
        <w:t xml:space="preserve"> Wonoboyo </w:t>
      </w:r>
      <w:r w:rsidR="00BE7E62">
        <w:rPr>
          <w:color w:val="000000" w:themeColor="text1"/>
        </w:rPr>
        <w:t xml:space="preserve">(c. 5 km N of </w:t>
      </w:r>
      <w:r w:rsidRPr="00510FA8">
        <w:rPr>
          <w:color w:val="000000" w:themeColor="text1"/>
        </w:rPr>
        <w:t>Prambanan</w:t>
      </w:r>
      <w:r w:rsidR="00BE7E62">
        <w:rPr>
          <w:color w:val="000000" w:themeColor="text1"/>
        </w:rPr>
        <w:t>)</w:t>
      </w:r>
      <w:r w:rsidRPr="00510FA8">
        <w:rPr>
          <w:color w:val="000000" w:themeColor="text1"/>
        </w:rPr>
        <w:t>, early C10</w:t>
      </w:r>
      <w:r w:rsidR="0025207F">
        <w:rPr>
          <w:color w:val="000000" w:themeColor="text1"/>
        </w:rPr>
        <w:t xml:space="preserve">, </w:t>
      </w:r>
      <w:r w:rsidR="00E32EBE">
        <w:rPr>
          <w:color w:val="000000" w:themeColor="text1"/>
        </w:rPr>
        <w:t>14.4 x 9.3 cm.</w:t>
      </w:r>
      <w:r w:rsidRPr="00510FA8">
        <w:rPr>
          <w:color w:val="000000" w:themeColor="text1"/>
        </w:rPr>
        <w:t xml:space="preserve"> —</w:t>
      </w:r>
    </w:p>
    <w:p w14:paraId="67467BCA" w14:textId="26356319" w:rsidR="00086349" w:rsidRPr="00510FA8" w:rsidRDefault="00086349" w:rsidP="00086349">
      <w:pPr>
        <w:rPr>
          <w:color w:val="000000" w:themeColor="text1"/>
        </w:rPr>
      </w:pPr>
      <w:r w:rsidRPr="00510FA8">
        <w:rPr>
          <w:color w:val="000000" w:themeColor="text1"/>
        </w:rPr>
        <w:t xml:space="preserve"> </w:t>
      </w:r>
      <w:r w:rsidRPr="00510FA8">
        <w:rPr>
          <w:color w:val="000000" w:themeColor="text1"/>
        </w:rPr>
        <w:tab/>
        <w:t xml:space="preserve">Mārīca killed by Rāma, returns to </w:t>
      </w:r>
      <w:r w:rsidRPr="00510FA8">
        <w:rPr>
          <w:i/>
          <w:color w:val="000000" w:themeColor="text1"/>
        </w:rPr>
        <w:t>rākṣasa</w:t>
      </w:r>
      <w:r w:rsidRPr="00510FA8">
        <w:rPr>
          <w:color w:val="000000" w:themeColor="text1"/>
        </w:rPr>
        <w:t xml:space="preserve"> form; Rāvaṇa in form of mendicant abducts Sītā; Rāvaṇa reverts to multi-headed form (heads in 1 circle); Jaṭāyu intervenes in abduction  (</w:t>
      </w:r>
      <w:r w:rsidRPr="00510FA8">
        <w:rPr>
          <w:b/>
          <w:color w:val="000000" w:themeColor="text1"/>
        </w:rPr>
        <w:t>see</w:t>
      </w:r>
      <w:r w:rsidRPr="00510FA8">
        <w:rPr>
          <w:color w:val="000000" w:themeColor="text1"/>
        </w:rPr>
        <w:t xml:space="preserve"> Levin 1999b</w:t>
      </w:r>
      <w:r w:rsidR="00A50BF4">
        <w:rPr>
          <w:color w:val="000000" w:themeColor="text1"/>
        </w:rPr>
        <w:t>,</w:t>
      </w:r>
      <w:r w:rsidRPr="00510FA8">
        <w:rPr>
          <w:color w:val="000000" w:themeColor="text1"/>
        </w:rPr>
        <w:t xml:space="preserve"> van der Molen 2003b</w:t>
      </w:r>
      <w:r w:rsidR="00A50BF4">
        <w:rPr>
          <w:color w:val="000000" w:themeColor="text1"/>
        </w:rPr>
        <w:t xml:space="preserve"> and </w:t>
      </w:r>
      <w:r w:rsidR="00976EAC">
        <w:rPr>
          <w:color w:val="000000" w:themeColor="text1"/>
        </w:rPr>
        <w:t>Scheurleer 2005a+b</w:t>
      </w:r>
      <w:r w:rsidRPr="00510FA8">
        <w:rPr>
          <w:color w:val="000000" w:themeColor="text1"/>
        </w:rPr>
        <w:t>)</w:t>
      </w:r>
    </w:p>
    <w:p w14:paraId="60B0A709" w14:textId="6C5039D8" w:rsidR="00ED4A20" w:rsidRPr="00510FA8" w:rsidRDefault="00086349" w:rsidP="009D3273">
      <w:pPr>
        <w:pStyle w:val="HangingIndent0"/>
        <w:tabs>
          <w:tab w:val="clear" w:pos="2880"/>
        </w:tabs>
        <w:spacing w:before="120"/>
        <w:ind w:left="274" w:hanging="274"/>
        <w:rPr>
          <w:color w:val="000000" w:themeColor="text1"/>
          <w:szCs w:val="26"/>
        </w:rPr>
      </w:pPr>
      <w:r w:rsidRPr="00510FA8">
        <w:rPr>
          <w:b/>
          <w:color w:val="000000" w:themeColor="text1"/>
        </w:rPr>
        <w:t xml:space="preserve">Knaud kris </w:t>
      </w:r>
      <w:r w:rsidRPr="00510FA8">
        <w:rPr>
          <w:color w:val="000000" w:themeColor="text1"/>
        </w:rPr>
        <w:t>27.8</w:t>
      </w:r>
      <w:r w:rsidR="00226E38" w:rsidRPr="00510FA8">
        <w:rPr>
          <w:color w:val="000000" w:themeColor="text1"/>
        </w:rPr>
        <w:t xml:space="preserve"> × </w:t>
      </w:r>
      <w:r w:rsidRPr="00510FA8">
        <w:rPr>
          <w:color w:val="000000" w:themeColor="text1"/>
        </w:rPr>
        <w:t>8.5</w:t>
      </w:r>
      <w:r w:rsidR="00226E38" w:rsidRPr="00510FA8">
        <w:rPr>
          <w:color w:val="000000" w:themeColor="text1"/>
        </w:rPr>
        <w:t xml:space="preserve"> × </w:t>
      </w:r>
      <w:r w:rsidRPr="00510FA8">
        <w:rPr>
          <w:color w:val="000000" w:themeColor="text1"/>
        </w:rPr>
        <w:t>1.2 cm</w:t>
      </w:r>
      <w:r w:rsidR="009D3273">
        <w:rPr>
          <w:color w:val="000000" w:themeColor="text1"/>
        </w:rPr>
        <w:t>,</w:t>
      </w:r>
      <w:r w:rsidRPr="00510FA8">
        <w:rPr>
          <w:color w:val="000000" w:themeColor="text1"/>
        </w:rPr>
        <w:t xml:space="preserve"> iron with copper veneer, blade decorated on both sides with scenes and motifs from Rāma story, dated 1342.  Said to be a treasured royal heirloom, presented at royal palace, Yogyakarta, in 1884 or 1885 to Charles Knaud by the ruler for curing his son of serious illness.  It had been thought lost, but</w:t>
      </w:r>
      <w:r w:rsidR="00F97552" w:rsidRPr="00510FA8">
        <w:rPr>
          <w:color w:val="000000" w:themeColor="text1"/>
        </w:rPr>
        <w:t xml:space="preserve"> in fact</w:t>
      </w:r>
      <w:r w:rsidRPr="00510FA8">
        <w:rPr>
          <w:color w:val="000000" w:themeColor="text1"/>
        </w:rPr>
        <w:t xml:space="preserve"> remained in Knaud’s family (</w:t>
      </w:r>
      <w:r w:rsidRPr="00510FA8">
        <w:rPr>
          <w:color w:val="000000" w:themeColor="text1"/>
          <w:szCs w:val="26"/>
        </w:rPr>
        <w:t>van Duuren 2004: 1-2)</w:t>
      </w:r>
      <w:r w:rsidR="00F6083E" w:rsidRPr="00510FA8">
        <w:rPr>
          <w:color w:val="000000" w:themeColor="text1"/>
          <w:szCs w:val="26"/>
        </w:rPr>
        <w:t>.  Studied by N.J. Krom (1920: 315-6, 2nd edn 456-7) from photographs only</w:t>
      </w:r>
      <w:r w:rsidR="00FB170F" w:rsidRPr="00510FA8">
        <w:rPr>
          <w:color w:val="000000" w:themeColor="text1"/>
          <w:szCs w:val="26"/>
        </w:rPr>
        <w:t xml:space="preserve">.  </w:t>
      </w:r>
      <w:r w:rsidR="009D3273">
        <w:rPr>
          <w:color w:val="000000" w:themeColor="text1"/>
          <w:szCs w:val="26"/>
        </w:rPr>
        <w:tab/>
      </w:r>
      <w:r w:rsidR="009D3273">
        <w:rPr>
          <w:color w:val="000000" w:themeColor="text1"/>
        </w:rPr>
        <w:t>Wereld Mus.</w:t>
      </w:r>
      <w:r w:rsidR="009D3273" w:rsidRPr="00510FA8">
        <w:rPr>
          <w:color w:val="000000" w:themeColor="text1"/>
        </w:rPr>
        <w:t xml:space="preserve"> TM-6046-1</w:t>
      </w:r>
    </w:p>
    <w:p w14:paraId="201F4E11" w14:textId="1D053DAF" w:rsidR="00AF61A3" w:rsidRPr="00510FA8" w:rsidRDefault="00ED4A20" w:rsidP="00ED4A20">
      <w:pPr>
        <w:pStyle w:val="HangingIndent0"/>
        <w:spacing w:before="120"/>
        <w:ind w:left="274" w:hanging="274"/>
        <w:rPr>
          <w:color w:val="000000" w:themeColor="text1"/>
          <w:szCs w:val="26"/>
        </w:rPr>
      </w:pPr>
      <w:r w:rsidRPr="00510FA8">
        <w:rPr>
          <w:color w:val="000000" w:themeColor="text1"/>
          <w:szCs w:val="26"/>
        </w:rPr>
        <w:tab/>
      </w:r>
      <w:r w:rsidR="00FB170F" w:rsidRPr="00510FA8">
        <w:rPr>
          <w:color w:val="000000" w:themeColor="text1"/>
          <w:szCs w:val="26"/>
        </w:rPr>
        <w:t>Area of damage to copper veneer reveals figures scratched on underlying iron</w:t>
      </w:r>
      <w:r w:rsidRPr="00510FA8">
        <w:rPr>
          <w:color w:val="000000" w:themeColor="text1"/>
          <w:szCs w:val="26"/>
        </w:rPr>
        <w:t>,</w:t>
      </w:r>
      <w:r w:rsidR="00FB170F" w:rsidRPr="00510FA8">
        <w:rPr>
          <w:color w:val="000000" w:themeColor="text1"/>
          <w:szCs w:val="26"/>
        </w:rPr>
        <w:t xml:space="preserve"> deciphered </w:t>
      </w:r>
      <w:r w:rsidRPr="00510FA8">
        <w:rPr>
          <w:color w:val="000000" w:themeColor="text1"/>
          <w:szCs w:val="26"/>
        </w:rPr>
        <w:t>as</w:t>
      </w:r>
      <w:r w:rsidR="00FB170F" w:rsidRPr="00510FA8">
        <w:rPr>
          <w:color w:val="000000" w:themeColor="text1"/>
          <w:szCs w:val="26"/>
        </w:rPr>
        <w:t xml:space="preserve"> Śaka 1264 = AD 1342.</w:t>
      </w:r>
      <w:r w:rsidRPr="00510FA8">
        <w:rPr>
          <w:color w:val="000000" w:themeColor="text1"/>
          <w:szCs w:val="26"/>
        </w:rPr>
        <w:t xml:space="preserve">  </w:t>
      </w:r>
      <w:r w:rsidR="00AF61A3" w:rsidRPr="00510FA8">
        <w:rPr>
          <w:color w:val="000000" w:themeColor="text1"/>
          <w:szCs w:val="26"/>
        </w:rPr>
        <w:t>[</w:t>
      </w:r>
      <w:r w:rsidR="00AF61A3" w:rsidRPr="00510FA8">
        <w:rPr>
          <w:i/>
          <w:color w:val="000000" w:themeColor="text1"/>
          <w:szCs w:val="26"/>
        </w:rPr>
        <w:t xml:space="preserve">MB: the area of damage seems to have a neat edge; no figures seem to have been damaged and they </w:t>
      </w:r>
      <w:r w:rsidRPr="00510FA8">
        <w:rPr>
          <w:i/>
          <w:color w:val="000000" w:themeColor="text1"/>
          <w:szCs w:val="26"/>
        </w:rPr>
        <w:t>seem</w:t>
      </w:r>
      <w:r w:rsidR="00AF61A3" w:rsidRPr="00510FA8">
        <w:rPr>
          <w:i/>
          <w:color w:val="000000" w:themeColor="text1"/>
          <w:szCs w:val="26"/>
        </w:rPr>
        <w:t xml:space="preserve"> designed to fill the shape of the space; no fragments of any figures from the original copper layer remain, and it is difficult to suggest what motif(s) could have filled the space; is it significant that the space neatly reveals the dating</w:t>
      </w:r>
      <w:r w:rsidR="00AF61A3" w:rsidRPr="00510FA8">
        <w:rPr>
          <w:color w:val="000000" w:themeColor="text1"/>
          <w:szCs w:val="26"/>
        </w:rPr>
        <w:t>?]</w:t>
      </w:r>
    </w:p>
    <w:p w14:paraId="6C02AFF3" w14:textId="77777777" w:rsidR="00AF61A3" w:rsidRPr="00510FA8" w:rsidRDefault="00AF61A3" w:rsidP="009E012C">
      <w:pPr>
        <w:tabs>
          <w:tab w:val="left" w:pos="720"/>
          <w:tab w:val="left" w:pos="1440"/>
        </w:tabs>
        <w:spacing w:after="60"/>
        <w:rPr>
          <w:i/>
          <w:color w:val="000000" w:themeColor="text1"/>
          <w:szCs w:val="26"/>
        </w:rPr>
      </w:pPr>
      <w:r w:rsidRPr="00510FA8">
        <w:rPr>
          <w:color w:val="000000" w:themeColor="text1"/>
          <w:szCs w:val="26"/>
        </w:rPr>
        <w:t>[</w:t>
      </w:r>
      <w:r w:rsidRPr="00510FA8">
        <w:rPr>
          <w:i/>
          <w:color w:val="000000" w:themeColor="text1"/>
          <w:szCs w:val="26"/>
        </w:rPr>
        <w:t xml:space="preserve">MB: Possible additions to van Duuren’s identification of the aśokavana scenes: </w:t>
      </w:r>
    </w:p>
    <w:p w14:paraId="3E24EBF2" w14:textId="7C0BC269" w:rsidR="00AF61A3" w:rsidRPr="00510FA8" w:rsidRDefault="00AF61A3" w:rsidP="009E012C">
      <w:pPr>
        <w:tabs>
          <w:tab w:val="left" w:pos="720"/>
        </w:tabs>
        <w:overflowPunct w:val="0"/>
        <w:autoSpaceDE w:val="0"/>
        <w:autoSpaceDN w:val="0"/>
        <w:adjustRightInd w:val="0"/>
        <w:spacing w:after="60"/>
        <w:ind w:left="720"/>
        <w:textAlignment w:val="baseline"/>
        <w:rPr>
          <w:color w:val="000000" w:themeColor="text1"/>
          <w:lang w:eastAsia="zh-CN" w:bidi="he-IL"/>
        </w:rPr>
      </w:pPr>
      <w:r w:rsidRPr="00510FA8">
        <w:rPr>
          <w:color w:val="000000" w:themeColor="text1"/>
          <w:szCs w:val="26"/>
        </w:rPr>
        <w:t xml:space="preserve">1: </w:t>
      </w:r>
      <w:r w:rsidRPr="00510FA8">
        <w:rPr>
          <w:i/>
          <w:color w:val="000000" w:themeColor="text1"/>
          <w:szCs w:val="26"/>
        </w:rPr>
        <w:t>Does the upright object in front of Sītā in the first scene correspond to the jar of Sītā’s bathing water into which Hanumān drops the identifying ring token?</w:t>
      </w:r>
      <w:r w:rsidRPr="00510FA8">
        <w:rPr>
          <w:color w:val="000000" w:themeColor="text1"/>
          <w:lang w:eastAsia="zh-CN" w:bidi="he-IL"/>
        </w:rPr>
        <w:t xml:space="preserve"> </w:t>
      </w:r>
      <w:r w:rsidRPr="00510FA8">
        <w:rPr>
          <w:color w:val="000000" w:themeColor="text1"/>
          <w:lang w:eastAsia="zh-CN" w:bidi="he-IL"/>
        </w:rPr>
        <w:tab/>
      </w:r>
      <w:r w:rsidRPr="00510FA8">
        <w:rPr>
          <w:color w:val="000000" w:themeColor="text1"/>
          <w:lang w:eastAsia="zh-CN" w:bidi="he-IL"/>
        </w:rPr>
        <w:tab/>
        <w:t xml:space="preserve">Malay, </w:t>
      </w:r>
      <w:r w:rsidRPr="00510FA8">
        <w:rPr>
          <w:i/>
          <w:color w:val="000000" w:themeColor="text1"/>
          <w:lang w:eastAsia="zh-CN" w:bidi="he-IL"/>
        </w:rPr>
        <w:t>HMR</w:t>
      </w:r>
      <w:r w:rsidRPr="00510FA8">
        <w:rPr>
          <w:color w:val="000000" w:themeColor="text1"/>
          <w:lang w:eastAsia="zh-CN" w:bidi="he-IL"/>
        </w:rPr>
        <w:t>: Overbeck 1933: 123</w:t>
      </w:r>
      <w:r w:rsidRPr="00510FA8">
        <w:rPr>
          <w:color w:val="000000" w:themeColor="text1"/>
          <w:lang w:eastAsia="zh-CN" w:bidi="he-IL"/>
        </w:rPr>
        <w:br/>
      </w:r>
      <w:r w:rsidRPr="00510FA8">
        <w:rPr>
          <w:color w:val="000000" w:themeColor="text1"/>
          <w:lang w:eastAsia="zh-CN" w:bidi="he-IL"/>
        </w:rPr>
        <w:tab/>
        <w:t>Malay,</w:t>
      </w:r>
      <w:r w:rsidRPr="00510FA8">
        <w:rPr>
          <w:i/>
          <w:color w:val="000000" w:themeColor="text1"/>
          <w:lang w:eastAsia="zh-CN" w:bidi="he-IL"/>
        </w:rPr>
        <w:t xml:space="preserve"> HSR</w:t>
      </w:r>
      <w:r w:rsidRPr="00510FA8">
        <w:rPr>
          <w:color w:val="000000" w:themeColor="text1"/>
          <w:lang w:eastAsia="zh-CN" w:bidi="he-IL"/>
        </w:rPr>
        <w:t>: Zieseniss 1928: 38 / Burch 1963: 62</w:t>
      </w:r>
    </w:p>
    <w:p w14:paraId="297C87B2" w14:textId="77777777" w:rsidR="00AF61A3" w:rsidRPr="00510FA8" w:rsidRDefault="00AF61A3" w:rsidP="009E012C">
      <w:pPr>
        <w:tabs>
          <w:tab w:val="left" w:pos="720"/>
          <w:tab w:val="left" w:pos="1440"/>
        </w:tabs>
        <w:overflowPunct w:val="0"/>
        <w:autoSpaceDE w:val="0"/>
        <w:autoSpaceDN w:val="0"/>
        <w:adjustRightInd w:val="0"/>
        <w:spacing w:after="60"/>
        <w:ind w:left="720"/>
        <w:textAlignment w:val="baseline"/>
        <w:rPr>
          <w:color w:val="000000" w:themeColor="text1"/>
          <w:lang w:eastAsia="zh-CN" w:bidi="he-IL"/>
        </w:rPr>
      </w:pPr>
      <w:r w:rsidRPr="00510FA8">
        <w:rPr>
          <w:color w:val="000000" w:themeColor="text1"/>
          <w:lang w:eastAsia="zh-CN" w:bidi="he-IL"/>
        </w:rPr>
        <w:t xml:space="preserve">2: </w:t>
      </w:r>
      <w:r w:rsidRPr="00510FA8">
        <w:rPr>
          <w:i/>
          <w:color w:val="000000" w:themeColor="text1"/>
          <w:lang w:eastAsia="zh-CN" w:bidi="he-IL"/>
        </w:rPr>
        <w:t>Does the next scene (not identified by van Duuren) show Sītā gazing into the mango tree in which can be barely glimpsed the tiny Hanumān feasting, preparatory to destroying it in full size in the next scene</w:t>
      </w:r>
      <w:r w:rsidRPr="00510FA8">
        <w:rPr>
          <w:color w:val="000000" w:themeColor="text1"/>
          <w:lang w:eastAsia="zh-CN" w:bidi="he-IL"/>
        </w:rPr>
        <w:t xml:space="preserve">? </w:t>
      </w:r>
      <w:r w:rsidRPr="00510FA8">
        <w:rPr>
          <w:color w:val="000000" w:themeColor="text1"/>
          <w:lang w:eastAsia="zh-CN" w:bidi="he-IL"/>
        </w:rPr>
        <w:tab/>
        <w:t>Malay,</w:t>
      </w:r>
      <w:r w:rsidRPr="00510FA8">
        <w:rPr>
          <w:i/>
          <w:color w:val="000000" w:themeColor="text1"/>
          <w:lang w:eastAsia="zh-CN" w:bidi="he-IL"/>
        </w:rPr>
        <w:t xml:space="preserve"> HSR</w:t>
      </w:r>
      <w:r w:rsidRPr="00510FA8">
        <w:rPr>
          <w:color w:val="000000" w:themeColor="text1"/>
          <w:lang w:eastAsia="zh-CN" w:bidi="he-IL"/>
        </w:rPr>
        <w:t>: Zieseniss 1928: 38 / Burch 1963: 63</w:t>
      </w:r>
    </w:p>
    <w:p w14:paraId="296E76E8" w14:textId="77777777" w:rsidR="00AF61A3" w:rsidRPr="00510FA8" w:rsidRDefault="00AF61A3" w:rsidP="004E2693">
      <w:pPr>
        <w:tabs>
          <w:tab w:val="left" w:pos="720"/>
          <w:tab w:val="left" w:pos="1440"/>
        </w:tabs>
        <w:overflowPunct w:val="0"/>
        <w:autoSpaceDE w:val="0"/>
        <w:autoSpaceDN w:val="0"/>
        <w:adjustRightInd w:val="0"/>
        <w:ind w:left="720"/>
        <w:textAlignment w:val="baseline"/>
        <w:rPr>
          <w:color w:val="000000" w:themeColor="text1"/>
          <w:lang w:eastAsia="zh-CN" w:bidi="he-IL"/>
        </w:rPr>
      </w:pPr>
      <w:r w:rsidRPr="00510FA8">
        <w:rPr>
          <w:color w:val="000000" w:themeColor="text1"/>
          <w:lang w:eastAsia="zh-CN" w:bidi="he-IL"/>
        </w:rPr>
        <w:t xml:space="preserve">3: </w:t>
      </w:r>
      <w:r w:rsidRPr="00510FA8">
        <w:rPr>
          <w:i/>
          <w:color w:val="000000" w:themeColor="text1"/>
          <w:lang w:eastAsia="zh-CN" w:bidi="he-IL"/>
        </w:rPr>
        <w:t>Is Indrajit, shooting his nāga-arrows to capture Hanumān in the next scene, shown as himself as half-nāga</w:t>
      </w:r>
      <w:r w:rsidRPr="00510FA8">
        <w:rPr>
          <w:color w:val="000000" w:themeColor="text1"/>
          <w:lang w:eastAsia="zh-CN" w:bidi="he-IL"/>
        </w:rPr>
        <w:t>?</w:t>
      </w:r>
      <w:r w:rsidRPr="00510FA8">
        <w:rPr>
          <w:color w:val="000000" w:themeColor="text1"/>
          <w:szCs w:val="26"/>
        </w:rPr>
        <w:t>]</w:t>
      </w:r>
    </w:p>
    <w:p w14:paraId="2A7BCA9A" w14:textId="15584BB5" w:rsidR="00AF61A3" w:rsidRPr="00510FA8" w:rsidRDefault="00AF61A3" w:rsidP="00AF61A3">
      <w:pPr>
        <w:tabs>
          <w:tab w:val="left" w:pos="720"/>
          <w:tab w:val="left" w:pos="1440"/>
        </w:tabs>
        <w:rPr>
          <w:color w:val="000000" w:themeColor="text1"/>
          <w:szCs w:val="26"/>
        </w:rPr>
      </w:pPr>
      <w:r w:rsidRPr="00510FA8">
        <w:rPr>
          <w:color w:val="000000" w:themeColor="text1"/>
          <w:szCs w:val="26"/>
        </w:rPr>
        <w:lastRenderedPageBreak/>
        <w:t xml:space="preserve">Van Duuren identifies several other items of Vaiṣṇava imagery (conch, several </w:t>
      </w:r>
      <w:r w:rsidRPr="00510FA8">
        <w:rPr>
          <w:i/>
          <w:color w:val="000000" w:themeColor="text1"/>
          <w:szCs w:val="26"/>
        </w:rPr>
        <w:t>nāgas</w:t>
      </w:r>
      <w:r w:rsidRPr="00510FA8">
        <w:rPr>
          <w:color w:val="000000" w:themeColor="text1"/>
          <w:szCs w:val="26"/>
        </w:rPr>
        <w:t xml:space="preserve">), </w:t>
      </w:r>
      <w:r w:rsidR="00DF0FD7" w:rsidRPr="00510FA8">
        <w:rPr>
          <w:color w:val="000000" w:themeColor="text1"/>
          <w:szCs w:val="26"/>
        </w:rPr>
        <w:t>along</w:t>
      </w:r>
      <w:r w:rsidRPr="00510FA8">
        <w:rPr>
          <w:color w:val="000000" w:themeColor="text1"/>
          <w:szCs w:val="26"/>
        </w:rPr>
        <w:t xml:space="preserve"> with imposing figure of Rāma, accompanied by 2 unidentified dwarf attendants, at the hilt, apparently staring at the golden deer (back legs broken off)</w:t>
      </w:r>
      <w:r w:rsidR="00DF0FD7" w:rsidRPr="00510FA8">
        <w:rPr>
          <w:color w:val="000000" w:themeColor="text1"/>
          <w:szCs w:val="26"/>
        </w:rPr>
        <w:t xml:space="preserve"> (</w:t>
      </w:r>
      <w:r w:rsidRPr="00510FA8">
        <w:rPr>
          <w:color w:val="000000" w:themeColor="text1"/>
          <w:szCs w:val="26"/>
        </w:rPr>
        <w:t xml:space="preserve">van Duuren 2004: 9 </w:t>
      </w:r>
      <w:r w:rsidRPr="00510FA8">
        <w:rPr>
          <w:i/>
          <w:color w:val="000000" w:themeColor="text1"/>
          <w:szCs w:val="26"/>
        </w:rPr>
        <w:t>fin</w:t>
      </w:r>
      <w:r w:rsidRPr="00510FA8">
        <w:rPr>
          <w:color w:val="000000" w:themeColor="text1"/>
          <w:szCs w:val="26"/>
        </w:rPr>
        <w:t>-11</w:t>
      </w:r>
      <w:r w:rsidR="00DF0FD7" w:rsidRPr="00510FA8">
        <w:rPr>
          <w:color w:val="000000" w:themeColor="text1"/>
          <w:szCs w:val="26"/>
        </w:rPr>
        <w:t>)</w:t>
      </w:r>
    </w:p>
    <w:p w14:paraId="0EBE8581" w14:textId="77777777" w:rsidR="00162A39" w:rsidRPr="00510FA8" w:rsidRDefault="00AF61A3" w:rsidP="00DF0FD7">
      <w:pPr>
        <w:pStyle w:val="HangingIndent0"/>
        <w:spacing w:before="120" w:after="120"/>
        <w:ind w:left="274" w:hanging="274"/>
        <w:rPr>
          <w:color w:val="000000" w:themeColor="text1"/>
          <w:szCs w:val="26"/>
        </w:rPr>
      </w:pPr>
      <w:r w:rsidRPr="00510FA8">
        <w:rPr>
          <w:color w:val="000000" w:themeColor="text1"/>
          <w:szCs w:val="26"/>
        </w:rPr>
        <w:t xml:space="preserve">Van Duuren points to the close similarity between figures on the </w:t>
      </w:r>
      <w:r w:rsidRPr="00510FA8">
        <w:rPr>
          <w:i/>
          <w:color w:val="000000" w:themeColor="text1"/>
          <w:szCs w:val="26"/>
        </w:rPr>
        <w:t>kris</w:t>
      </w:r>
      <w:r w:rsidRPr="00510FA8">
        <w:rPr>
          <w:color w:val="000000" w:themeColor="text1"/>
          <w:szCs w:val="26"/>
        </w:rPr>
        <w:t xml:space="preserve"> to the style of Panataran carvings (e.g. the dwarf </w:t>
      </w:r>
      <w:r w:rsidRPr="00510FA8">
        <w:rPr>
          <w:i/>
          <w:color w:val="000000" w:themeColor="text1"/>
          <w:szCs w:val="26"/>
        </w:rPr>
        <w:t>rākṣasas</w:t>
      </w:r>
      <w:r w:rsidRPr="00510FA8">
        <w:rPr>
          <w:color w:val="000000" w:themeColor="text1"/>
          <w:szCs w:val="26"/>
        </w:rPr>
        <w:t xml:space="preserve"> et al.), leading him to suggest some close association between them. </w:t>
      </w:r>
      <w:r w:rsidRPr="00510FA8">
        <w:rPr>
          <w:color w:val="000000" w:themeColor="text1"/>
          <w:szCs w:val="26"/>
        </w:rPr>
        <w:tab/>
        <w:t>van Duuren 2004: 11-12</w:t>
      </w:r>
    </w:p>
    <w:p w14:paraId="19B06F36" w14:textId="77777777" w:rsidR="00162A39" w:rsidRPr="00510FA8" w:rsidRDefault="00162A39" w:rsidP="00162A39">
      <w:pPr>
        <w:pStyle w:val="HangingIndent0"/>
        <w:spacing w:before="120" w:after="120"/>
        <w:ind w:left="274" w:hanging="274"/>
        <w:jc w:val="center"/>
        <w:rPr>
          <w:color w:val="000000" w:themeColor="text1"/>
          <w:szCs w:val="24"/>
        </w:rPr>
      </w:pPr>
      <w:r w:rsidRPr="00510FA8">
        <w:rPr>
          <w:color w:val="000000" w:themeColor="text1"/>
          <w:szCs w:val="24"/>
        </w:rPr>
        <w:t>––––––––––</w:t>
      </w:r>
    </w:p>
    <w:p w14:paraId="20A7286F" w14:textId="0449C828" w:rsidR="00162A39" w:rsidRDefault="00162A39" w:rsidP="00162A39">
      <w:pPr>
        <w:spacing w:after="120"/>
        <w:rPr>
          <w:color w:val="000000" w:themeColor="text1"/>
        </w:rPr>
      </w:pPr>
      <w:r w:rsidRPr="00510FA8">
        <w:rPr>
          <w:color w:val="000000" w:themeColor="text1"/>
        </w:rPr>
        <w:t>bronze mirror handle, Java, late 11th-12th century, 14.5 cm. high; scenes shown: Rāma killing Mārīca, Rāma talking with Sugrīva or Hanuman, possibly others</w:t>
      </w:r>
      <w:r w:rsidRPr="00510FA8">
        <w:rPr>
          <w:color w:val="000000" w:themeColor="text1"/>
        </w:rPr>
        <w:br/>
      </w:r>
      <w:r w:rsidRPr="00510FA8">
        <w:rPr>
          <w:color w:val="000000" w:themeColor="text1"/>
        </w:rPr>
        <w:tab/>
        <w:t>Met. Mus. 1987.142.29</w:t>
      </w:r>
    </w:p>
    <w:p w14:paraId="1D90507E" w14:textId="1EE69E3A" w:rsidR="00273C67" w:rsidRPr="00510FA8" w:rsidRDefault="00273C67" w:rsidP="00162A39">
      <w:pPr>
        <w:spacing w:after="120"/>
        <w:rPr>
          <w:color w:val="000000" w:themeColor="text1"/>
        </w:rPr>
      </w:pPr>
      <w:r>
        <w:rPr>
          <w:color w:val="000000" w:themeColor="text1"/>
        </w:rPr>
        <w:t xml:space="preserve">Cirebon, Java: metal </w:t>
      </w:r>
      <w:r w:rsidRPr="003B282D">
        <w:t>kris board with two wayang</w:t>
      </w:r>
      <w:r>
        <w:t xml:space="preserve"> </w:t>
      </w:r>
      <w:r w:rsidRPr="003B282D">
        <w:t>figures R</w:t>
      </w:r>
      <w:r>
        <w:t>.</w:t>
      </w:r>
      <w:r w:rsidRPr="003B282D">
        <w:t xml:space="preserve"> </w:t>
      </w:r>
      <w:r>
        <w:t>+ S.</w:t>
      </w:r>
      <w:r w:rsidRPr="003B282D">
        <w:t xml:space="preserve"> and a </w:t>
      </w:r>
      <w:r w:rsidRPr="00273C67">
        <w:rPr>
          <w:i/>
        </w:rPr>
        <w:t>kalā</w:t>
      </w:r>
      <w:r w:rsidRPr="003B282D">
        <w:t xml:space="preserve"> head</w:t>
      </w:r>
      <w:r>
        <w:t>, C19,</w:t>
      </w:r>
      <w:r>
        <w:br/>
        <w:t xml:space="preserve">c. 65 </w:t>
      </w:r>
      <w:r w:rsidRPr="00510FA8">
        <w:rPr>
          <w:color w:val="000000" w:themeColor="text1"/>
        </w:rPr>
        <w:t>×</w:t>
      </w:r>
      <w:r>
        <w:rPr>
          <w:color w:val="000000" w:themeColor="text1"/>
        </w:rPr>
        <w:t xml:space="preserve"> 31 cm.</w:t>
      </w:r>
      <w:r>
        <w:rPr>
          <w:color w:val="000000" w:themeColor="text1"/>
        </w:rPr>
        <w:tab/>
        <w:t xml:space="preserve">Wereld Mus. </w:t>
      </w:r>
      <w:r w:rsidRPr="003B282D">
        <w:t>TM-1772-826</w:t>
      </w:r>
    </w:p>
    <w:p w14:paraId="766B9E9A" w14:textId="77777777" w:rsidR="00162A39" w:rsidRPr="00510FA8" w:rsidRDefault="00162A39" w:rsidP="00DF0FD7">
      <w:pPr>
        <w:pStyle w:val="HangingIndent0"/>
        <w:spacing w:before="120" w:after="120"/>
        <w:ind w:left="274" w:hanging="274"/>
        <w:rPr>
          <w:b/>
          <w:color w:val="000000" w:themeColor="text1"/>
          <w:szCs w:val="24"/>
        </w:rPr>
      </w:pPr>
    </w:p>
    <w:p w14:paraId="7EF15EA4" w14:textId="28C3B10A" w:rsidR="00086349" w:rsidRPr="00510FA8" w:rsidRDefault="00086349" w:rsidP="00DF0FD7">
      <w:pPr>
        <w:pStyle w:val="HangingIndent0"/>
        <w:spacing w:before="120" w:after="120"/>
        <w:ind w:left="274" w:hanging="274"/>
        <w:rPr>
          <w:b/>
          <w:color w:val="000000" w:themeColor="text1"/>
        </w:rPr>
      </w:pPr>
      <w:r w:rsidRPr="00510FA8">
        <w:rPr>
          <w:b/>
          <w:color w:val="000000" w:themeColor="text1"/>
          <w:szCs w:val="24"/>
        </w:rPr>
        <w:br w:type="page"/>
      </w:r>
    </w:p>
    <w:p w14:paraId="1EBCD0CB" w14:textId="7E28D146" w:rsidR="002D2C0E" w:rsidRPr="00510FA8" w:rsidRDefault="002D2C0E" w:rsidP="002D2C0E">
      <w:pPr>
        <w:pStyle w:val="HangingIndent0"/>
        <w:ind w:left="720" w:hanging="720"/>
        <w:rPr>
          <w:b/>
          <w:color w:val="000000" w:themeColor="text1"/>
          <w:szCs w:val="24"/>
        </w:rPr>
      </w:pPr>
      <w:r w:rsidRPr="00510FA8">
        <w:rPr>
          <w:b/>
          <w:color w:val="000000" w:themeColor="text1"/>
          <w:szCs w:val="24"/>
        </w:rPr>
        <w:lastRenderedPageBreak/>
        <w:t>object (and medium)</w:t>
      </w:r>
      <w:r w:rsidRPr="00510FA8">
        <w:rPr>
          <w:b/>
          <w:color w:val="000000" w:themeColor="text1"/>
          <w:szCs w:val="24"/>
        </w:rPr>
        <w:tab/>
      </w:r>
      <w:r w:rsidRPr="00510FA8">
        <w:rPr>
          <w:color w:val="000000" w:themeColor="text1"/>
          <w:szCs w:val="24"/>
        </w:rPr>
        <w:t>sculptural reliefs</w:t>
      </w:r>
    </w:p>
    <w:p w14:paraId="4CA2BC8F" w14:textId="5039290F" w:rsidR="002D2C0E" w:rsidRPr="00510FA8" w:rsidRDefault="002D2C0E" w:rsidP="002D2C0E">
      <w:pPr>
        <w:pStyle w:val="HangingIndent0"/>
        <w:ind w:left="720" w:hanging="720"/>
        <w:rPr>
          <w:color w:val="000000" w:themeColor="text1"/>
          <w:szCs w:val="24"/>
        </w:rPr>
      </w:pPr>
      <w:r w:rsidRPr="00510FA8">
        <w:rPr>
          <w:b/>
          <w:color w:val="000000" w:themeColor="text1"/>
          <w:szCs w:val="24"/>
        </w:rPr>
        <w:t>location (original/present)</w:t>
      </w:r>
      <w:r w:rsidRPr="00510FA8">
        <w:rPr>
          <w:color w:val="000000" w:themeColor="text1"/>
          <w:szCs w:val="24"/>
        </w:rPr>
        <w:tab/>
        <w:t xml:space="preserve">Central Vietnam </w:t>
      </w:r>
      <w:r w:rsidR="00662F23" w:rsidRPr="00510FA8">
        <w:rPr>
          <w:color w:val="000000" w:themeColor="text1"/>
          <w:szCs w:val="24"/>
        </w:rPr>
        <w:t>(ancient C</w:t>
      </w:r>
      <w:r w:rsidR="0022471A" w:rsidRPr="00510FA8">
        <w:rPr>
          <w:color w:val="000000" w:themeColor="text1"/>
          <w:szCs w:val="24"/>
        </w:rPr>
        <w:t>ampā)</w:t>
      </w:r>
    </w:p>
    <w:p w14:paraId="1A28985D" w14:textId="3BE90E53" w:rsidR="002D2C0E" w:rsidRPr="00510FA8" w:rsidRDefault="002D2C0E" w:rsidP="002D2C0E">
      <w:pPr>
        <w:pStyle w:val="HangingIndent0"/>
        <w:ind w:left="720" w:hanging="720"/>
        <w:rPr>
          <w:color w:val="000000" w:themeColor="text1"/>
          <w:szCs w:val="24"/>
        </w:rPr>
      </w:pPr>
      <w:r w:rsidRPr="00510FA8">
        <w:rPr>
          <w:b/>
          <w:color w:val="000000" w:themeColor="text1"/>
          <w:szCs w:val="24"/>
        </w:rPr>
        <w:t>date</w:t>
      </w:r>
      <w:r w:rsidR="0022471A" w:rsidRPr="00510FA8">
        <w:rPr>
          <w:b/>
          <w:color w:val="000000" w:themeColor="text1"/>
          <w:szCs w:val="24"/>
        </w:rPr>
        <w:tab/>
      </w:r>
      <w:r w:rsidR="0022471A" w:rsidRPr="00510FA8">
        <w:rPr>
          <w:b/>
          <w:color w:val="000000" w:themeColor="text1"/>
          <w:szCs w:val="24"/>
        </w:rPr>
        <w:tab/>
      </w:r>
      <w:r w:rsidR="0022471A" w:rsidRPr="00510FA8">
        <w:rPr>
          <w:color w:val="000000" w:themeColor="text1"/>
          <w:szCs w:val="24"/>
        </w:rPr>
        <w:t>10th century</w:t>
      </w:r>
    </w:p>
    <w:p w14:paraId="5DAF6BDB" w14:textId="72622334" w:rsidR="008F7CAA" w:rsidRPr="00510FA8" w:rsidRDefault="002D2C0E" w:rsidP="00541FC4">
      <w:pPr>
        <w:pStyle w:val="HangingIndent0"/>
        <w:tabs>
          <w:tab w:val="clear" w:pos="2880"/>
          <w:tab w:val="left" w:pos="1440"/>
        </w:tabs>
        <w:ind w:hanging="360"/>
        <w:rPr>
          <w:b/>
          <w:color w:val="000000" w:themeColor="text1"/>
          <w:szCs w:val="24"/>
        </w:rPr>
      </w:pPr>
      <w:r w:rsidRPr="00510FA8">
        <w:rPr>
          <w:b/>
          <w:color w:val="000000" w:themeColor="text1"/>
          <w:szCs w:val="24"/>
        </w:rPr>
        <w:t>studies</w:t>
      </w:r>
      <w:r w:rsidR="0022471A" w:rsidRPr="00510FA8">
        <w:rPr>
          <w:b/>
          <w:color w:val="000000" w:themeColor="text1"/>
          <w:szCs w:val="24"/>
        </w:rPr>
        <w:tab/>
      </w:r>
      <w:r w:rsidR="0022471A" w:rsidRPr="00510FA8">
        <w:rPr>
          <w:b/>
          <w:color w:val="000000" w:themeColor="text1"/>
          <w:szCs w:val="24"/>
        </w:rPr>
        <w:tab/>
      </w:r>
      <w:r w:rsidR="008F7CAA" w:rsidRPr="00510FA8">
        <w:rPr>
          <w:color w:val="000000" w:themeColor="text1"/>
        </w:rPr>
        <w:t>Baptiste, Pierre, and Thierry Z</w:t>
      </w:r>
      <w:r w:rsidR="008F7CAA" w:rsidRPr="00510FA8">
        <w:rPr>
          <w:rFonts w:eastAsia="Arial Unicode MS" w:cs="Arial Unicode MS"/>
          <w:color w:val="000000" w:themeColor="text1"/>
          <w:shd w:val="clear" w:color="auto" w:fill="FFFFFF"/>
        </w:rPr>
        <w:t>éphir</w:t>
      </w:r>
      <w:r w:rsidR="00956F1C" w:rsidRPr="00510FA8">
        <w:rPr>
          <w:rFonts w:eastAsia="Arial Unicode MS" w:cs="Arial Unicode MS"/>
          <w:color w:val="000000" w:themeColor="text1"/>
          <w:shd w:val="clear" w:color="auto" w:fill="FFFFFF"/>
        </w:rPr>
        <w:t xml:space="preserve"> (eds)</w:t>
      </w:r>
      <w:r w:rsidR="008F7CAA" w:rsidRPr="00510FA8">
        <w:rPr>
          <w:rFonts w:eastAsia="Arial Unicode MS" w:cs="Arial Unicode MS"/>
          <w:color w:val="000000" w:themeColor="text1"/>
          <w:shd w:val="clear" w:color="auto" w:fill="FFFFFF"/>
        </w:rPr>
        <w:t xml:space="preserve"> 2005:  </w:t>
      </w:r>
      <w:r w:rsidR="008F7CAA" w:rsidRPr="00510FA8">
        <w:rPr>
          <w:rFonts w:eastAsia="Arial Unicode MS" w:cs="Arial Unicode MS"/>
          <w:i/>
          <w:color w:val="000000" w:themeColor="text1"/>
          <w:shd w:val="clear" w:color="auto" w:fill="FFFFFF"/>
        </w:rPr>
        <w:t>Trésors d’art du Vietnam: la sculpture du Champa, Ve-XVe siècles</w:t>
      </w:r>
      <w:r w:rsidR="008F7CAA" w:rsidRPr="00510FA8">
        <w:rPr>
          <w:rFonts w:eastAsia="Arial Unicode MS" w:cs="Arial Unicode MS"/>
          <w:color w:val="000000" w:themeColor="text1"/>
          <w:shd w:val="clear" w:color="auto" w:fill="FFFFFF"/>
        </w:rPr>
        <w:t xml:space="preserve"> [exhibition catalogue] (Paris: Musée Guimet).</w:t>
      </w:r>
      <w:r w:rsidR="008F7CAA" w:rsidRPr="00510FA8">
        <w:rPr>
          <w:rFonts w:eastAsia="Arial Unicode MS" w:cs="Arial Unicode MS"/>
          <w:color w:val="000000" w:themeColor="text1"/>
          <w:shd w:val="clear" w:color="auto" w:fill="FFFFFF"/>
        </w:rPr>
        <w:br/>
      </w:r>
      <w:r w:rsidR="008F7CAA" w:rsidRPr="00510FA8">
        <w:rPr>
          <w:rFonts w:eastAsia="Arial Unicode MS" w:cs="Arial Unicode MS"/>
          <w:color w:val="000000" w:themeColor="text1"/>
          <w:shd w:val="clear" w:color="auto" w:fill="FFFFFF"/>
        </w:rPr>
        <w:tab/>
      </w:r>
      <w:r w:rsidR="008F7CAA" w:rsidRPr="00510FA8">
        <w:rPr>
          <w:rFonts w:eastAsia="Arial Unicode MS" w:cs="Arial Unicode MS"/>
          <w:color w:val="000000" w:themeColor="text1"/>
          <w:shd w:val="clear" w:color="auto" w:fill="FFFFFF"/>
        </w:rPr>
        <w:tab/>
      </w:r>
      <w:r w:rsidR="008F7CAA" w:rsidRPr="00510FA8">
        <w:rPr>
          <w:rFonts w:eastAsia="Arial Unicode MS" w:cs="Arial Unicode MS"/>
          <w:b/>
          <w:color w:val="000000" w:themeColor="text1"/>
          <w:shd w:val="clear" w:color="auto" w:fill="FFFFFF"/>
        </w:rPr>
        <w:t>Sackler VWdc Bap</w:t>
      </w:r>
    </w:p>
    <w:p w14:paraId="181759ED" w14:textId="52E19A36" w:rsidR="00F8201C" w:rsidRPr="00510FA8" w:rsidRDefault="00F8201C" w:rsidP="00541FC4">
      <w:pPr>
        <w:pStyle w:val="HangingIndent0"/>
        <w:tabs>
          <w:tab w:val="clear" w:pos="2880"/>
        </w:tabs>
        <w:ind w:hanging="360"/>
        <w:rPr>
          <w:color w:val="000000" w:themeColor="text1"/>
        </w:rPr>
      </w:pPr>
      <w:r w:rsidRPr="00510FA8">
        <w:rPr>
          <w:color w:val="000000" w:themeColor="text1"/>
        </w:rPr>
        <w:t xml:space="preserve">Boisselier, Jean 1952:  “Précisions sur la statuaire du style d’Aṅkor Vắt”, </w:t>
      </w:r>
      <w:r w:rsidRPr="00510FA8">
        <w:rPr>
          <w:i/>
          <w:color w:val="000000" w:themeColor="text1"/>
        </w:rPr>
        <w:t xml:space="preserve">BEFEO </w:t>
      </w:r>
      <w:r w:rsidRPr="00510FA8">
        <w:rPr>
          <w:color w:val="000000" w:themeColor="text1"/>
        </w:rPr>
        <w:t>46: 227-52.</w:t>
      </w:r>
      <w:r w:rsidRPr="00510FA8">
        <w:rPr>
          <w:color w:val="000000" w:themeColor="text1"/>
        </w:rPr>
        <w:tab/>
      </w:r>
      <w:r w:rsidRPr="00510FA8">
        <w:rPr>
          <w:b/>
          <w:color w:val="000000" w:themeColor="text1"/>
        </w:rPr>
        <w:t>download</w:t>
      </w:r>
    </w:p>
    <w:p w14:paraId="701F318F" w14:textId="69FB6622" w:rsidR="00B232FA" w:rsidRPr="00510FA8" w:rsidRDefault="00B232FA" w:rsidP="00541FC4">
      <w:pPr>
        <w:pStyle w:val="HangingIndent0"/>
        <w:tabs>
          <w:tab w:val="clear" w:pos="2880"/>
        </w:tabs>
        <w:ind w:hanging="360"/>
        <w:rPr>
          <w:color w:val="000000" w:themeColor="text1"/>
        </w:rPr>
      </w:pPr>
      <w:r w:rsidRPr="00510FA8">
        <w:rPr>
          <w:color w:val="000000" w:themeColor="text1"/>
        </w:rPr>
        <w:t xml:space="preserve">Boisselier, Jean 1963:  </w:t>
      </w:r>
      <w:r w:rsidRPr="00510FA8">
        <w:rPr>
          <w:i/>
          <w:color w:val="000000" w:themeColor="text1"/>
        </w:rPr>
        <w:t>La statuaire du Champa: recherches sur les cultes et l’iconographie</w:t>
      </w:r>
      <w:r w:rsidRPr="00510FA8">
        <w:rPr>
          <w:color w:val="000000" w:themeColor="text1"/>
        </w:rPr>
        <w:t xml:space="preserve"> (Paris: EFEO / Adien-Maisonneuve).</w:t>
      </w:r>
      <w:r w:rsidRPr="00510FA8">
        <w:rPr>
          <w:color w:val="000000" w:themeColor="text1"/>
        </w:rPr>
        <w:tab/>
      </w:r>
      <w:r w:rsidRPr="00510FA8">
        <w:rPr>
          <w:b/>
          <w:color w:val="000000" w:themeColor="text1"/>
        </w:rPr>
        <w:t>Bod. 172 d. 220</w:t>
      </w:r>
      <w:r w:rsidR="006B270D" w:rsidRPr="00510FA8">
        <w:rPr>
          <w:b/>
          <w:color w:val="000000" w:themeColor="text1"/>
        </w:rPr>
        <w:t xml:space="preserve">; </w:t>
      </w:r>
      <w:r w:rsidRPr="00510FA8">
        <w:rPr>
          <w:color w:val="000000" w:themeColor="text1"/>
        </w:rPr>
        <w:t>pp. 191-</w:t>
      </w:r>
      <w:r w:rsidR="00A43A5E" w:rsidRPr="00510FA8">
        <w:rPr>
          <w:color w:val="000000" w:themeColor="text1"/>
        </w:rPr>
        <w:t>9</w:t>
      </w:r>
      <w:r w:rsidRPr="00510FA8">
        <w:rPr>
          <w:color w:val="000000" w:themeColor="text1"/>
        </w:rPr>
        <w:t xml:space="preserve">2 + figs 115-17 </w:t>
      </w:r>
      <w:r w:rsidRPr="00510FA8">
        <w:rPr>
          <w:b/>
          <w:color w:val="000000" w:themeColor="text1"/>
        </w:rPr>
        <w:t>photocopied</w:t>
      </w:r>
    </w:p>
    <w:p w14:paraId="2CB38C46" w14:textId="7F191A17" w:rsidR="0041343E" w:rsidRPr="00510FA8" w:rsidRDefault="0041343E" w:rsidP="00541FC4">
      <w:pPr>
        <w:pStyle w:val="HangingIndent0"/>
        <w:tabs>
          <w:tab w:val="clear" w:pos="2880"/>
        </w:tabs>
        <w:ind w:hanging="360"/>
        <w:rPr>
          <w:color w:val="000000" w:themeColor="text1"/>
        </w:rPr>
      </w:pPr>
      <w:r w:rsidRPr="00510FA8">
        <w:rPr>
          <w:rFonts w:cs="Courier New"/>
          <w:color w:val="000000" w:themeColor="text1"/>
          <w:lang w:val="en-US"/>
        </w:rPr>
        <w:t xml:space="preserve">Dhar, Parul Pandya 2019b:  “Pride and penitence of an anti-hero: Rāvaṇānugraha as motif and metaphor in India and Campā”, in </w:t>
      </w:r>
      <w:r w:rsidRPr="00510FA8">
        <w:rPr>
          <w:rFonts w:cs="Courier New"/>
          <w:i/>
          <w:color w:val="000000" w:themeColor="text1"/>
          <w:lang w:val="en-US"/>
        </w:rPr>
        <w:t xml:space="preserve">Champa: territories and networks of a Southeast Asian kingdom, </w:t>
      </w:r>
      <w:r w:rsidRPr="00510FA8">
        <w:rPr>
          <w:rFonts w:cs="Courier New"/>
          <w:color w:val="000000" w:themeColor="text1"/>
          <w:lang w:val="en-US"/>
        </w:rPr>
        <w:t xml:space="preserve"> ed. by Arlo Griffiths, Andrew Hardy and Geoff Wade (Paris: Études thématiques de l’EFEO): 355-73.</w:t>
      </w:r>
      <w:r w:rsidRPr="00510FA8">
        <w:rPr>
          <w:rFonts w:cs="Courier New"/>
          <w:color w:val="000000" w:themeColor="text1"/>
          <w:lang w:val="en-US"/>
        </w:rPr>
        <w:tab/>
      </w:r>
      <w:r w:rsidRPr="00510FA8">
        <w:rPr>
          <w:rFonts w:cs="Courier New"/>
          <w:b/>
          <w:color w:val="000000" w:themeColor="text1"/>
          <w:lang w:val="en-US"/>
        </w:rPr>
        <w:t>download</w:t>
      </w:r>
    </w:p>
    <w:p w14:paraId="31802FCB" w14:textId="7DE7D39F" w:rsidR="00397ECC" w:rsidRPr="00510FA8" w:rsidRDefault="00397ECC" w:rsidP="00541FC4">
      <w:pPr>
        <w:pStyle w:val="HangingIndent0"/>
        <w:tabs>
          <w:tab w:val="clear" w:pos="2880"/>
        </w:tabs>
        <w:ind w:hanging="360"/>
        <w:rPr>
          <w:b/>
          <w:color w:val="000000" w:themeColor="text1"/>
          <w:szCs w:val="24"/>
        </w:rPr>
      </w:pPr>
      <w:r w:rsidRPr="00510FA8">
        <w:rPr>
          <w:color w:val="000000" w:themeColor="text1"/>
        </w:rPr>
        <w:t xml:space="preserve">Griffiths, Arlo, </w:t>
      </w:r>
      <w:r w:rsidR="00846BC9" w:rsidRPr="00510FA8">
        <w:rPr>
          <w:color w:val="000000" w:themeColor="text1"/>
        </w:rPr>
        <w:t>Amandine Lepoutre, William A. Southworth and</w:t>
      </w:r>
      <w:r w:rsidR="00661C74" w:rsidRPr="00510FA8">
        <w:rPr>
          <w:color w:val="000000" w:themeColor="text1"/>
        </w:rPr>
        <w:t xml:space="preserve"> Thành Phần</w:t>
      </w:r>
      <w:r w:rsidRPr="00510FA8">
        <w:rPr>
          <w:color w:val="000000" w:themeColor="text1"/>
        </w:rPr>
        <w:t xml:space="preserve"> 2012:  </w:t>
      </w:r>
      <w:r w:rsidR="002A737C" w:rsidRPr="00510FA8">
        <w:rPr>
          <w:i/>
          <w:color w:val="000000" w:themeColor="text1"/>
        </w:rPr>
        <w:t>Văn khắc Chămpa tại Bảo tàng Điêu khắc Chăm – Đà Nẵng /</w:t>
      </w:r>
      <w:r w:rsidRPr="00510FA8">
        <w:rPr>
          <w:i/>
          <w:color w:val="000000" w:themeColor="text1"/>
        </w:rPr>
        <w:t xml:space="preserve">The inscriptions of Campā at the Museum of Cham Sculpture in </w:t>
      </w:r>
      <w:r w:rsidR="00874D95" w:rsidRPr="00510FA8">
        <w:rPr>
          <w:i/>
          <w:iCs/>
          <w:color w:val="000000" w:themeColor="text1"/>
          <w:szCs w:val="24"/>
        </w:rPr>
        <w:t>Đ</w:t>
      </w:r>
      <w:r w:rsidR="00874D95" w:rsidRPr="00510FA8">
        <w:rPr>
          <w:rFonts w:eastAsia="Arial Unicode MS" w:cs="Arial Unicode MS"/>
          <w:i/>
          <w:color w:val="000000" w:themeColor="text1"/>
          <w:shd w:val="clear" w:color="auto" w:fill="FFFFFF"/>
        </w:rPr>
        <w:t>à Nẵng (</w:t>
      </w:r>
      <w:r w:rsidR="002A6CF3" w:rsidRPr="00510FA8">
        <w:rPr>
          <w:i/>
          <w:color w:val="000000" w:themeColor="text1"/>
          <w:szCs w:val="24"/>
        </w:rPr>
        <w:t>Hồ Chí</w:t>
      </w:r>
      <w:r w:rsidR="00874D95" w:rsidRPr="00510FA8">
        <w:rPr>
          <w:i/>
          <w:color w:val="000000" w:themeColor="text1"/>
          <w:szCs w:val="24"/>
        </w:rPr>
        <w:t xml:space="preserve"> Min</w:t>
      </w:r>
      <w:r w:rsidR="00874D95" w:rsidRPr="00510FA8">
        <w:rPr>
          <w:color w:val="000000" w:themeColor="text1"/>
          <w:szCs w:val="24"/>
        </w:rPr>
        <w:t>h City: VNUHCM Pub</w:t>
      </w:r>
      <w:r w:rsidR="002A737C" w:rsidRPr="00510FA8">
        <w:rPr>
          <w:color w:val="000000" w:themeColor="text1"/>
          <w:szCs w:val="24"/>
        </w:rPr>
        <w:t>.</w:t>
      </w:r>
      <w:r w:rsidR="00874D95" w:rsidRPr="00510FA8">
        <w:rPr>
          <w:color w:val="000000" w:themeColor="text1"/>
          <w:szCs w:val="24"/>
        </w:rPr>
        <w:t xml:space="preserve"> House).</w:t>
      </w:r>
      <w:r w:rsidR="00874D95" w:rsidRPr="00510FA8">
        <w:rPr>
          <w:color w:val="000000" w:themeColor="text1"/>
          <w:szCs w:val="24"/>
        </w:rPr>
        <w:tab/>
      </w:r>
      <w:r w:rsidR="00874D95" w:rsidRPr="00510FA8">
        <w:rPr>
          <w:b/>
          <w:color w:val="000000" w:themeColor="text1"/>
          <w:szCs w:val="24"/>
        </w:rPr>
        <w:t>download</w:t>
      </w:r>
    </w:p>
    <w:p w14:paraId="432C24C3" w14:textId="479BE711" w:rsidR="00C02656" w:rsidRPr="00510FA8" w:rsidRDefault="00C02656" w:rsidP="00541FC4">
      <w:pPr>
        <w:pStyle w:val="HangingIndent0"/>
        <w:tabs>
          <w:tab w:val="clear" w:pos="2880"/>
        </w:tabs>
        <w:ind w:hanging="360"/>
        <w:rPr>
          <w:color w:val="000000" w:themeColor="text1"/>
        </w:rPr>
      </w:pPr>
      <w:r w:rsidRPr="00510FA8">
        <w:rPr>
          <w:color w:val="000000" w:themeColor="text1"/>
        </w:rPr>
        <w:t xml:space="preserve">Griffiths, Arlo, Marine Schoettel and Margau Tran Quyet Chinh 2017:  </w:t>
      </w:r>
      <w:ins w:id="24" w:author="John Brockington" w:date="2019-02-13T11:11:00Z">
        <w:r w:rsidRPr="00510FA8">
          <w:rPr>
            <w:color w:val="000000" w:themeColor="text1"/>
          </w:rPr>
          <w:t>“</w:t>
        </w:r>
      </w:ins>
      <w:ins w:id="25" w:author="John Brockington" w:date="2019-02-13T11:12:00Z">
        <w:r w:rsidRPr="00510FA8">
          <w:rPr>
            <w:color w:val="000000" w:themeColor="text1"/>
          </w:rPr>
          <w:t xml:space="preserve">Études du corpus des inscriptions du Campā, IX: </w:t>
        </w:r>
      </w:ins>
      <w:ins w:id="26" w:author="John Brockington" w:date="2019-02-13T11:16:00Z">
        <w:r w:rsidRPr="00510FA8">
          <w:rPr>
            <w:color w:val="000000" w:themeColor="text1"/>
          </w:rPr>
          <w:t xml:space="preserve">Les bas-reliefs du Rāmāyaṇa de la tour sud de </w:t>
        </w:r>
        <w:r w:rsidRPr="00510FA8">
          <w:rPr>
            <w:color w:val="000000" w:themeColor="text1"/>
            <w:szCs w:val="24"/>
          </w:rPr>
          <w:t>Khương Mỹ</w:t>
        </w:r>
        <w:r w:rsidRPr="00510FA8">
          <w:rPr>
            <w:color w:val="000000" w:themeColor="text1"/>
          </w:rPr>
          <w:t>”</w:t>
        </w:r>
        <w:r w:rsidR="00406196" w:rsidRPr="00510FA8">
          <w:rPr>
            <w:color w:val="000000" w:themeColor="text1"/>
          </w:rPr>
          <w:t xml:space="preserve">, </w:t>
        </w:r>
        <w:r w:rsidR="00406196" w:rsidRPr="00510FA8">
          <w:rPr>
            <w:i/>
            <w:color w:val="000000" w:themeColor="text1"/>
          </w:rPr>
          <w:t>Art</w:t>
        </w:r>
      </w:ins>
      <w:ins w:id="27" w:author="John Brockington" w:date="2019-02-13T11:17:00Z">
        <w:r w:rsidR="00406196" w:rsidRPr="00510FA8">
          <w:rPr>
            <w:i/>
            <w:color w:val="000000" w:themeColor="text1"/>
          </w:rPr>
          <w:t>s Asiatiques</w:t>
        </w:r>
        <w:r w:rsidR="00406196" w:rsidRPr="00510FA8">
          <w:rPr>
            <w:color w:val="000000" w:themeColor="text1"/>
          </w:rPr>
          <w:t xml:space="preserve"> 72: 17-38.</w:t>
        </w:r>
        <w:r w:rsidR="00406196" w:rsidRPr="00510FA8">
          <w:rPr>
            <w:color w:val="000000" w:themeColor="text1"/>
          </w:rPr>
          <w:tab/>
        </w:r>
        <w:r w:rsidR="00406196" w:rsidRPr="00510FA8">
          <w:rPr>
            <w:b/>
            <w:color w:val="000000" w:themeColor="text1"/>
          </w:rPr>
          <w:t>download</w:t>
        </w:r>
      </w:ins>
      <w:del w:id="28" w:author="John Brockington" w:date="2019-02-13T11:11:00Z">
        <w:r w:rsidRPr="00510FA8" w:rsidDel="00C02656">
          <w:rPr>
            <w:color w:val="000000" w:themeColor="text1"/>
          </w:rPr>
          <w:delText>“´</w:delText>
        </w:r>
      </w:del>
    </w:p>
    <w:p w14:paraId="0CD4DD60" w14:textId="039A0C83" w:rsidR="00076939" w:rsidRPr="00510FA8" w:rsidRDefault="00076939" w:rsidP="00541FC4">
      <w:pPr>
        <w:pStyle w:val="HangingIndent0"/>
        <w:tabs>
          <w:tab w:val="clear" w:pos="2880"/>
        </w:tabs>
        <w:ind w:hanging="360"/>
        <w:rPr>
          <w:b/>
          <w:color w:val="000000" w:themeColor="text1"/>
        </w:rPr>
      </w:pPr>
      <w:r w:rsidRPr="00510FA8">
        <w:rPr>
          <w:color w:val="000000" w:themeColor="text1"/>
        </w:rPr>
        <w:t xml:space="preserve">Guillon, Emmanuel 2001:  </w:t>
      </w:r>
      <w:r w:rsidRPr="00510FA8">
        <w:rPr>
          <w:i/>
          <w:color w:val="000000" w:themeColor="text1"/>
        </w:rPr>
        <w:t>Cham Art: treasures from the Dà Nang Museum, Vietnam</w:t>
      </w:r>
      <w:r w:rsidRPr="00510FA8">
        <w:rPr>
          <w:color w:val="000000" w:themeColor="text1"/>
        </w:rPr>
        <w:t xml:space="preserve"> (London: Thames and Hudson).</w:t>
      </w:r>
      <w:r w:rsidRPr="00510FA8">
        <w:rPr>
          <w:color w:val="000000" w:themeColor="text1"/>
        </w:rPr>
        <w:tab/>
      </w:r>
      <w:r w:rsidRPr="00510FA8">
        <w:rPr>
          <w:b/>
          <w:color w:val="000000" w:themeColor="text1"/>
        </w:rPr>
        <w:t>Sackler VWd Gui</w:t>
      </w:r>
      <w:r w:rsidR="005921D7" w:rsidRPr="00510FA8">
        <w:rPr>
          <w:b/>
          <w:color w:val="000000" w:themeColor="text1"/>
        </w:rPr>
        <w:t>; pp. 132-33 scanned</w:t>
      </w:r>
    </w:p>
    <w:p w14:paraId="4E672DA9" w14:textId="6F00820E" w:rsidR="0021663B" w:rsidRPr="00510FA8" w:rsidRDefault="0021663B" w:rsidP="00541FC4">
      <w:pPr>
        <w:pStyle w:val="Heading2"/>
        <w:keepNext w:val="0"/>
        <w:tabs>
          <w:tab w:val="clear" w:pos="0"/>
          <w:tab w:val="clear" w:pos="2880"/>
        </w:tabs>
        <w:suppressAutoHyphens w:val="0"/>
        <w:overflowPunct/>
        <w:autoSpaceDE/>
        <w:spacing w:before="0" w:after="80"/>
        <w:ind w:left="360" w:hanging="360"/>
        <w:textAlignment w:val="auto"/>
        <w:rPr>
          <w:color w:val="000000" w:themeColor="text1"/>
          <w:lang w:val="en-US"/>
        </w:rPr>
      </w:pPr>
      <w:r w:rsidRPr="00510FA8">
        <w:rPr>
          <w:color w:val="000000" w:themeColor="text1"/>
          <w:lang w:val="en-US"/>
        </w:rPr>
        <w:t xml:space="preserve">Hubert, Jean-François 2005:  </w:t>
      </w:r>
      <w:r w:rsidRPr="00510FA8">
        <w:rPr>
          <w:i/>
          <w:color w:val="000000" w:themeColor="text1"/>
          <w:lang w:val="en-US"/>
        </w:rPr>
        <w:t>The art of Champa,</w:t>
      </w:r>
      <w:r w:rsidRPr="00510FA8">
        <w:rPr>
          <w:color w:val="000000" w:themeColor="text1"/>
          <w:lang w:val="en-US"/>
        </w:rPr>
        <w:t xml:space="preserve"> trans by Anna Allanet (London: Parkstone).</w:t>
      </w:r>
      <w:r w:rsidRPr="00510FA8">
        <w:rPr>
          <w:color w:val="000000" w:themeColor="text1"/>
          <w:lang w:val="en-US"/>
        </w:rPr>
        <w:tab/>
      </w:r>
      <w:r w:rsidRPr="00510FA8">
        <w:rPr>
          <w:b/>
          <w:color w:val="000000" w:themeColor="text1"/>
          <w:lang w:val="en-US"/>
        </w:rPr>
        <w:t>Sackler VWd Hub</w:t>
      </w:r>
      <w:r w:rsidR="00360A91" w:rsidRPr="00510FA8">
        <w:rPr>
          <w:b/>
          <w:color w:val="000000" w:themeColor="text1"/>
          <w:lang w:val="en-US"/>
        </w:rPr>
        <w:t xml:space="preserve">; </w:t>
      </w:r>
      <w:r w:rsidR="00360A91" w:rsidRPr="00510FA8">
        <w:rPr>
          <w:i/>
          <w:color w:val="000000" w:themeColor="text1"/>
          <w:lang w:val="en-US"/>
        </w:rPr>
        <w:t>not useful</w:t>
      </w:r>
    </w:p>
    <w:p w14:paraId="2269D62B" w14:textId="3398A7F6" w:rsidR="002D2C0E" w:rsidRPr="00510FA8" w:rsidRDefault="0022471A" w:rsidP="00541FC4">
      <w:pPr>
        <w:pStyle w:val="HangingIndent0"/>
        <w:tabs>
          <w:tab w:val="clear" w:pos="2880"/>
        </w:tabs>
        <w:ind w:hanging="360"/>
        <w:rPr>
          <w:rFonts w:eastAsia="Arial Unicode MS" w:cs="Arial Unicode MS"/>
          <w:b/>
          <w:color w:val="000000" w:themeColor="text1"/>
        </w:rPr>
      </w:pPr>
      <w:r w:rsidRPr="00510FA8">
        <w:rPr>
          <w:rFonts w:eastAsia="Gentium Basic" w:cs="Gentium Basic"/>
          <w:color w:val="000000" w:themeColor="text1"/>
        </w:rPr>
        <w:t xml:space="preserve">Levin, Cecelia 2008:  “Recasting the sacred heroes: a new discovery of sculptural epic narration from ancient Champa”, in </w:t>
      </w:r>
      <w:r w:rsidRPr="00510FA8">
        <w:rPr>
          <w:rFonts w:eastAsia="Gentium Basic" w:cs="Gentium Basic"/>
          <w:i/>
          <w:color w:val="000000" w:themeColor="text1"/>
        </w:rPr>
        <w:t>Interpreting Southeast Asia’s Past: Monument, Image and Text, selected papers from the 10th International EASEAA Conference,</w:t>
      </w:r>
      <w:r w:rsidRPr="00510FA8">
        <w:rPr>
          <w:rFonts w:eastAsia="Gentium Basic" w:cs="Gentium Basic"/>
          <w:color w:val="000000" w:themeColor="text1"/>
        </w:rPr>
        <w:t xml:space="preserve"> ed. by Elisabeth A. Bacus and others (Singapore: NUS Press): II, 85-99.</w:t>
      </w:r>
      <w:r w:rsidR="00F13F13" w:rsidRPr="00510FA8">
        <w:rPr>
          <w:rFonts w:eastAsia="Gentium Basic" w:cs="Gentium Basic"/>
          <w:color w:val="000000" w:themeColor="text1"/>
        </w:rPr>
        <w:br/>
      </w:r>
      <w:r w:rsidRPr="00510FA8">
        <w:rPr>
          <w:rFonts w:eastAsia="Gentium Basic" w:cs="Gentium Basic"/>
          <w:b/>
          <w:color w:val="000000" w:themeColor="text1"/>
        </w:rPr>
        <w:tab/>
      </w:r>
      <w:r w:rsidRPr="00510FA8">
        <w:rPr>
          <w:rFonts w:eastAsia="Arial Unicode MS" w:cs="Arial Unicode MS"/>
          <w:b/>
          <w:color w:val="000000" w:themeColor="text1"/>
        </w:rPr>
        <w:t>St Hugh's College Library Folio 959.01 INT</w:t>
      </w:r>
      <w:r w:rsidR="00667DC8" w:rsidRPr="00510FA8">
        <w:rPr>
          <w:rFonts w:eastAsia="Arial Unicode MS" w:cs="Arial Unicode MS"/>
          <w:b/>
          <w:color w:val="000000" w:themeColor="text1"/>
        </w:rPr>
        <w:t>; photocopy</w:t>
      </w:r>
      <w:ins w:id="29" w:author="John Brockington" w:date="2019-06-13T17:11:00Z">
        <w:r w:rsidR="0067382A" w:rsidRPr="00510FA8">
          <w:rPr>
            <w:rFonts w:eastAsia="Arial Unicode MS" w:cs="Arial Unicode MS"/>
            <w:b/>
            <w:color w:val="000000" w:themeColor="text1"/>
          </w:rPr>
          <w:t xml:space="preserve"> +</w:t>
        </w:r>
      </w:ins>
      <w:ins w:id="30" w:author="John Brockington" w:date="2019-06-13T17:12:00Z">
        <w:r w:rsidR="0067382A" w:rsidRPr="00510FA8">
          <w:rPr>
            <w:rFonts w:eastAsia="Arial Unicode MS" w:cs="Arial Unicode MS"/>
            <w:b/>
            <w:color w:val="000000" w:themeColor="text1"/>
          </w:rPr>
          <w:t xml:space="preserve"> download</w:t>
        </w:r>
      </w:ins>
    </w:p>
    <w:p w14:paraId="60780228" w14:textId="0A186350" w:rsidR="007E76E2" w:rsidRPr="00510FA8" w:rsidRDefault="007E76E2" w:rsidP="00541FC4">
      <w:pPr>
        <w:pStyle w:val="HangingIndent0"/>
        <w:tabs>
          <w:tab w:val="clear" w:pos="2880"/>
        </w:tabs>
        <w:ind w:hanging="360"/>
        <w:rPr>
          <w:b/>
          <w:color w:val="000000" w:themeColor="text1"/>
        </w:rPr>
      </w:pPr>
      <w:r w:rsidRPr="00510FA8">
        <w:rPr>
          <w:color w:val="000000" w:themeColor="text1"/>
        </w:rPr>
        <w:t xml:space="preserve">Mus, Paul </w:t>
      </w:r>
      <w:r w:rsidR="00594904" w:rsidRPr="00510FA8">
        <w:rPr>
          <w:color w:val="000000" w:themeColor="text1"/>
        </w:rPr>
        <w:t xml:space="preserve">1933:  </w:t>
      </w:r>
      <w:r w:rsidRPr="00510FA8">
        <w:rPr>
          <w:color w:val="000000" w:themeColor="text1"/>
        </w:rPr>
        <w:t>“</w:t>
      </w:r>
      <w:r w:rsidR="00DC3F5D" w:rsidRPr="00510FA8">
        <w:rPr>
          <w:color w:val="000000" w:themeColor="text1"/>
        </w:rPr>
        <w:t>C</w:t>
      </w:r>
      <w:r w:rsidRPr="00510FA8">
        <w:rPr>
          <w:color w:val="000000" w:themeColor="text1"/>
        </w:rPr>
        <w:t xml:space="preserve">ultes indiens et indigènes au Champa”, </w:t>
      </w:r>
      <w:r w:rsidRPr="00510FA8">
        <w:rPr>
          <w:i/>
          <w:color w:val="000000" w:themeColor="text1"/>
        </w:rPr>
        <w:t>BEFEO</w:t>
      </w:r>
      <w:r w:rsidR="00594904" w:rsidRPr="00510FA8">
        <w:rPr>
          <w:color w:val="000000" w:themeColor="text1"/>
        </w:rPr>
        <w:t xml:space="preserve"> 33.1: 367-410.</w:t>
      </w:r>
      <w:r w:rsidR="00594904" w:rsidRPr="00510FA8">
        <w:rPr>
          <w:color w:val="000000" w:themeColor="text1"/>
        </w:rPr>
        <w:tab/>
      </w:r>
      <w:r w:rsidR="00594904" w:rsidRPr="00510FA8">
        <w:rPr>
          <w:b/>
          <w:color w:val="000000" w:themeColor="text1"/>
        </w:rPr>
        <w:t>download</w:t>
      </w:r>
    </w:p>
    <w:p w14:paraId="4E2323AF" w14:textId="0957622E" w:rsidR="007E76E2" w:rsidRPr="00510FA8" w:rsidRDefault="007E76E2" w:rsidP="00541FC4">
      <w:pPr>
        <w:pStyle w:val="HangingIndent0"/>
        <w:tabs>
          <w:tab w:val="clear" w:pos="2880"/>
        </w:tabs>
        <w:ind w:hanging="360"/>
        <w:rPr>
          <w:rFonts w:eastAsia="Arial Unicode MS" w:cs="Arial Unicode MS"/>
          <w:b/>
          <w:color w:val="000000" w:themeColor="text1"/>
        </w:rPr>
      </w:pPr>
      <w:r w:rsidRPr="00510FA8">
        <w:rPr>
          <w:color w:val="000000" w:themeColor="text1"/>
        </w:rPr>
        <w:t xml:space="preserve">Mus, Paul 2011:  </w:t>
      </w:r>
      <w:r w:rsidRPr="00510FA8">
        <w:rPr>
          <w:i/>
          <w:color w:val="000000" w:themeColor="text1"/>
        </w:rPr>
        <w:t>India seen from the east: Indian and indigenous cults in Champa,</w:t>
      </w:r>
      <w:r w:rsidRPr="00510FA8">
        <w:rPr>
          <w:color w:val="000000" w:themeColor="text1"/>
        </w:rPr>
        <w:t xml:space="preserve"> trans. I. W. Mabbett, 2nd edn, (Caulfield: Monash University Press).  [1st edn 1975]</w:t>
      </w:r>
      <w:r w:rsidRPr="00510FA8">
        <w:rPr>
          <w:color w:val="000000" w:themeColor="text1"/>
        </w:rPr>
        <w:tab/>
      </w:r>
      <w:r w:rsidRPr="00510FA8">
        <w:rPr>
          <w:b/>
          <w:color w:val="000000" w:themeColor="text1"/>
        </w:rPr>
        <w:t>(Bod.)</w:t>
      </w:r>
      <w:r w:rsidRPr="00510FA8">
        <w:rPr>
          <w:b/>
          <w:color w:val="000000" w:themeColor="text1"/>
        </w:rPr>
        <w:br/>
      </w:r>
      <w:r w:rsidRPr="00510FA8">
        <w:rPr>
          <w:color w:val="000000" w:themeColor="text1"/>
        </w:rPr>
        <w:t>[trans</w:t>
      </w:r>
      <w:r w:rsidR="00594904" w:rsidRPr="00510FA8">
        <w:rPr>
          <w:color w:val="000000" w:themeColor="text1"/>
        </w:rPr>
        <w:t>.</w:t>
      </w:r>
      <w:r w:rsidRPr="00510FA8">
        <w:rPr>
          <w:color w:val="000000" w:themeColor="text1"/>
        </w:rPr>
        <w:t xml:space="preserve"> of </w:t>
      </w:r>
      <w:r w:rsidR="00594904" w:rsidRPr="00510FA8">
        <w:rPr>
          <w:color w:val="000000" w:themeColor="text1"/>
        </w:rPr>
        <w:t>Mus 1933</w:t>
      </w:r>
      <w:r w:rsidRPr="00510FA8">
        <w:rPr>
          <w:color w:val="000000" w:themeColor="text1"/>
        </w:rPr>
        <w:t>]</w:t>
      </w:r>
    </w:p>
    <w:p w14:paraId="67E6E4BE" w14:textId="29983117" w:rsidR="00522840" w:rsidRPr="00510FA8" w:rsidRDefault="00522840" w:rsidP="00541FC4">
      <w:pPr>
        <w:pStyle w:val="HangingIndent0"/>
        <w:tabs>
          <w:tab w:val="clear" w:pos="2880"/>
        </w:tabs>
        <w:ind w:hanging="360"/>
        <w:rPr>
          <w:rFonts w:eastAsia="Arial Unicode MS" w:cs="Arial Unicode MS"/>
          <w:b/>
          <w:color w:val="000000" w:themeColor="text1"/>
          <w:shd w:val="clear" w:color="auto" w:fill="FFFFFF"/>
        </w:rPr>
      </w:pPr>
      <w:r w:rsidRPr="00510FA8">
        <w:rPr>
          <w:rFonts w:eastAsia="Arial Unicode MS" w:cs="Arial Unicode MS"/>
          <w:color w:val="000000" w:themeColor="text1"/>
          <w:shd w:val="clear" w:color="auto" w:fill="FFFFFF"/>
        </w:rPr>
        <w:t xml:space="preserve">Noppe, Catherine, and Jean-François Hubert 2003:  </w:t>
      </w:r>
      <w:r w:rsidRPr="00510FA8">
        <w:rPr>
          <w:rFonts w:eastAsia="Arial Unicode MS" w:cs="Arial Unicode MS"/>
          <w:i/>
          <w:color w:val="000000" w:themeColor="text1"/>
          <w:shd w:val="clear" w:color="auto" w:fill="FFFFFF"/>
        </w:rPr>
        <w:t>Art of Vietnam</w:t>
      </w:r>
      <w:r w:rsidRPr="00510FA8">
        <w:rPr>
          <w:rFonts w:eastAsia="Arial Unicode MS" w:cs="Arial Unicode MS"/>
          <w:color w:val="000000" w:themeColor="text1"/>
          <w:shd w:val="clear" w:color="auto" w:fill="FFFFFF"/>
        </w:rPr>
        <w:t xml:space="preserve"> (New York: Parkstone</w:t>
      </w:r>
      <w:r w:rsidR="00B837C1">
        <w:rPr>
          <w:rFonts w:eastAsia="Arial Unicode MS" w:cs="Arial Unicode MS"/>
          <w:color w:val="000000" w:themeColor="text1"/>
          <w:shd w:val="clear" w:color="auto" w:fill="FFFFFF"/>
        </w:rPr>
        <w:t xml:space="preserve"> Press</w:t>
      </w:r>
      <w:r w:rsidRPr="00510FA8">
        <w:rPr>
          <w:rFonts w:eastAsia="Arial Unicode MS" w:cs="Arial Unicode MS"/>
          <w:color w:val="000000" w:themeColor="text1"/>
          <w:shd w:val="clear" w:color="auto" w:fill="FFFFFF"/>
        </w:rPr>
        <w:t>).</w:t>
      </w:r>
      <w:r w:rsidRPr="00510FA8">
        <w:rPr>
          <w:rFonts w:eastAsia="Arial Unicode MS" w:cs="Arial Unicode MS"/>
          <w:color w:val="000000" w:themeColor="text1"/>
          <w:shd w:val="clear" w:color="auto" w:fill="FFFFFF"/>
        </w:rPr>
        <w:tab/>
      </w:r>
      <w:r w:rsidRPr="00510FA8">
        <w:rPr>
          <w:rFonts w:eastAsia="Arial Unicode MS" w:cs="Arial Unicode MS"/>
          <w:b/>
          <w:color w:val="000000" w:themeColor="text1"/>
          <w:shd w:val="clear" w:color="auto" w:fill="FFFFFF"/>
        </w:rPr>
        <w:t>Bod. MO4.BOO416</w:t>
      </w:r>
      <w:r w:rsidR="00B837C1">
        <w:rPr>
          <w:b/>
        </w:rPr>
        <w:t>; p.</w:t>
      </w:r>
      <w:r w:rsidR="00E362EF">
        <w:rPr>
          <w:b/>
        </w:rPr>
        <w:t xml:space="preserve"> </w:t>
      </w:r>
      <w:r w:rsidR="00B837C1">
        <w:rPr>
          <w:b/>
        </w:rPr>
        <w:t>88 scanned</w:t>
      </w:r>
    </w:p>
    <w:p w14:paraId="6C329C0C" w14:textId="2C2316AC" w:rsidR="00522840" w:rsidRPr="00510FA8" w:rsidRDefault="001145DE" w:rsidP="00541FC4">
      <w:pPr>
        <w:pStyle w:val="HangingIndent0"/>
        <w:tabs>
          <w:tab w:val="clear" w:pos="2880"/>
        </w:tabs>
        <w:ind w:hanging="360"/>
        <w:rPr>
          <w:b/>
          <w:color w:val="000000" w:themeColor="text1"/>
          <w:szCs w:val="24"/>
        </w:rPr>
      </w:pPr>
      <w:r w:rsidRPr="00510FA8">
        <w:rPr>
          <w:rFonts w:cs="Arial"/>
          <w:color w:val="000000" w:themeColor="text1"/>
        </w:rPr>
        <w:t xml:space="preserve">Sterne, Philippe 1942:  </w:t>
      </w:r>
      <w:r w:rsidRPr="00510FA8">
        <w:rPr>
          <w:rFonts w:cs="Arial"/>
          <w:i/>
          <w:color w:val="000000" w:themeColor="text1"/>
        </w:rPr>
        <w:t xml:space="preserve">L’art du Champa (ancien Annam) et son </w:t>
      </w:r>
      <w:r w:rsidRPr="00510FA8">
        <w:rPr>
          <w:rFonts w:eastAsia="Arial Unicode MS" w:cs="Arial Unicode MS"/>
          <w:i/>
          <w:color w:val="000000" w:themeColor="text1"/>
          <w:shd w:val="clear" w:color="auto" w:fill="FFFFFF"/>
        </w:rPr>
        <w:t>évolution</w:t>
      </w:r>
      <w:r w:rsidRPr="00510FA8">
        <w:rPr>
          <w:rFonts w:eastAsia="Arial Unicode MS" w:cs="Arial Unicode MS"/>
          <w:color w:val="000000" w:themeColor="text1"/>
          <w:shd w:val="clear" w:color="auto" w:fill="FFFFFF"/>
        </w:rPr>
        <w:t xml:space="preserve"> (Toulouse: Les frères </w:t>
      </w:r>
      <w:r w:rsidR="00522840" w:rsidRPr="00510FA8">
        <w:rPr>
          <w:rFonts w:eastAsia="Arial Unicode MS" w:cs="Arial Unicode MS"/>
          <w:color w:val="000000" w:themeColor="text1"/>
          <w:shd w:val="clear" w:color="auto" w:fill="FFFFFF"/>
        </w:rPr>
        <w:t>Douladoure).</w:t>
      </w:r>
      <w:r w:rsidR="00522840" w:rsidRPr="00510FA8">
        <w:rPr>
          <w:rFonts w:eastAsia="Arial Unicode MS" w:cs="Arial Unicode MS"/>
          <w:color w:val="000000" w:themeColor="text1"/>
          <w:shd w:val="clear" w:color="auto" w:fill="FFFFFF"/>
        </w:rPr>
        <w:tab/>
      </w:r>
      <w:r w:rsidR="00522840" w:rsidRPr="00510FA8">
        <w:rPr>
          <w:rFonts w:eastAsia="Arial Unicode MS" w:cs="Arial Unicode MS"/>
          <w:b/>
          <w:color w:val="000000" w:themeColor="text1"/>
          <w:shd w:val="clear" w:color="auto" w:fill="FFFFFF"/>
        </w:rPr>
        <w:t>Sackler VW Ste / Bod.</w:t>
      </w:r>
    </w:p>
    <w:p w14:paraId="35DF6E0D" w14:textId="319E0E81" w:rsidR="005A40DA" w:rsidRPr="005A40DA" w:rsidRDefault="002D2C0E" w:rsidP="005A40DA">
      <w:pPr>
        <w:pStyle w:val="p1"/>
        <w:tabs>
          <w:tab w:val="left" w:pos="1080"/>
        </w:tabs>
        <w:spacing w:after="120"/>
        <w:jc w:val="left"/>
        <w:rPr>
          <w:rFonts w:ascii="Gentium" w:hAnsi="Gentium"/>
          <w:color w:val="000000" w:themeColor="text1"/>
          <w:sz w:val="24"/>
          <w:szCs w:val="24"/>
        </w:rPr>
      </w:pPr>
      <w:r w:rsidRPr="00510FA8">
        <w:rPr>
          <w:rFonts w:ascii="Gentium" w:hAnsi="Gentium"/>
          <w:b/>
          <w:color w:val="000000" w:themeColor="text1"/>
          <w:sz w:val="24"/>
          <w:szCs w:val="24"/>
        </w:rPr>
        <w:t>notes</w:t>
      </w:r>
      <w:r w:rsidR="0022471A" w:rsidRPr="00510FA8">
        <w:rPr>
          <w:rFonts w:ascii="Gentium" w:hAnsi="Gentium"/>
          <w:b/>
          <w:color w:val="000000" w:themeColor="text1"/>
          <w:sz w:val="24"/>
          <w:szCs w:val="24"/>
        </w:rPr>
        <w:tab/>
      </w:r>
      <w:r w:rsidR="005A40DA" w:rsidRPr="005A40DA">
        <w:rPr>
          <w:rFonts w:ascii="Gentium" w:hAnsi="Gentium"/>
          <w:color w:val="000000" w:themeColor="text1"/>
          <w:sz w:val="24"/>
          <w:szCs w:val="24"/>
        </w:rPr>
        <w:t>Sandstone relief</w:t>
      </w:r>
      <w:r w:rsidR="005A40DA">
        <w:rPr>
          <w:rFonts w:ascii="Gentium" w:hAnsi="Gentium"/>
          <w:color w:val="000000" w:themeColor="text1"/>
          <w:sz w:val="24"/>
          <w:szCs w:val="24"/>
        </w:rPr>
        <w:t xml:space="preserve"> of Rāma (?), 7th century, 80 cm. illustrated in Noppe and Hubert 2003: 88 (</w:t>
      </w:r>
      <w:r w:rsidR="005A40DA">
        <w:rPr>
          <w:rFonts w:ascii="Gentium" w:hAnsi="Gentium"/>
          <w:b/>
          <w:color w:val="000000" w:themeColor="text1"/>
          <w:sz w:val="24"/>
          <w:szCs w:val="24"/>
        </w:rPr>
        <w:t>scan</w:t>
      </w:r>
      <w:r w:rsidR="005A40DA">
        <w:rPr>
          <w:rFonts w:ascii="Gentium" w:hAnsi="Gentium"/>
          <w:color w:val="000000" w:themeColor="text1"/>
          <w:sz w:val="24"/>
          <w:szCs w:val="24"/>
        </w:rPr>
        <w:t>)</w:t>
      </w:r>
    </w:p>
    <w:p w14:paraId="302F397A" w14:textId="30E37168" w:rsidR="002D2C0E" w:rsidRDefault="00536609" w:rsidP="0007730B">
      <w:pPr>
        <w:rPr>
          <w:color w:val="000000" w:themeColor="text1"/>
        </w:rPr>
      </w:pPr>
      <w:ins w:id="31" w:author="John Brockington" w:date="2019-02-13T11:59:00Z">
        <w:r w:rsidRPr="00510FA8">
          <w:rPr>
            <w:color w:val="000000" w:themeColor="text1"/>
            <w:rPrChange w:id="32" w:author="John Brockington" w:date="2019-02-13T11:59:00Z">
              <w:rPr>
                <w:b/>
                <w:color w:val="000000" w:themeColor="text1"/>
              </w:rPr>
            </w:rPrChange>
          </w:rPr>
          <w:t xml:space="preserve">Close to </w:t>
        </w:r>
      </w:ins>
      <w:r w:rsidR="0022471A" w:rsidRPr="00510FA8">
        <w:rPr>
          <w:color w:val="000000" w:themeColor="text1"/>
        </w:rPr>
        <w:t xml:space="preserve">basement of southern temple (out of three) at </w:t>
      </w:r>
      <w:r w:rsidR="004E1E2B" w:rsidRPr="00510FA8">
        <w:rPr>
          <w:color w:val="000000" w:themeColor="text1"/>
        </w:rPr>
        <w:t>Khương</w:t>
      </w:r>
      <w:r w:rsidR="0032603D" w:rsidRPr="00510FA8">
        <w:rPr>
          <w:color w:val="000000" w:themeColor="text1"/>
        </w:rPr>
        <w:t xml:space="preserve"> Mỹ </w:t>
      </w:r>
      <w:r w:rsidR="00A251AB" w:rsidRPr="00510FA8">
        <w:rPr>
          <w:color w:val="000000" w:themeColor="text1"/>
        </w:rPr>
        <w:t>(</w:t>
      </w:r>
      <w:r w:rsidR="0050252D" w:rsidRPr="00510FA8">
        <w:rPr>
          <w:color w:val="000000" w:themeColor="text1"/>
        </w:rPr>
        <w:t xml:space="preserve">Quảng </w:t>
      </w:r>
      <w:r w:rsidR="00160AD7" w:rsidRPr="00510FA8">
        <w:rPr>
          <w:color w:val="000000" w:themeColor="text1"/>
        </w:rPr>
        <w:t xml:space="preserve">Nam province; </w:t>
      </w:r>
      <w:r w:rsidR="00A251AB" w:rsidRPr="00510FA8">
        <w:rPr>
          <w:color w:val="000000" w:themeColor="text1"/>
        </w:rPr>
        <w:t xml:space="preserve">40 km SE of </w:t>
      </w:r>
      <w:r w:rsidR="00C10639" w:rsidRPr="00510FA8">
        <w:rPr>
          <w:color w:val="000000" w:themeColor="text1"/>
        </w:rPr>
        <w:t xml:space="preserve">Mỹ Sơn) </w:t>
      </w:r>
      <w:del w:id="33" w:author="John Brockington" w:date="2019-02-13T11:59:00Z">
        <w:r w:rsidR="0022471A" w:rsidRPr="00510FA8" w:rsidDel="00536609">
          <w:rPr>
            <w:color w:val="000000" w:themeColor="text1"/>
          </w:rPr>
          <w:delText>has remains</w:delText>
        </w:r>
      </w:del>
      <w:ins w:id="34" w:author="John Brockington" w:date="2019-02-13T11:59:00Z">
        <w:r w:rsidRPr="00510FA8">
          <w:rPr>
            <w:color w:val="000000" w:themeColor="text1"/>
          </w:rPr>
          <w:t>a</w:t>
        </w:r>
      </w:ins>
      <w:ins w:id="35" w:author="John Brockington" w:date="2019-02-13T12:00:00Z">
        <w:r w:rsidRPr="00510FA8">
          <w:rPr>
            <w:color w:val="000000" w:themeColor="text1"/>
          </w:rPr>
          <w:t xml:space="preserve"> set</w:t>
        </w:r>
      </w:ins>
      <w:r w:rsidR="0022471A" w:rsidRPr="00510FA8">
        <w:rPr>
          <w:color w:val="000000" w:themeColor="text1"/>
        </w:rPr>
        <w:t xml:space="preserve"> of</w:t>
      </w:r>
      <w:ins w:id="36" w:author="John Brockington" w:date="2019-02-13T12:00:00Z">
        <w:r w:rsidRPr="00510FA8">
          <w:rPr>
            <w:color w:val="000000" w:themeColor="text1"/>
          </w:rPr>
          <w:t xml:space="preserve"> around ten</w:t>
        </w:r>
      </w:ins>
      <w:r w:rsidR="0022471A" w:rsidRPr="00510FA8">
        <w:rPr>
          <w:color w:val="000000" w:themeColor="text1"/>
        </w:rPr>
        <w:t xml:space="preserve"> </w:t>
      </w:r>
      <w:r w:rsidR="00D06E5C" w:rsidRPr="00510FA8">
        <w:rPr>
          <w:color w:val="000000" w:themeColor="text1"/>
        </w:rPr>
        <w:t xml:space="preserve">sandstone </w:t>
      </w:r>
      <w:r w:rsidR="0022471A" w:rsidRPr="00510FA8">
        <w:rPr>
          <w:color w:val="000000" w:themeColor="text1"/>
        </w:rPr>
        <w:t xml:space="preserve">sculptural </w:t>
      </w:r>
      <w:r w:rsidR="00D06E5C" w:rsidRPr="00510FA8">
        <w:rPr>
          <w:color w:val="000000" w:themeColor="text1"/>
        </w:rPr>
        <w:t>reliefs</w:t>
      </w:r>
      <w:r w:rsidR="004273FE" w:rsidRPr="00510FA8">
        <w:rPr>
          <w:color w:val="000000" w:themeColor="text1"/>
        </w:rPr>
        <w:t xml:space="preserve"> from </w:t>
      </w:r>
      <w:del w:id="37" w:author="John Brockington" w:date="2019-02-13T11:59:00Z">
        <w:r w:rsidR="004273FE" w:rsidRPr="00510FA8" w:rsidDel="00536609">
          <w:rPr>
            <w:color w:val="000000" w:themeColor="text1"/>
          </w:rPr>
          <w:delText xml:space="preserve">early </w:delText>
        </w:r>
      </w:del>
      <w:r w:rsidR="004273FE" w:rsidRPr="00510FA8">
        <w:rPr>
          <w:color w:val="000000" w:themeColor="text1"/>
        </w:rPr>
        <w:t>10th</w:t>
      </w:r>
      <w:ins w:id="38" w:author="John Brockington" w:date="2019-02-13T11:59:00Z">
        <w:r w:rsidRPr="00510FA8">
          <w:rPr>
            <w:color w:val="000000" w:themeColor="text1"/>
          </w:rPr>
          <w:t xml:space="preserve"> or early 11th</w:t>
        </w:r>
      </w:ins>
      <w:r w:rsidR="004273FE" w:rsidRPr="00510FA8">
        <w:rPr>
          <w:color w:val="000000" w:themeColor="text1"/>
        </w:rPr>
        <w:t xml:space="preserve"> century</w:t>
      </w:r>
      <w:r w:rsidR="0022471A" w:rsidRPr="00510FA8">
        <w:rPr>
          <w:color w:val="000000" w:themeColor="text1"/>
        </w:rPr>
        <w:t xml:space="preserve"> </w:t>
      </w:r>
      <w:r w:rsidR="00D06E5C" w:rsidRPr="00510FA8">
        <w:rPr>
          <w:color w:val="000000" w:themeColor="text1"/>
        </w:rPr>
        <w:t>of</w:t>
      </w:r>
      <w:r w:rsidR="0022471A" w:rsidRPr="00510FA8">
        <w:rPr>
          <w:color w:val="000000" w:themeColor="text1"/>
        </w:rPr>
        <w:t xml:space="preserve"> the Rāma story</w:t>
      </w:r>
      <w:del w:id="39" w:author="John Brockington" w:date="2019-02-13T12:07:00Z">
        <w:r w:rsidR="00D06E5C" w:rsidRPr="00510FA8" w:rsidDel="0012567A">
          <w:rPr>
            <w:color w:val="000000" w:themeColor="text1"/>
          </w:rPr>
          <w:delText xml:space="preserve"> along its southern side</w:delText>
        </w:r>
      </w:del>
      <w:r w:rsidR="00CF4A69" w:rsidRPr="00510FA8">
        <w:rPr>
          <w:color w:val="000000" w:themeColor="text1"/>
        </w:rPr>
        <w:t xml:space="preserve">, with </w:t>
      </w:r>
      <w:del w:id="40" w:author="John Brockington" w:date="2019-02-13T12:07:00Z">
        <w:r w:rsidR="00CF4A69" w:rsidRPr="00510FA8" w:rsidDel="0012567A">
          <w:rPr>
            <w:color w:val="000000" w:themeColor="text1"/>
          </w:rPr>
          <w:delText>traces of</w:delText>
        </w:r>
      </w:del>
      <w:ins w:id="41" w:author="John Brockington" w:date="2019-02-13T12:07:00Z">
        <w:r w:rsidR="0012567A" w:rsidRPr="00510FA8">
          <w:rPr>
            <w:color w:val="000000" w:themeColor="text1"/>
          </w:rPr>
          <w:t>a text in old</w:t>
        </w:r>
      </w:ins>
      <w:r w:rsidR="00CF4A69" w:rsidRPr="00510FA8">
        <w:rPr>
          <w:color w:val="000000" w:themeColor="text1"/>
        </w:rPr>
        <w:t xml:space="preserve"> Cam </w:t>
      </w:r>
      <w:del w:id="42" w:author="John Brockington" w:date="2019-02-13T12:08:00Z">
        <w:r w:rsidR="00CF4A69" w:rsidRPr="00510FA8" w:rsidDel="0012567A">
          <w:rPr>
            <w:color w:val="000000" w:themeColor="text1"/>
          </w:rPr>
          <w:delText xml:space="preserve">captions </w:delText>
        </w:r>
      </w:del>
      <w:ins w:id="43" w:author="John Brockington" w:date="2019-02-13T12:08:00Z">
        <w:r w:rsidR="0012567A" w:rsidRPr="00510FA8">
          <w:rPr>
            <w:color w:val="000000" w:themeColor="text1"/>
          </w:rPr>
          <w:t xml:space="preserve">above the reliefs naming the figures </w:t>
        </w:r>
      </w:ins>
      <w:r w:rsidR="00CF4A69" w:rsidRPr="00510FA8">
        <w:rPr>
          <w:color w:val="000000" w:themeColor="text1"/>
        </w:rPr>
        <w:t>(</w:t>
      </w:r>
      <w:r w:rsidR="00CF4A69" w:rsidRPr="00510FA8">
        <w:rPr>
          <w:rFonts w:cs="Gentium Basic"/>
          <w:color w:val="000000" w:themeColor="text1"/>
        </w:rPr>
        <w:t>Griffiths and others 2012: 239</w:t>
      </w:r>
      <w:ins w:id="44" w:author="John Brockington" w:date="2019-02-13T11:58:00Z">
        <w:r w:rsidR="00220EFF" w:rsidRPr="00510FA8">
          <w:rPr>
            <w:rFonts w:cs="Gentium Basic"/>
            <w:color w:val="000000" w:themeColor="text1"/>
          </w:rPr>
          <w:t>; Griffiths and others 2017</w:t>
        </w:r>
      </w:ins>
      <w:r w:rsidR="00CF4A69" w:rsidRPr="00510FA8">
        <w:rPr>
          <w:color w:val="000000" w:themeColor="text1"/>
        </w:rPr>
        <w:t>)</w:t>
      </w:r>
      <w:r w:rsidR="0022471A" w:rsidRPr="00510FA8">
        <w:rPr>
          <w:color w:val="000000" w:themeColor="text1"/>
        </w:rPr>
        <w:t>.</w:t>
      </w:r>
      <w:r w:rsidR="00844331" w:rsidRPr="00510FA8">
        <w:rPr>
          <w:color w:val="000000" w:themeColor="text1"/>
        </w:rPr>
        <w:t xml:space="preserve">  Scenes shown are: the sighting of the golden deer, its pursuit by Rāma, the abduction of Sītā, the intervention by Jaṭāyus,</w:t>
      </w:r>
      <w:r w:rsidR="00F17D94" w:rsidRPr="00510FA8">
        <w:rPr>
          <w:color w:val="000000" w:themeColor="text1"/>
        </w:rPr>
        <w:t xml:space="preserve"> an </w:t>
      </w:r>
      <w:r w:rsidR="00F17D94" w:rsidRPr="00510FA8">
        <w:rPr>
          <w:i/>
          <w:color w:val="000000" w:themeColor="text1"/>
        </w:rPr>
        <w:t>aśokavana scene,</w:t>
      </w:r>
      <w:r w:rsidR="00844331" w:rsidRPr="00510FA8">
        <w:rPr>
          <w:color w:val="000000" w:themeColor="text1"/>
        </w:rPr>
        <w:t xml:space="preserve"> and Rāma </w:t>
      </w:r>
      <w:r w:rsidR="00F17D94" w:rsidRPr="00510FA8">
        <w:rPr>
          <w:color w:val="000000" w:themeColor="text1"/>
        </w:rPr>
        <w:t xml:space="preserve">and Lakṣmaṇa searching for Sītā; only the upper half remains of a panel showing a ten-headed Rāvaṇa addressing Sītā in the </w:t>
      </w:r>
      <w:r w:rsidR="00F17D94" w:rsidRPr="00510FA8">
        <w:rPr>
          <w:i/>
          <w:color w:val="000000" w:themeColor="text1"/>
        </w:rPr>
        <w:lastRenderedPageBreak/>
        <w:t>aśokavana.</w:t>
      </w:r>
      <w:r w:rsidR="00844331" w:rsidRPr="00510FA8">
        <w:rPr>
          <w:color w:val="000000" w:themeColor="text1"/>
        </w:rPr>
        <w:t xml:space="preserve">  A frieze of vānaras carrying musical instruments is carved below these narratives</w:t>
      </w:r>
      <w:r w:rsidR="00B51B4C" w:rsidRPr="00510FA8">
        <w:rPr>
          <w:color w:val="000000" w:themeColor="text1"/>
        </w:rPr>
        <w:t>.</w:t>
      </w:r>
      <w:r w:rsidR="007549B1" w:rsidRPr="00510FA8">
        <w:rPr>
          <w:color w:val="000000" w:themeColor="text1"/>
        </w:rPr>
        <w:t xml:space="preserve"> Levin (2008: </w:t>
      </w:r>
      <w:r w:rsidR="00AE643F" w:rsidRPr="00510FA8">
        <w:rPr>
          <w:color w:val="000000" w:themeColor="text1"/>
        </w:rPr>
        <w:t>92-3) sees analogies to representations on early Cōḻa temples rather than to Java.</w:t>
      </w:r>
      <w:r w:rsidR="006F1219" w:rsidRPr="00510FA8">
        <w:rPr>
          <w:color w:val="000000" w:themeColor="text1"/>
        </w:rPr>
        <w:t xml:space="preserve">  She also notes</w:t>
      </w:r>
      <w:r w:rsidR="008E0D55" w:rsidRPr="00510FA8">
        <w:rPr>
          <w:color w:val="000000" w:themeColor="text1"/>
        </w:rPr>
        <w:t xml:space="preserve"> sculpture</w:t>
      </w:r>
      <w:r w:rsidR="006F1219" w:rsidRPr="00510FA8">
        <w:rPr>
          <w:color w:val="000000" w:themeColor="text1"/>
        </w:rPr>
        <w:t>s from this period</w:t>
      </w:r>
      <w:r w:rsidR="008E0D55" w:rsidRPr="00510FA8">
        <w:rPr>
          <w:color w:val="000000" w:themeColor="text1"/>
        </w:rPr>
        <w:t xml:space="preserve"> of Rāvaṇa shaking Kailāsa</w:t>
      </w:r>
      <w:r w:rsidR="006F1219" w:rsidRPr="00510FA8">
        <w:rPr>
          <w:color w:val="000000" w:themeColor="text1"/>
        </w:rPr>
        <w:t>, e.g.</w:t>
      </w:r>
      <w:r w:rsidR="008E0D55" w:rsidRPr="00510FA8">
        <w:rPr>
          <w:color w:val="000000" w:themeColor="text1"/>
        </w:rPr>
        <w:t xml:space="preserve"> from</w:t>
      </w:r>
      <w:r w:rsidR="006F1219" w:rsidRPr="00510FA8">
        <w:rPr>
          <w:color w:val="000000" w:themeColor="text1"/>
        </w:rPr>
        <w:t xml:space="preserve"> temple of</w:t>
      </w:r>
      <w:r w:rsidR="008E0D55" w:rsidRPr="00510FA8">
        <w:rPr>
          <w:color w:val="000000" w:themeColor="text1"/>
        </w:rPr>
        <w:t xml:space="preserve"> </w:t>
      </w:r>
      <w:r w:rsidR="0007730B" w:rsidRPr="007838FF">
        <w:rPr>
          <w:iCs/>
        </w:rPr>
        <w:t>Kỳ Thạch Phu Nhân</w:t>
      </w:r>
      <w:r w:rsidR="006F1219" w:rsidRPr="00510FA8">
        <w:rPr>
          <w:color w:val="000000" w:themeColor="text1"/>
        </w:rPr>
        <w:t xml:space="preserve"> (</w:t>
      </w:r>
      <w:ins w:id="45" w:author="John Brockington" w:date="2019-02-13T12:12:00Z">
        <w:r w:rsidR="0012567A" w:rsidRPr="00510FA8">
          <w:rPr>
            <w:color w:val="000000" w:themeColor="text1"/>
          </w:rPr>
          <w:t xml:space="preserve">Levin </w:t>
        </w:r>
      </w:ins>
      <w:r w:rsidR="006F1219" w:rsidRPr="00510FA8">
        <w:rPr>
          <w:color w:val="000000" w:themeColor="text1"/>
        </w:rPr>
        <w:t>2008: 95 + fig 7.17)</w:t>
      </w:r>
      <w:r w:rsidR="00C96FD1" w:rsidRPr="00510FA8">
        <w:rPr>
          <w:color w:val="000000" w:themeColor="text1"/>
        </w:rPr>
        <w:t>.</w:t>
      </w:r>
    </w:p>
    <w:p w14:paraId="208281F1" w14:textId="7EA94B2E" w:rsidR="00E92395" w:rsidRPr="0007730B" w:rsidRDefault="00E92395" w:rsidP="0007730B">
      <w:r w:rsidRPr="00E10046">
        <w:t>Bas-relief in sandstone</w:t>
      </w:r>
      <w:r>
        <w:t xml:space="preserve"> of line of </w:t>
      </w:r>
      <w:r>
        <w:rPr>
          <w:i/>
        </w:rPr>
        <w:t>vānaras</w:t>
      </w:r>
      <w:r w:rsidRPr="00E10046">
        <w:t xml:space="preserve">, measuring according to Parmentier 1919: </w:t>
      </w:r>
      <w:r w:rsidRPr="00E10046">
        <w:rPr>
          <w:rStyle w:val="bibl"/>
        </w:rPr>
        <w:t>102-103</w:t>
      </w:r>
      <w:r w:rsidRPr="00E10046">
        <w:t xml:space="preserve"> maximally </w:t>
      </w:r>
      <w:r w:rsidRPr="00E10046">
        <w:rPr>
          <w:rStyle w:val="dimensions"/>
        </w:rPr>
        <w:t>h. 60 cm × w. 75 × d. 38</w:t>
      </w:r>
      <w:r w:rsidRPr="00E10046">
        <w:t xml:space="preserve">, dated </w:t>
      </w:r>
      <w:r w:rsidRPr="00E10046">
        <w:rPr>
          <w:i/>
        </w:rPr>
        <w:t xml:space="preserve">śaka </w:t>
      </w:r>
      <w:r w:rsidRPr="00E10046">
        <w:t>9th or 10th century (9th-11th century A.D.); text</w:t>
      </w:r>
      <w:r>
        <w:t xml:space="preserve"> (C 152)</w:t>
      </w:r>
      <w:r w:rsidRPr="00E10046">
        <w:t xml:space="preserve"> in </w:t>
      </w:r>
      <w:r>
        <w:t>1</w:t>
      </w:r>
      <w:r w:rsidRPr="00E10046">
        <w:t xml:space="preserve"> line over </w:t>
      </w:r>
      <w:r>
        <w:t>2</w:t>
      </w:r>
      <w:r w:rsidRPr="00E10046">
        <w:t xml:space="preserve"> faces</w:t>
      </w:r>
      <w:r>
        <w:t xml:space="preserve">: (front) </w:t>
      </w:r>
      <w:r w:rsidRPr="00D66976">
        <w:rPr>
          <w:i/>
        </w:rPr>
        <w:t>{5} (la)ṅk(ā)pura(madhya)vānarasena</w:t>
      </w:r>
      <w:r>
        <w:rPr>
          <w:i/>
        </w:rPr>
        <w:t xml:space="preserve"> </w:t>
      </w:r>
      <w:r>
        <w:t xml:space="preserve">(lateral) </w:t>
      </w:r>
      <w:r w:rsidRPr="00D66976">
        <w:rPr>
          <w:i/>
        </w:rPr>
        <w:t>praha(raṇa)</w:t>
      </w:r>
      <w:r>
        <w:rPr>
          <w:i/>
        </w:rPr>
        <w:t xml:space="preserve">.  </w:t>
      </w:r>
      <w:r w:rsidRPr="00E10046">
        <w:t xml:space="preserve">It </w:t>
      </w:r>
      <w:r>
        <w:t>probably</w:t>
      </w:r>
      <w:r w:rsidRPr="00E10046">
        <w:t xml:space="preserve"> originates in Quảng Nam province. The relief-block </w:t>
      </w:r>
      <w:r>
        <w:t>with</w:t>
      </w:r>
      <w:r w:rsidRPr="00E10046">
        <w:t xml:space="preserve"> the inscription entered the collection of the “</w:t>
      </w:r>
      <w:r w:rsidRPr="00E10046">
        <w:rPr>
          <w:rStyle w:val="quote-inline"/>
        </w:rPr>
        <w:t>Cam Garden</w:t>
      </w:r>
      <w:r w:rsidRPr="00E10046">
        <w:t>” in Tourane before 1899</w:t>
      </w:r>
      <w:r>
        <w:t>,</w:t>
      </w:r>
      <w:r w:rsidRPr="00E10046">
        <w:t xml:space="preserve"> moved in 1900 to Saigon, where it was held at the Musée de la Société des Études indochinoises under n</w:t>
      </w:r>
      <w:r>
        <w:t>o.</w:t>
      </w:r>
      <w:r w:rsidRPr="00E10046">
        <w:t xml:space="preserve"> S.</w:t>
      </w:r>
      <w:r>
        <w:t xml:space="preserve"> </w:t>
      </w:r>
      <w:r w:rsidRPr="00E10046">
        <w:t>25</w:t>
      </w:r>
      <w:r>
        <w:t>, and</w:t>
      </w:r>
      <w:r w:rsidRPr="00E10046">
        <w:t xml:space="preserve"> </w:t>
      </w:r>
      <w:r>
        <w:t>i</w:t>
      </w:r>
      <w:r w:rsidRPr="00E10046">
        <w:t>n 1918, it was transported back to Tourane, where it became part of the collection of the Cham Museum (</w:t>
      </w:r>
      <w:hyperlink r:id="rId7" w:anchor="parmentier-1919" w:history="1">
        <w:r w:rsidRPr="00E10046">
          <w:rPr>
            <w:rStyle w:val="Hyperlink"/>
          </w:rPr>
          <w:t>Parmentier 1919</w:t>
        </w:r>
      </w:hyperlink>
      <w:r w:rsidRPr="00E10046">
        <w:rPr>
          <w:rStyle w:val="bibl"/>
        </w:rPr>
        <w:t>: 103</w:t>
      </w:r>
      <w:r w:rsidRPr="00E10046">
        <w:t xml:space="preserve">). </w:t>
      </w:r>
      <w:r>
        <w:t>Arlo Griffiths</w:t>
      </w:r>
      <w:r w:rsidRPr="00E10046">
        <w:t xml:space="preserve"> identified the bas-relief at the Museum of Cham Sculpture at Đà Nẵng in 2009.</w:t>
      </w:r>
    </w:p>
    <w:p w14:paraId="69A1DE55" w14:textId="6977349D" w:rsidR="00A43A5E" w:rsidRPr="00510FA8" w:rsidRDefault="00A43A5E" w:rsidP="0050252D">
      <w:pPr>
        <w:pStyle w:val="HangingIndent0"/>
        <w:tabs>
          <w:tab w:val="left" w:pos="720"/>
        </w:tabs>
        <w:spacing w:after="120"/>
        <w:ind w:hanging="360"/>
        <w:rPr>
          <w:color w:val="000000" w:themeColor="text1"/>
          <w:szCs w:val="24"/>
        </w:rPr>
      </w:pPr>
      <w:r w:rsidRPr="00510FA8">
        <w:rPr>
          <w:color w:val="000000" w:themeColor="text1"/>
          <w:szCs w:val="24"/>
        </w:rPr>
        <w:t xml:space="preserve">on group of 4 bas-reliefs from near </w:t>
      </w:r>
      <w:r w:rsidRPr="00510FA8">
        <w:rPr>
          <w:color w:val="000000" w:themeColor="text1"/>
        </w:rPr>
        <w:t xml:space="preserve">Mỹ Sơn and </w:t>
      </w:r>
      <w:r w:rsidRPr="00510FA8">
        <w:rPr>
          <w:rFonts w:cs="Gentium Basic"/>
          <w:color w:val="000000" w:themeColor="text1"/>
          <w:szCs w:val="24"/>
        </w:rPr>
        <w:t>Trà-kiệu</w:t>
      </w:r>
      <w:r w:rsidR="008B4651" w:rsidRPr="00510FA8">
        <w:rPr>
          <w:rFonts w:cs="Gentium Basic"/>
          <w:color w:val="000000" w:themeColor="text1"/>
          <w:szCs w:val="24"/>
        </w:rPr>
        <w:t xml:space="preserve"> </w:t>
      </w:r>
      <w:r w:rsidR="008B4651" w:rsidRPr="00510FA8">
        <w:rPr>
          <w:color w:val="000000" w:themeColor="text1"/>
          <w:szCs w:val="24"/>
        </w:rPr>
        <w:t>(Quảng Nam province)</w:t>
      </w:r>
      <w:r w:rsidRPr="00510FA8">
        <w:rPr>
          <w:rFonts w:cs="Gentium Basic"/>
          <w:color w:val="000000" w:themeColor="text1"/>
          <w:szCs w:val="24"/>
        </w:rPr>
        <w:t xml:space="preserve">, </w:t>
      </w:r>
      <w:r w:rsidR="00CF4A69" w:rsidRPr="00510FA8">
        <w:rPr>
          <w:rFonts w:cs="Gentium Basic"/>
          <w:color w:val="000000" w:themeColor="text1"/>
          <w:szCs w:val="24"/>
        </w:rPr>
        <w:br/>
      </w:r>
      <w:r w:rsidRPr="00510FA8">
        <w:rPr>
          <w:rFonts w:cs="Gentium Basic"/>
          <w:b/>
          <w:color w:val="000000" w:themeColor="text1"/>
          <w:szCs w:val="24"/>
        </w:rPr>
        <w:t>see</w:t>
      </w:r>
      <w:r w:rsidRPr="00510FA8">
        <w:rPr>
          <w:rFonts w:cs="Gentium Basic"/>
          <w:color w:val="000000" w:themeColor="text1"/>
          <w:szCs w:val="24"/>
        </w:rPr>
        <w:t xml:space="preserve"> Boisellier 1963: 191-92</w:t>
      </w:r>
      <w:r w:rsidR="000A7B63" w:rsidRPr="00510FA8">
        <w:rPr>
          <w:rFonts w:cs="Gentium Basic"/>
          <w:color w:val="000000" w:themeColor="text1"/>
          <w:szCs w:val="24"/>
        </w:rPr>
        <w:t xml:space="preserve"> (</w:t>
      </w:r>
      <w:r w:rsidR="000A7B63" w:rsidRPr="00510FA8">
        <w:rPr>
          <w:rFonts w:cs="Gentium Basic"/>
          <w:b/>
          <w:color w:val="000000" w:themeColor="text1"/>
          <w:szCs w:val="24"/>
        </w:rPr>
        <w:t>photocopied</w:t>
      </w:r>
      <w:r w:rsidR="00997777" w:rsidRPr="00510FA8">
        <w:rPr>
          <w:rFonts w:cs="Gentium Basic"/>
          <w:color w:val="000000" w:themeColor="text1"/>
          <w:szCs w:val="24"/>
        </w:rPr>
        <w:t>)</w:t>
      </w:r>
      <w:r w:rsidR="00021A86" w:rsidRPr="00510FA8">
        <w:rPr>
          <w:rFonts w:cs="Gentium Basic"/>
          <w:color w:val="000000" w:themeColor="text1"/>
          <w:szCs w:val="24"/>
        </w:rPr>
        <w:t>,</w:t>
      </w:r>
      <w:r w:rsidR="000A7B63" w:rsidRPr="00510FA8">
        <w:rPr>
          <w:rFonts w:cs="Gentium Basic"/>
          <w:color w:val="000000" w:themeColor="text1"/>
          <w:szCs w:val="24"/>
        </w:rPr>
        <w:t xml:space="preserve"> Guillon 2001: 132-33 (</w:t>
      </w:r>
      <w:r w:rsidR="00397ECC" w:rsidRPr="00510FA8">
        <w:rPr>
          <w:rFonts w:cs="Gentium Basic"/>
          <w:color w:val="000000" w:themeColor="text1"/>
          <w:szCs w:val="24"/>
        </w:rPr>
        <w:t>cf.</w:t>
      </w:r>
      <w:r w:rsidR="000A7B63" w:rsidRPr="00510FA8">
        <w:rPr>
          <w:rFonts w:cs="Gentium Basic"/>
          <w:color w:val="000000" w:themeColor="text1"/>
          <w:szCs w:val="24"/>
        </w:rPr>
        <w:t xml:space="preserve"> below)</w:t>
      </w:r>
      <w:r w:rsidR="00997777" w:rsidRPr="00510FA8">
        <w:rPr>
          <w:rFonts w:cs="Gentium Basic"/>
          <w:color w:val="000000" w:themeColor="text1"/>
          <w:szCs w:val="24"/>
        </w:rPr>
        <w:t>, Baptiste 2005</w:t>
      </w:r>
      <w:r w:rsidR="00397ECC" w:rsidRPr="00510FA8">
        <w:rPr>
          <w:rFonts w:cs="Gentium Basic"/>
          <w:color w:val="000000" w:themeColor="text1"/>
          <w:szCs w:val="24"/>
        </w:rPr>
        <w:t xml:space="preserve"> (see below)</w:t>
      </w:r>
      <w:r w:rsidR="00997777" w:rsidRPr="00510FA8">
        <w:rPr>
          <w:rFonts w:cs="Gentium Basic"/>
          <w:color w:val="000000" w:themeColor="text1"/>
          <w:szCs w:val="24"/>
        </w:rPr>
        <w:t xml:space="preserve">, </w:t>
      </w:r>
      <w:r w:rsidR="00397ECC" w:rsidRPr="00510FA8">
        <w:rPr>
          <w:rFonts w:cs="Gentium Basic"/>
          <w:color w:val="000000" w:themeColor="text1"/>
          <w:szCs w:val="24"/>
        </w:rPr>
        <w:t>and</w:t>
      </w:r>
      <w:r w:rsidR="005F328A" w:rsidRPr="00510FA8">
        <w:rPr>
          <w:rFonts w:cs="Gentium Basic"/>
          <w:color w:val="000000" w:themeColor="text1"/>
          <w:szCs w:val="24"/>
        </w:rPr>
        <w:t xml:space="preserve"> most fully</w:t>
      </w:r>
      <w:r w:rsidR="00397ECC" w:rsidRPr="00510FA8">
        <w:rPr>
          <w:rFonts w:cs="Gentium Basic"/>
          <w:color w:val="000000" w:themeColor="text1"/>
          <w:szCs w:val="24"/>
        </w:rPr>
        <w:t xml:space="preserve"> Griffiths and others 2012: 237-39 (</w:t>
      </w:r>
      <w:r w:rsidR="00397ECC" w:rsidRPr="00510FA8">
        <w:rPr>
          <w:rFonts w:cs="Gentium Basic"/>
          <w:b/>
          <w:color w:val="000000" w:themeColor="text1"/>
          <w:szCs w:val="24"/>
        </w:rPr>
        <w:t>download</w:t>
      </w:r>
      <w:r w:rsidR="00397ECC" w:rsidRPr="00510FA8">
        <w:rPr>
          <w:rFonts w:cs="Gentium Basic"/>
          <w:color w:val="000000" w:themeColor="text1"/>
          <w:szCs w:val="24"/>
        </w:rPr>
        <w:t>).</w:t>
      </w:r>
    </w:p>
    <w:p w14:paraId="3F1081B4" w14:textId="6C2FF5D7" w:rsidR="00076939" w:rsidRPr="00510FA8" w:rsidRDefault="00076939" w:rsidP="005044FC">
      <w:pPr>
        <w:rPr>
          <w:color w:val="000000" w:themeColor="text1"/>
        </w:rPr>
      </w:pPr>
      <w:r w:rsidRPr="00510FA8">
        <w:rPr>
          <w:color w:val="000000" w:themeColor="text1"/>
        </w:rPr>
        <w:t>Guillon 2001: 132</w:t>
      </w:r>
      <w:r w:rsidR="005A3180">
        <w:rPr>
          <w:color w:val="000000" w:themeColor="text1"/>
        </w:rPr>
        <w:t xml:space="preserve">-33 — </w:t>
      </w:r>
      <w:r w:rsidR="00855851" w:rsidRPr="00855851">
        <w:rPr>
          <w:b/>
          <w:color w:val="000000" w:themeColor="text1"/>
        </w:rPr>
        <w:t>122</w:t>
      </w:r>
      <w:r w:rsidRPr="00855851">
        <w:rPr>
          <w:b/>
          <w:color w:val="000000" w:themeColor="text1"/>
        </w:rPr>
        <w:t xml:space="preserve"> Ramayana Episode</w:t>
      </w:r>
      <w:r w:rsidR="00FE363D" w:rsidRPr="00510FA8">
        <w:rPr>
          <w:color w:val="000000" w:themeColor="text1"/>
        </w:rPr>
        <w:t xml:space="preserve"> / </w:t>
      </w:r>
      <w:r w:rsidRPr="00510FA8">
        <w:rPr>
          <w:color w:val="000000" w:themeColor="text1"/>
        </w:rPr>
        <w:t>My Son A! style, (Trà Kiêu?), 10th century</w:t>
      </w:r>
      <w:r w:rsidR="005A3180">
        <w:rPr>
          <w:color w:val="000000" w:themeColor="text1"/>
        </w:rPr>
        <w:t xml:space="preserve"> /</w:t>
      </w:r>
      <w:r w:rsidRPr="00510FA8">
        <w:rPr>
          <w:rFonts w:ascii="PMingLiU" w:eastAsia="PMingLiU" w:hAnsi="PMingLiU" w:cs="PMingLiU"/>
          <w:color w:val="000000" w:themeColor="text1"/>
        </w:rPr>
        <w:br/>
      </w:r>
      <w:r w:rsidRPr="00510FA8">
        <w:rPr>
          <w:color w:val="000000" w:themeColor="text1"/>
        </w:rPr>
        <w:t>Sandstone, height 57 cm. [45.2]</w:t>
      </w:r>
    </w:p>
    <w:p w14:paraId="774C9DB8" w14:textId="61E4734A" w:rsidR="00076939" w:rsidRPr="00510FA8" w:rsidRDefault="00D267D7" w:rsidP="005044FC">
      <w:pPr>
        <w:rPr>
          <w:color w:val="000000" w:themeColor="text1"/>
        </w:rPr>
      </w:pPr>
      <w:r w:rsidRPr="00510FA8">
        <w:rPr>
          <w:color w:val="000000" w:themeColor="text1"/>
        </w:rPr>
        <w:tab/>
      </w:r>
      <w:r w:rsidR="00076939" w:rsidRPr="00510FA8">
        <w:rPr>
          <w:color w:val="000000" w:themeColor="text1"/>
        </w:rPr>
        <w:t xml:space="preserve">This fragment is of unknown provenance but is one of four reliefs which are probably from Quang Nam province, since another is preserved at Hoi An (formerly Fai-Fo).  Its date, however, is confirmed by the undeciphered inscription along its upper border which, on palaeographic grounds, cannot be earlier than the 10th century.  The reliefs are so far the only examples of </w:t>
      </w:r>
      <w:r w:rsidR="00076939" w:rsidRPr="00510FA8">
        <w:rPr>
          <w:i/>
          <w:color w:val="000000" w:themeColor="text1"/>
        </w:rPr>
        <w:t>Ramayana</w:t>
      </w:r>
      <w:r w:rsidR="00076939" w:rsidRPr="00510FA8">
        <w:rPr>
          <w:color w:val="000000" w:themeColor="text1"/>
        </w:rPr>
        <w:t xml:space="preserve"> episodes recorded in Cham art.</w:t>
      </w:r>
      <w:r w:rsidR="00855851">
        <w:rPr>
          <w:color w:val="000000" w:themeColor="text1"/>
        </w:rPr>
        <w:tab/>
        <w:t>p.132</w:t>
      </w:r>
    </w:p>
    <w:p w14:paraId="5B0A8EAE" w14:textId="7CD24D05" w:rsidR="00076939" w:rsidRPr="00510FA8" w:rsidRDefault="00D267D7" w:rsidP="005044FC">
      <w:pPr>
        <w:pStyle w:val="HangingIndent0"/>
        <w:tabs>
          <w:tab w:val="left" w:pos="720"/>
        </w:tabs>
        <w:spacing w:after="120"/>
        <w:ind w:hanging="360"/>
        <w:rPr>
          <w:color w:val="000000" w:themeColor="text1"/>
        </w:rPr>
      </w:pPr>
      <w:r w:rsidRPr="00510FA8">
        <w:rPr>
          <w:color w:val="000000" w:themeColor="text1"/>
        </w:rPr>
        <w:tab/>
      </w:r>
      <w:r w:rsidR="00076939" w:rsidRPr="00510FA8">
        <w:rPr>
          <w:color w:val="000000" w:themeColor="text1"/>
        </w:rPr>
        <w:t>[on p. 133 identifies 3 figures shown on angle fragment as R. with bow, L. and Hanumān]</w:t>
      </w:r>
    </w:p>
    <w:p w14:paraId="6B2382CF" w14:textId="77777777" w:rsidR="005B6CAB" w:rsidRPr="00510FA8" w:rsidRDefault="00FE363D" w:rsidP="005044FC">
      <w:pPr>
        <w:spacing w:after="120"/>
        <w:rPr>
          <w:rFonts w:eastAsia="Arial Unicode MS" w:cs="Arial Unicode MS"/>
          <w:color w:val="000000" w:themeColor="text1"/>
          <w:shd w:val="clear" w:color="auto" w:fill="FFFFFF"/>
        </w:rPr>
      </w:pPr>
      <w:r w:rsidRPr="00510FA8">
        <w:rPr>
          <w:color w:val="000000" w:themeColor="text1"/>
        </w:rPr>
        <w:t>Pierre Baptiste in Baptiste + Z</w:t>
      </w:r>
      <w:r w:rsidRPr="00510FA8">
        <w:rPr>
          <w:rFonts w:eastAsia="Arial Unicode MS" w:cs="Arial Unicode MS"/>
          <w:color w:val="000000" w:themeColor="text1"/>
          <w:shd w:val="clear" w:color="auto" w:fill="FFFFFF"/>
        </w:rPr>
        <w:t>éphir 2005: 116 [re Thạch Hàn (</w:t>
      </w:r>
      <w:r w:rsidR="0050252D" w:rsidRPr="00510FA8">
        <w:rPr>
          <w:color w:val="000000" w:themeColor="text1"/>
        </w:rPr>
        <w:t>Quảng</w:t>
      </w:r>
      <w:r w:rsidR="0050252D" w:rsidRPr="00510FA8">
        <w:rPr>
          <w:rFonts w:eastAsia="Arial Unicode MS" w:cs="Arial Unicode MS"/>
          <w:color w:val="000000" w:themeColor="text1"/>
          <w:shd w:val="clear" w:color="auto" w:fill="FFFFFF"/>
        </w:rPr>
        <w:t xml:space="preserve"> </w:t>
      </w:r>
      <w:r w:rsidRPr="00510FA8">
        <w:rPr>
          <w:rFonts w:eastAsia="Arial Unicode MS" w:cs="Arial Unicode MS"/>
          <w:color w:val="000000" w:themeColor="text1"/>
          <w:shd w:val="clear" w:color="auto" w:fill="FFFFFF"/>
        </w:rPr>
        <w:t>Tri</w:t>
      </w:r>
      <w:r w:rsidRPr="00510FA8">
        <w:rPr>
          <w:rFonts w:eastAsia="MS Mincho" w:cs="Calibri"/>
          <w:color w:val="000000" w:themeColor="text1"/>
          <w:shd w:val="clear" w:color="auto" w:fill="FFFFFF"/>
        </w:rPr>
        <w:t xml:space="preserve">̣ province), </w:t>
      </w:r>
      <w:r w:rsidRPr="00510FA8">
        <w:rPr>
          <w:rFonts w:eastAsia="Arial Unicode MS" w:cs="Arial Unicode MS"/>
          <w:color w:val="000000" w:themeColor="text1"/>
          <w:shd w:val="clear" w:color="auto" w:fill="FFFFFF"/>
        </w:rPr>
        <w:t xml:space="preserve">dated 10th century] “ Les petits bas-reliefs qui apparaissent au niveau inférieur du soubassement, illustrant des passages du </w:t>
      </w:r>
      <w:r w:rsidRPr="00510FA8">
        <w:rPr>
          <w:rFonts w:eastAsia="Arial Unicode MS" w:cs="Arial Unicode MS"/>
          <w:i/>
          <w:color w:val="000000" w:themeColor="text1"/>
          <w:shd w:val="clear" w:color="auto" w:fill="FFFFFF"/>
        </w:rPr>
        <w:t>Rāmāyaṇa</w:t>
      </w:r>
      <w:r w:rsidRPr="00510FA8">
        <w:rPr>
          <w:rFonts w:eastAsia="Arial Unicode MS" w:cs="Arial Unicode MS"/>
          <w:color w:val="000000" w:themeColor="text1"/>
          <w:shd w:val="clear" w:color="auto" w:fill="FFFFFF"/>
        </w:rPr>
        <w:t xml:space="preserve"> et du </w:t>
      </w:r>
      <w:r w:rsidRPr="00510FA8">
        <w:rPr>
          <w:rFonts w:eastAsia="Arial Unicode MS" w:cs="Arial Unicode MS"/>
          <w:i/>
          <w:color w:val="000000" w:themeColor="text1"/>
          <w:shd w:val="clear" w:color="auto" w:fill="FFFFFF"/>
        </w:rPr>
        <w:t>Mahābhārata,</w:t>
      </w:r>
      <w:r w:rsidRPr="00510FA8">
        <w:rPr>
          <w:rFonts w:eastAsia="Arial Unicode MS" w:cs="Arial Unicode MS"/>
          <w:color w:val="000000" w:themeColor="text1"/>
          <w:shd w:val="clear" w:color="auto" w:fill="FFFFFF"/>
        </w:rPr>
        <w:t xml:space="preserve"> associent le divers protagonistes à des evocations d’architectures, certes éloignées de celles figurant à </w:t>
      </w:r>
      <w:r w:rsidR="004E1E2B" w:rsidRPr="00510FA8">
        <w:rPr>
          <w:color w:val="000000" w:themeColor="text1"/>
        </w:rPr>
        <w:t>Khương</w:t>
      </w:r>
      <w:r w:rsidRPr="00510FA8">
        <w:rPr>
          <w:rFonts w:eastAsia="Arial Unicode MS" w:cs="Arial Unicode MS"/>
          <w:color w:val="000000" w:themeColor="text1"/>
          <w:shd w:val="clear" w:color="auto" w:fill="FFFFFF"/>
        </w:rPr>
        <w:t xml:space="preserve"> </w:t>
      </w:r>
      <w:r w:rsidR="004E1E2B" w:rsidRPr="00510FA8">
        <w:rPr>
          <w:color w:val="000000" w:themeColor="text1"/>
        </w:rPr>
        <w:t xml:space="preserve">Mỹ </w:t>
      </w:r>
      <w:r w:rsidRPr="00510FA8">
        <w:rPr>
          <w:rFonts w:eastAsia="Arial Unicode MS" w:cs="Arial Unicode MS"/>
          <w:color w:val="000000" w:themeColor="text1"/>
          <w:shd w:val="clear" w:color="auto" w:fill="FFFFFF"/>
        </w:rPr>
        <w:t>où elles sont plus spécifiquement cham, mai d’un traitement similaire.”</w:t>
      </w:r>
    </w:p>
    <w:p w14:paraId="1569B33C" w14:textId="77777777" w:rsidR="001036E2" w:rsidRPr="00510FA8" w:rsidRDefault="001036E2" w:rsidP="005044FC">
      <w:pPr>
        <w:spacing w:after="120"/>
        <w:rPr>
          <w:rFonts w:eastAsia="Arial Unicode MS" w:cs="Arial Unicode MS"/>
          <w:color w:val="000000" w:themeColor="text1"/>
          <w:shd w:val="clear" w:color="auto" w:fill="FFFFFF"/>
        </w:rPr>
      </w:pPr>
    </w:p>
    <w:p w14:paraId="0F82FCB2" w14:textId="5D14E3E9" w:rsidR="001036E2" w:rsidRPr="00510FA8" w:rsidRDefault="001036E2" w:rsidP="001036E2">
      <w:pPr>
        <w:spacing w:after="120"/>
        <w:rPr>
          <w:color w:val="000000" w:themeColor="text1"/>
        </w:rPr>
      </w:pPr>
      <w:r w:rsidRPr="00510FA8">
        <w:rPr>
          <w:color w:val="000000" w:themeColor="text1"/>
        </w:rPr>
        <w:t>Hubert 2005 [no findspots or present locations noted] illustrates:</w:t>
      </w:r>
    </w:p>
    <w:p w14:paraId="3512935F" w14:textId="72847989" w:rsidR="001036E2" w:rsidRPr="00510FA8" w:rsidRDefault="001036E2" w:rsidP="001036E2">
      <w:pPr>
        <w:tabs>
          <w:tab w:val="left" w:pos="360"/>
        </w:tabs>
        <w:spacing w:after="120"/>
        <w:rPr>
          <w:color w:val="000000" w:themeColor="text1"/>
        </w:rPr>
      </w:pPr>
      <w:r w:rsidRPr="00510FA8">
        <w:rPr>
          <w:color w:val="000000" w:themeColor="text1"/>
        </w:rPr>
        <w:tab/>
        <w:t xml:space="preserve">ill. 47 (p. 56)  Rāma, high-relief, sandstone, h. 75 cm., My Son E1 style, C7-8; with detail </w:t>
      </w:r>
      <w:r w:rsidRPr="00510FA8">
        <w:rPr>
          <w:color w:val="000000" w:themeColor="text1"/>
        </w:rPr>
        <w:tab/>
        <w:t>at ill. 48 (p.57)</w:t>
      </w:r>
    </w:p>
    <w:p w14:paraId="24AC6231" w14:textId="323FD899" w:rsidR="001036E2" w:rsidRPr="00510FA8" w:rsidRDefault="001036E2" w:rsidP="001036E2">
      <w:pPr>
        <w:tabs>
          <w:tab w:val="left" w:pos="360"/>
          <w:tab w:val="right" w:pos="720"/>
        </w:tabs>
        <w:spacing w:after="120"/>
        <w:rPr>
          <w:color w:val="000000" w:themeColor="text1"/>
        </w:rPr>
      </w:pPr>
      <w:r w:rsidRPr="00510FA8">
        <w:rPr>
          <w:color w:val="000000" w:themeColor="text1"/>
        </w:rPr>
        <w:tab/>
        <w:t>ill. 120 (p. 122)  Sugrīva, free-standing, sandstone, h. 35 cm. Tra Kieu style, C10</w:t>
      </w:r>
      <w:r w:rsidRPr="00510FA8">
        <w:rPr>
          <w:color w:val="000000" w:themeColor="text1"/>
        </w:rPr>
        <w:br/>
      </w:r>
      <w:r w:rsidRPr="00510FA8">
        <w:rPr>
          <w:color w:val="000000" w:themeColor="text1"/>
        </w:rPr>
        <w:tab/>
        <w:t>[wearing a crown, hiding/holding genitals with right hand)</w:t>
      </w:r>
    </w:p>
    <w:p w14:paraId="043FB640" w14:textId="06296A8D" w:rsidR="001036E2" w:rsidRPr="00510FA8" w:rsidRDefault="001036E2" w:rsidP="001036E2">
      <w:pPr>
        <w:tabs>
          <w:tab w:val="left" w:pos="360"/>
          <w:tab w:val="right" w:pos="720"/>
        </w:tabs>
        <w:spacing w:after="120"/>
        <w:rPr>
          <w:color w:val="000000" w:themeColor="text1"/>
        </w:rPr>
      </w:pPr>
      <w:r w:rsidRPr="00510FA8">
        <w:rPr>
          <w:color w:val="000000" w:themeColor="text1"/>
        </w:rPr>
        <w:tab/>
        <w:t>ill. 122 (p.124)  Hanumān, free-standing, clay, h. 40 cm., Tra Kieu style, C10</w:t>
      </w:r>
    </w:p>
    <w:p w14:paraId="130DB26F" w14:textId="798ADB66" w:rsidR="001036E2" w:rsidRPr="00510FA8" w:rsidRDefault="001036E2" w:rsidP="001036E2">
      <w:pPr>
        <w:tabs>
          <w:tab w:val="left" w:pos="360"/>
          <w:tab w:val="right" w:pos="720"/>
        </w:tabs>
        <w:spacing w:after="120"/>
        <w:rPr>
          <w:rFonts w:eastAsia="Arial Unicode MS" w:cs="Arial Unicode MS"/>
          <w:color w:val="000000" w:themeColor="text1"/>
          <w:shd w:val="clear" w:color="auto" w:fill="FFFFFF"/>
        </w:rPr>
      </w:pPr>
      <w:r w:rsidRPr="00510FA8">
        <w:rPr>
          <w:color w:val="000000" w:themeColor="text1"/>
        </w:rPr>
        <w:tab/>
        <w:t>ill. 123 (p.125)  Sugrīva, free-standing, sandstone, h. 47 cm., Tra Kieu style, C10</w:t>
      </w:r>
    </w:p>
    <w:p w14:paraId="4F3DBFA4" w14:textId="77777777" w:rsidR="005B6CAB" w:rsidRPr="00510FA8" w:rsidRDefault="005B6CAB">
      <w:pPr>
        <w:rPr>
          <w:rFonts w:eastAsia="Arial Unicode MS" w:cs="Arial Unicode MS"/>
          <w:color w:val="000000" w:themeColor="text1"/>
          <w:shd w:val="clear" w:color="auto" w:fill="FFFFFF"/>
        </w:rPr>
      </w:pPr>
      <w:r w:rsidRPr="00510FA8">
        <w:rPr>
          <w:rFonts w:eastAsia="Arial Unicode MS" w:cs="Arial Unicode MS"/>
          <w:color w:val="000000" w:themeColor="text1"/>
          <w:shd w:val="clear" w:color="auto" w:fill="FFFFFF"/>
        </w:rPr>
        <w:br w:type="page"/>
      </w:r>
    </w:p>
    <w:p w14:paraId="422F0F93" w14:textId="77777777" w:rsidR="005B6CAB" w:rsidRPr="00510FA8" w:rsidRDefault="005B6CAB" w:rsidP="005B6CAB">
      <w:pPr>
        <w:pStyle w:val="HangingIndent0"/>
        <w:ind w:left="720" w:hanging="720"/>
        <w:rPr>
          <w:b/>
          <w:color w:val="000000" w:themeColor="text1"/>
          <w:szCs w:val="24"/>
        </w:rPr>
      </w:pPr>
      <w:r w:rsidRPr="00510FA8">
        <w:rPr>
          <w:b/>
          <w:color w:val="000000" w:themeColor="text1"/>
          <w:szCs w:val="24"/>
        </w:rPr>
        <w:lastRenderedPageBreak/>
        <w:t>object (and medium)</w:t>
      </w:r>
      <w:r w:rsidRPr="00510FA8">
        <w:rPr>
          <w:b/>
          <w:color w:val="000000" w:themeColor="text1"/>
          <w:szCs w:val="24"/>
        </w:rPr>
        <w:tab/>
      </w:r>
      <w:r w:rsidRPr="00510FA8">
        <w:rPr>
          <w:color w:val="000000" w:themeColor="text1"/>
          <w:szCs w:val="24"/>
        </w:rPr>
        <w:t>sculptural reliefs</w:t>
      </w:r>
    </w:p>
    <w:p w14:paraId="227555BE" w14:textId="7253DAB1" w:rsidR="005B6CAB" w:rsidRPr="00510FA8" w:rsidRDefault="005B6CAB" w:rsidP="005B6CAB">
      <w:pPr>
        <w:pStyle w:val="HangingIndent0"/>
        <w:ind w:left="720" w:hanging="720"/>
        <w:rPr>
          <w:color w:val="000000" w:themeColor="text1"/>
          <w:szCs w:val="24"/>
        </w:rPr>
      </w:pPr>
      <w:r w:rsidRPr="00510FA8">
        <w:rPr>
          <w:b/>
          <w:color w:val="000000" w:themeColor="text1"/>
          <w:szCs w:val="24"/>
        </w:rPr>
        <w:t>location (original/present)</w:t>
      </w:r>
      <w:r w:rsidRPr="00510FA8">
        <w:rPr>
          <w:color w:val="000000" w:themeColor="text1"/>
          <w:szCs w:val="24"/>
        </w:rPr>
        <w:tab/>
        <w:t>Laos</w:t>
      </w:r>
    </w:p>
    <w:p w14:paraId="0A671D9D" w14:textId="6EA1BBA9" w:rsidR="005B6CAB" w:rsidRPr="00510FA8" w:rsidRDefault="005B6CAB" w:rsidP="005B6CAB">
      <w:pPr>
        <w:pStyle w:val="HangingIndent0"/>
        <w:ind w:left="720" w:hanging="720"/>
        <w:rPr>
          <w:color w:val="000000" w:themeColor="text1"/>
          <w:szCs w:val="24"/>
        </w:rPr>
      </w:pPr>
      <w:r w:rsidRPr="00510FA8">
        <w:rPr>
          <w:b/>
          <w:color w:val="000000" w:themeColor="text1"/>
          <w:szCs w:val="24"/>
        </w:rPr>
        <w:t>date</w:t>
      </w:r>
      <w:r w:rsidRPr="00510FA8">
        <w:rPr>
          <w:b/>
          <w:color w:val="000000" w:themeColor="text1"/>
          <w:szCs w:val="24"/>
        </w:rPr>
        <w:tab/>
      </w:r>
      <w:r w:rsidRPr="00510FA8">
        <w:rPr>
          <w:b/>
          <w:color w:val="000000" w:themeColor="text1"/>
          <w:szCs w:val="24"/>
        </w:rPr>
        <w:tab/>
      </w:r>
      <w:r w:rsidRPr="00510FA8">
        <w:rPr>
          <w:color w:val="000000" w:themeColor="text1"/>
          <w:szCs w:val="24"/>
        </w:rPr>
        <w:t>1</w:t>
      </w:r>
      <w:r w:rsidR="0073099B" w:rsidRPr="00510FA8">
        <w:rPr>
          <w:color w:val="000000" w:themeColor="text1"/>
          <w:szCs w:val="24"/>
        </w:rPr>
        <w:t>1</w:t>
      </w:r>
      <w:r w:rsidRPr="00510FA8">
        <w:rPr>
          <w:color w:val="000000" w:themeColor="text1"/>
          <w:szCs w:val="24"/>
        </w:rPr>
        <w:t>th</w:t>
      </w:r>
      <w:r w:rsidR="0073099B" w:rsidRPr="00510FA8">
        <w:rPr>
          <w:color w:val="000000" w:themeColor="text1"/>
          <w:szCs w:val="24"/>
        </w:rPr>
        <w:t>-13th</w:t>
      </w:r>
      <w:r w:rsidRPr="00510FA8">
        <w:rPr>
          <w:color w:val="000000" w:themeColor="text1"/>
          <w:szCs w:val="24"/>
        </w:rPr>
        <w:t xml:space="preserve"> century</w:t>
      </w:r>
    </w:p>
    <w:p w14:paraId="3D483DED" w14:textId="1F881468" w:rsidR="00767546" w:rsidRPr="00510FA8" w:rsidRDefault="005B6CAB" w:rsidP="0073099B">
      <w:pPr>
        <w:tabs>
          <w:tab w:val="left" w:pos="1440"/>
        </w:tabs>
        <w:spacing w:after="120"/>
        <w:rPr>
          <w:b/>
          <w:color w:val="000000" w:themeColor="text1"/>
        </w:rPr>
      </w:pPr>
      <w:r w:rsidRPr="00510FA8">
        <w:rPr>
          <w:b/>
          <w:color w:val="000000" w:themeColor="text1"/>
        </w:rPr>
        <w:t>studies</w:t>
      </w:r>
      <w:r w:rsidRPr="00510FA8">
        <w:rPr>
          <w:b/>
          <w:color w:val="000000" w:themeColor="text1"/>
        </w:rPr>
        <w:tab/>
      </w:r>
      <w:r w:rsidR="00767546" w:rsidRPr="00510FA8">
        <w:rPr>
          <w:color w:val="000000" w:themeColor="text1"/>
        </w:rPr>
        <w:t>C</w:t>
      </w:r>
      <w:r w:rsidR="00767546" w:rsidRPr="00510FA8">
        <w:rPr>
          <w:color w:val="000000" w:themeColor="text1"/>
          <w:lang w:val="en-GB"/>
        </w:rPr>
        <w:t xml:space="preserve">œdès, Georges 1956:  “Nouvelles données sur les origines du royaume khmèr: la stèle de Văt Luong Kău, près de Văt P’hu”, </w:t>
      </w:r>
      <w:r w:rsidR="00767546" w:rsidRPr="00510FA8">
        <w:rPr>
          <w:i/>
          <w:color w:val="000000" w:themeColor="text1"/>
          <w:lang w:val="en-GB"/>
        </w:rPr>
        <w:t>BEFEO</w:t>
      </w:r>
      <w:r w:rsidR="00767546" w:rsidRPr="00510FA8">
        <w:rPr>
          <w:color w:val="000000" w:themeColor="text1"/>
          <w:lang w:val="en-GB"/>
        </w:rPr>
        <w:t xml:space="preserve"> 48.1: 209-20.</w:t>
      </w:r>
      <w:r w:rsidR="00767546" w:rsidRPr="00510FA8">
        <w:rPr>
          <w:color w:val="000000" w:themeColor="text1"/>
          <w:lang w:val="en-GB"/>
        </w:rPr>
        <w:tab/>
      </w:r>
      <w:r w:rsidR="00767546" w:rsidRPr="00510FA8">
        <w:rPr>
          <w:b/>
          <w:color w:val="000000" w:themeColor="text1"/>
          <w:lang w:val="en-GB"/>
        </w:rPr>
        <w:t>download</w:t>
      </w:r>
    </w:p>
    <w:p w14:paraId="6DC25ACB" w14:textId="77777777" w:rsidR="00DA2D75" w:rsidRPr="00510FA8" w:rsidRDefault="005B6CAB" w:rsidP="00DA2D75">
      <w:pPr>
        <w:tabs>
          <w:tab w:val="left" w:pos="1440"/>
        </w:tabs>
        <w:spacing w:after="120"/>
        <w:rPr>
          <w:color w:val="000000" w:themeColor="text1"/>
        </w:rPr>
      </w:pPr>
      <w:r w:rsidRPr="00510FA8">
        <w:rPr>
          <w:color w:val="000000" w:themeColor="text1"/>
        </w:rPr>
        <w:t xml:space="preserve">Parmentier, Henri 1914:  “Le temple de Vat Phu”, </w:t>
      </w:r>
      <w:r w:rsidRPr="00510FA8">
        <w:rPr>
          <w:i/>
          <w:color w:val="000000" w:themeColor="text1"/>
        </w:rPr>
        <w:t>BEFEO</w:t>
      </w:r>
      <w:r w:rsidR="0073099B" w:rsidRPr="00510FA8">
        <w:rPr>
          <w:color w:val="000000" w:themeColor="text1"/>
        </w:rPr>
        <w:t xml:space="preserve"> 14.2: 1-31.</w:t>
      </w:r>
      <w:r w:rsidR="0073099B" w:rsidRPr="00510FA8">
        <w:rPr>
          <w:color w:val="000000" w:themeColor="text1"/>
        </w:rPr>
        <w:tab/>
      </w:r>
      <w:r w:rsidRPr="00510FA8">
        <w:rPr>
          <w:b/>
          <w:color w:val="000000" w:themeColor="text1"/>
        </w:rPr>
        <w:t>download</w:t>
      </w:r>
      <w:r w:rsidRPr="00510FA8">
        <w:rPr>
          <w:color w:val="000000" w:themeColor="text1"/>
        </w:rPr>
        <w:t xml:space="preserve"> </w:t>
      </w:r>
    </w:p>
    <w:p w14:paraId="56D478AB" w14:textId="6A62681B" w:rsidR="0073099B" w:rsidRPr="00510FA8" w:rsidRDefault="0073099B" w:rsidP="00DA2D75">
      <w:pPr>
        <w:tabs>
          <w:tab w:val="left" w:pos="900"/>
        </w:tabs>
        <w:spacing w:before="240" w:after="120"/>
        <w:rPr>
          <w:color w:val="000000" w:themeColor="text1"/>
        </w:rPr>
      </w:pPr>
      <w:r w:rsidRPr="00510FA8">
        <w:rPr>
          <w:b/>
          <w:color w:val="000000" w:themeColor="text1"/>
        </w:rPr>
        <w:t>notes</w:t>
      </w:r>
      <w:r w:rsidR="00495DF7" w:rsidRPr="00510FA8">
        <w:rPr>
          <w:color w:val="000000" w:themeColor="text1"/>
        </w:rPr>
        <w:tab/>
        <w:t>Vat Phu temple complex (Champasak Province), in the southwestern tip of Laos</w:t>
      </w:r>
      <w:r w:rsidR="00E91CFE" w:rsidRPr="00510FA8">
        <w:rPr>
          <w:color w:val="000000" w:themeColor="text1"/>
        </w:rPr>
        <w:t xml:space="preserve"> (</w:t>
      </w:r>
      <w:r w:rsidR="00E91CFE" w:rsidRPr="00510FA8">
        <w:rPr>
          <w:color w:val="000000" w:themeColor="text1"/>
          <w:shd w:val="clear" w:color="auto" w:fill="FFFFFF"/>
        </w:rPr>
        <w:t>at the base of mount Phu kao, some 6 km / 3.7 miles from the </w:t>
      </w:r>
      <w:hyperlink r:id="rId8" w:tooltip="Mekong" w:history="1">
        <w:r w:rsidR="00E91CFE" w:rsidRPr="00510FA8">
          <w:rPr>
            <w:color w:val="000000" w:themeColor="text1"/>
          </w:rPr>
          <w:t>Mekong</w:t>
        </w:r>
      </w:hyperlink>
      <w:r w:rsidR="00E91CFE" w:rsidRPr="00510FA8">
        <w:rPr>
          <w:color w:val="000000" w:themeColor="text1"/>
        </w:rPr>
        <w:t>)</w:t>
      </w:r>
      <w:r w:rsidR="00495DF7" w:rsidRPr="00510FA8">
        <w:rPr>
          <w:color w:val="000000" w:themeColor="text1"/>
        </w:rPr>
        <w:t>, is essentially an outlier of the Khmer empire and, though originating as a Śai</w:t>
      </w:r>
      <w:r w:rsidR="00E91CFE" w:rsidRPr="00510FA8">
        <w:rPr>
          <w:color w:val="000000" w:themeColor="text1"/>
        </w:rPr>
        <w:t>va temple (converted to Theravada Buddhism</w:t>
      </w:r>
      <w:r w:rsidR="00495DF7" w:rsidRPr="00510FA8">
        <w:rPr>
          <w:color w:val="000000" w:themeColor="text1"/>
        </w:rPr>
        <w:t xml:space="preserve"> later) has some Rāmāyaṇa reliefs</w:t>
      </w:r>
      <w:r w:rsidR="00FD513E" w:rsidRPr="00510FA8">
        <w:rPr>
          <w:color w:val="000000" w:themeColor="text1"/>
        </w:rPr>
        <w:t>, including one of Rāvaṇa, Sītā and Hanumān</w:t>
      </w:r>
      <w:r w:rsidR="00495DF7" w:rsidRPr="00510FA8">
        <w:rPr>
          <w:color w:val="000000" w:themeColor="text1"/>
        </w:rPr>
        <w:t>.</w:t>
      </w:r>
      <w:r w:rsidR="00E91CFE" w:rsidRPr="00510FA8">
        <w:rPr>
          <w:color w:val="000000" w:themeColor="text1"/>
        </w:rPr>
        <w:t xml:space="preserve">  Surviving structures date from the 11th to 13th centuries.</w:t>
      </w:r>
      <w:r w:rsidR="008C61D5" w:rsidRPr="00510FA8">
        <w:rPr>
          <w:color w:val="000000" w:themeColor="text1"/>
        </w:rPr>
        <w:t xml:space="preserve">  The</w:t>
      </w:r>
      <w:r w:rsidR="00E91CFE" w:rsidRPr="00510FA8">
        <w:rPr>
          <w:color w:val="000000" w:themeColor="text1"/>
        </w:rPr>
        <w:t xml:space="preserve"> </w:t>
      </w:r>
      <w:r w:rsidR="003F3D6C" w:rsidRPr="00510FA8">
        <w:rPr>
          <w:color w:val="000000" w:themeColor="text1"/>
        </w:rPr>
        <w:t>5th-century</w:t>
      </w:r>
      <w:r w:rsidR="008C61D5" w:rsidRPr="00510FA8">
        <w:rPr>
          <w:color w:val="000000" w:themeColor="text1"/>
        </w:rPr>
        <w:t xml:space="preserve"> </w:t>
      </w:r>
      <w:r w:rsidR="0029792A" w:rsidRPr="00510FA8">
        <w:rPr>
          <w:color w:val="000000" w:themeColor="text1"/>
        </w:rPr>
        <w:t>Skt inscription of Vat Luong Kau</w:t>
      </w:r>
      <w:r w:rsidR="008C61D5" w:rsidRPr="00510FA8">
        <w:rPr>
          <w:color w:val="000000" w:themeColor="text1"/>
        </w:rPr>
        <w:t xml:space="preserve"> </w:t>
      </w:r>
      <w:r w:rsidR="00617A67" w:rsidRPr="00510FA8">
        <w:rPr>
          <w:color w:val="000000" w:themeColor="text1"/>
        </w:rPr>
        <w:t>records that</w:t>
      </w:r>
      <w:r w:rsidR="008C61D5" w:rsidRPr="00510FA8">
        <w:rPr>
          <w:color w:val="000000" w:themeColor="text1"/>
        </w:rPr>
        <w:t xml:space="preserve"> </w:t>
      </w:r>
      <w:r w:rsidR="0029792A" w:rsidRPr="00510FA8">
        <w:rPr>
          <w:color w:val="000000" w:themeColor="text1"/>
        </w:rPr>
        <w:t>the Chenla</w:t>
      </w:r>
      <w:r w:rsidR="00DA2D75" w:rsidRPr="00510FA8">
        <w:rPr>
          <w:color w:val="000000" w:themeColor="text1"/>
        </w:rPr>
        <w:t xml:space="preserve"> (</w:t>
      </w:r>
      <w:r w:rsidR="00DA2D75" w:rsidRPr="00510FA8">
        <w:rPr>
          <w:rFonts w:cs="Calibri"/>
          <w:color w:val="000000" w:themeColor="text1"/>
        </w:rPr>
        <w:t>Zhēnlà</w:t>
      </w:r>
      <w:r w:rsidR="00DA2D75" w:rsidRPr="00510FA8">
        <w:rPr>
          <w:color w:val="000000" w:themeColor="text1"/>
        </w:rPr>
        <w:t>)</w:t>
      </w:r>
      <w:r w:rsidR="0029792A" w:rsidRPr="00510FA8">
        <w:rPr>
          <w:color w:val="000000" w:themeColor="text1"/>
        </w:rPr>
        <w:t xml:space="preserve"> king Devā</w:t>
      </w:r>
      <w:r w:rsidR="008C61D5" w:rsidRPr="00510FA8">
        <w:rPr>
          <w:color w:val="000000" w:themeColor="text1"/>
        </w:rPr>
        <w:t>nīka</w:t>
      </w:r>
      <w:r w:rsidR="000C6098" w:rsidRPr="00510FA8">
        <w:rPr>
          <w:color w:val="000000" w:themeColor="text1"/>
        </w:rPr>
        <w:t xml:space="preserve"> (whose name is that of one of Rāma’s ancestors)</w:t>
      </w:r>
      <w:r w:rsidR="00617A67" w:rsidRPr="00510FA8">
        <w:rPr>
          <w:color w:val="000000" w:themeColor="text1"/>
        </w:rPr>
        <w:t xml:space="preserve"> visited Vat Phu, lists his exploits, comparing them </w:t>
      </w:r>
      <w:r w:rsidR="00C9413E" w:rsidRPr="00510FA8">
        <w:rPr>
          <w:color w:val="000000" w:themeColor="text1"/>
        </w:rPr>
        <w:t>with</w:t>
      </w:r>
      <w:r w:rsidR="00617A67" w:rsidRPr="00510FA8">
        <w:rPr>
          <w:color w:val="000000" w:themeColor="text1"/>
        </w:rPr>
        <w:t xml:space="preserve"> those of</w:t>
      </w:r>
      <w:r w:rsidR="00C9413E" w:rsidRPr="00510FA8">
        <w:rPr>
          <w:color w:val="000000" w:themeColor="text1"/>
        </w:rPr>
        <w:t xml:space="preserve"> </w:t>
      </w:r>
      <w:r w:rsidR="00C9413E" w:rsidRPr="00510FA8">
        <w:rPr>
          <w:i/>
          <w:color w:val="000000" w:themeColor="text1"/>
        </w:rPr>
        <w:t>Mahābhārata</w:t>
      </w:r>
      <w:r w:rsidR="00C9413E" w:rsidRPr="00510FA8">
        <w:rPr>
          <w:color w:val="000000" w:themeColor="text1"/>
        </w:rPr>
        <w:t xml:space="preserve"> </w:t>
      </w:r>
      <w:r w:rsidR="00617A67" w:rsidRPr="00510FA8">
        <w:rPr>
          <w:color w:val="000000" w:themeColor="text1"/>
        </w:rPr>
        <w:t>heroes, and names the pool that he had constructed Kurukṣetra</w:t>
      </w:r>
      <w:r w:rsidR="008B6950" w:rsidRPr="00510FA8">
        <w:rPr>
          <w:color w:val="000000" w:themeColor="text1"/>
        </w:rPr>
        <w:t xml:space="preserve"> (cf. J</w:t>
      </w:r>
      <w:r w:rsidR="00E757CF">
        <w:rPr>
          <w:color w:val="000000" w:themeColor="text1"/>
        </w:rPr>
        <w:t>LB</w:t>
      </w:r>
      <w:r w:rsidR="008B6950" w:rsidRPr="00510FA8">
        <w:rPr>
          <w:color w:val="000000" w:themeColor="text1"/>
        </w:rPr>
        <w:t xml:space="preserve"> 1998: </w:t>
      </w:r>
      <w:r w:rsidR="00323498" w:rsidRPr="00510FA8">
        <w:rPr>
          <w:color w:val="000000" w:themeColor="text1"/>
        </w:rPr>
        <w:t>515).</w:t>
      </w:r>
    </w:p>
    <w:p w14:paraId="46B26993" w14:textId="70D1F048" w:rsidR="003F3D6C" w:rsidRPr="00510FA8" w:rsidRDefault="003F3D6C" w:rsidP="00495DF7">
      <w:pPr>
        <w:tabs>
          <w:tab w:val="left" w:pos="1080"/>
          <w:tab w:val="left" w:pos="1440"/>
        </w:tabs>
        <w:spacing w:before="240" w:after="120"/>
        <w:rPr>
          <w:color w:val="000000" w:themeColor="text1"/>
        </w:rPr>
      </w:pPr>
      <w:r w:rsidRPr="00510FA8">
        <w:rPr>
          <w:color w:val="000000" w:themeColor="text1"/>
        </w:rPr>
        <w:t>from Jacques 1962 –</w:t>
      </w:r>
      <w:r w:rsidR="007A2104" w:rsidRPr="00510FA8">
        <w:rPr>
          <w:color w:val="000000" w:themeColor="text1"/>
        </w:rPr>
        <w:t xml:space="preserve"> </w:t>
      </w:r>
      <w:r w:rsidR="00DA2D75" w:rsidRPr="00510FA8">
        <w:rPr>
          <w:color w:val="000000" w:themeColor="text1"/>
        </w:rPr>
        <w:t xml:space="preserve">Devānīka’s </w:t>
      </w:r>
      <w:r w:rsidRPr="00510FA8">
        <w:rPr>
          <w:color w:val="000000" w:themeColor="text1"/>
        </w:rPr>
        <w:t xml:space="preserve">inscr. at </w:t>
      </w:r>
      <w:r w:rsidRPr="00510FA8">
        <w:rPr>
          <w:color w:val="000000" w:themeColor="text1"/>
          <w:lang w:val="en-GB"/>
        </w:rPr>
        <w:t>Văt Luong Kău</w:t>
      </w:r>
      <w:r w:rsidRPr="00510FA8">
        <w:rPr>
          <w:color w:val="000000" w:themeColor="text1"/>
        </w:rPr>
        <w:t xml:space="preserve"> not only names D.’s </w:t>
      </w:r>
      <w:r w:rsidRPr="00510FA8">
        <w:rPr>
          <w:i/>
          <w:color w:val="000000" w:themeColor="text1"/>
        </w:rPr>
        <w:t>tīrtha</w:t>
      </w:r>
      <w:r w:rsidRPr="00510FA8">
        <w:rPr>
          <w:color w:val="000000" w:themeColor="text1"/>
        </w:rPr>
        <w:t xml:space="preserve"> as Kurukṣetra but its author</w:t>
      </w:r>
      <w:r w:rsidR="00967172" w:rsidRPr="00510FA8">
        <w:rPr>
          <w:color w:val="000000" w:themeColor="text1"/>
        </w:rPr>
        <w:t xml:space="preserve"> was</w:t>
      </w:r>
      <w:r w:rsidRPr="00510FA8">
        <w:rPr>
          <w:color w:val="000000" w:themeColor="text1"/>
        </w:rPr>
        <w:t xml:space="preserve"> inspired by MBh.; </w:t>
      </w:r>
      <w:r w:rsidRPr="00510FA8">
        <w:rPr>
          <w:i/>
          <w:color w:val="000000" w:themeColor="text1"/>
        </w:rPr>
        <w:t xml:space="preserve">ślokas </w:t>
      </w:r>
      <w:r w:rsidRPr="00510FA8">
        <w:rPr>
          <w:color w:val="000000" w:themeColor="text1"/>
        </w:rPr>
        <w:t>11-13 of inscr. as edited by C</w:t>
      </w:r>
      <w:r w:rsidRPr="00510FA8">
        <w:rPr>
          <w:color w:val="000000" w:themeColor="text1"/>
          <w:lang w:val="en-GB"/>
        </w:rPr>
        <w:t xml:space="preserve">œdès actually borrow (in large part quote) from the </w:t>
      </w:r>
      <w:r w:rsidRPr="00510FA8">
        <w:rPr>
          <w:i/>
          <w:color w:val="000000" w:themeColor="text1"/>
          <w:lang w:val="en-GB"/>
        </w:rPr>
        <w:t>Tīrthayātrāparvan,</w:t>
      </w:r>
      <w:r w:rsidRPr="00510FA8">
        <w:rPr>
          <w:color w:val="000000" w:themeColor="text1"/>
          <w:lang w:val="en-GB"/>
        </w:rPr>
        <w:t xml:space="preserve"> MBh. (CE) 3.81.173-76.</w:t>
      </w:r>
    </w:p>
    <w:p w14:paraId="021BFD5A" w14:textId="51C37B5D" w:rsidR="002D2C0E" w:rsidRPr="00510FA8" w:rsidRDefault="002D2C0E" w:rsidP="005044FC">
      <w:pPr>
        <w:spacing w:after="120"/>
        <w:rPr>
          <w:color w:val="000000" w:themeColor="text1"/>
        </w:rPr>
      </w:pPr>
      <w:r w:rsidRPr="00510FA8">
        <w:rPr>
          <w:color w:val="000000" w:themeColor="text1"/>
        </w:rPr>
        <w:br w:type="page"/>
      </w:r>
    </w:p>
    <w:p w14:paraId="3CC9944A" w14:textId="6E46E185" w:rsidR="002D2C0E" w:rsidRPr="00510FA8" w:rsidRDefault="002D2C0E" w:rsidP="00D83F4E">
      <w:pPr>
        <w:pStyle w:val="HangingIndent0"/>
        <w:pageBreakBefore/>
        <w:tabs>
          <w:tab w:val="clear" w:pos="0"/>
        </w:tabs>
        <w:ind w:left="0" w:firstLine="0"/>
        <w:rPr>
          <w:rFonts w:cs="Gentium Basic"/>
          <w:b/>
          <w:color w:val="000000" w:themeColor="text1"/>
          <w:szCs w:val="24"/>
        </w:rPr>
      </w:pPr>
      <w:r w:rsidRPr="00510FA8">
        <w:rPr>
          <w:rFonts w:cs="Gentium Basic"/>
          <w:b/>
          <w:bCs/>
          <w:color w:val="000000" w:themeColor="text1"/>
          <w:szCs w:val="24"/>
        </w:rPr>
        <w:lastRenderedPageBreak/>
        <w:t>object (and medium)</w:t>
      </w:r>
      <w:r w:rsidRPr="00510FA8">
        <w:rPr>
          <w:rFonts w:cs="Gentium Basic"/>
          <w:b/>
          <w:bCs/>
          <w:color w:val="000000" w:themeColor="text1"/>
          <w:szCs w:val="24"/>
        </w:rPr>
        <w:tab/>
      </w:r>
      <w:r w:rsidRPr="00510FA8">
        <w:rPr>
          <w:rFonts w:cs="Gentium Basic"/>
          <w:color w:val="000000" w:themeColor="text1"/>
          <w:szCs w:val="24"/>
        </w:rPr>
        <w:t>sculptural reliefs (including bronzes)</w:t>
      </w:r>
      <w:r w:rsidR="005C21DE" w:rsidRPr="00510FA8">
        <w:rPr>
          <w:rFonts w:cs="Gentium Basic"/>
          <w:color w:val="000000" w:themeColor="text1"/>
          <w:szCs w:val="24"/>
        </w:rPr>
        <w:t xml:space="preserve"> and paintings</w:t>
      </w:r>
    </w:p>
    <w:p w14:paraId="1C4AB446" w14:textId="77777777" w:rsidR="002D2C0E" w:rsidRPr="00510FA8" w:rsidRDefault="002D2C0E" w:rsidP="00D83F4E">
      <w:pPr>
        <w:pStyle w:val="HangingIndent0"/>
        <w:tabs>
          <w:tab w:val="clear" w:pos="0"/>
        </w:tabs>
        <w:ind w:left="0" w:firstLine="0"/>
        <w:rPr>
          <w:rFonts w:cs="Gentium Basic"/>
          <w:b/>
          <w:bCs/>
          <w:color w:val="000000" w:themeColor="text1"/>
          <w:szCs w:val="24"/>
        </w:rPr>
      </w:pPr>
      <w:r w:rsidRPr="00510FA8">
        <w:rPr>
          <w:rFonts w:cs="Gentium Basic"/>
          <w:b/>
          <w:color w:val="000000" w:themeColor="text1"/>
          <w:szCs w:val="24"/>
        </w:rPr>
        <w:t>location (original/present)</w:t>
      </w:r>
      <w:r w:rsidRPr="00510FA8">
        <w:rPr>
          <w:rFonts w:cs="Gentium Basic"/>
          <w:b/>
          <w:color w:val="000000" w:themeColor="text1"/>
          <w:szCs w:val="24"/>
        </w:rPr>
        <w:tab/>
      </w:r>
      <w:r w:rsidRPr="00510FA8">
        <w:rPr>
          <w:rFonts w:cs="Gentium Basic"/>
          <w:color w:val="000000" w:themeColor="text1"/>
          <w:szCs w:val="24"/>
        </w:rPr>
        <w:t>Thailand</w:t>
      </w:r>
    </w:p>
    <w:p w14:paraId="78F2AFA7" w14:textId="77777777" w:rsidR="002D2C0E" w:rsidRPr="00510FA8" w:rsidRDefault="002D2C0E" w:rsidP="00D83F4E">
      <w:pPr>
        <w:pStyle w:val="HangingIndent0"/>
        <w:tabs>
          <w:tab w:val="clear" w:pos="0"/>
        </w:tabs>
        <w:ind w:left="0" w:firstLine="0"/>
        <w:rPr>
          <w:rFonts w:cs="Gentium Basic"/>
          <w:b/>
          <w:color w:val="000000" w:themeColor="text1"/>
          <w:szCs w:val="24"/>
        </w:rPr>
      </w:pPr>
      <w:r w:rsidRPr="00510FA8">
        <w:rPr>
          <w:rFonts w:cs="Gentium Basic"/>
          <w:b/>
          <w:bCs/>
          <w:color w:val="000000" w:themeColor="text1"/>
          <w:szCs w:val="24"/>
        </w:rPr>
        <w:t>date</w:t>
      </w:r>
      <w:r w:rsidRPr="00510FA8">
        <w:rPr>
          <w:rFonts w:cs="Gentium Basic"/>
          <w:b/>
          <w:bCs/>
          <w:color w:val="000000" w:themeColor="text1"/>
          <w:szCs w:val="24"/>
        </w:rPr>
        <w:tab/>
      </w:r>
      <w:r w:rsidRPr="00510FA8">
        <w:rPr>
          <w:rFonts w:cs="Gentium Basic"/>
          <w:color w:val="000000" w:themeColor="text1"/>
          <w:szCs w:val="24"/>
        </w:rPr>
        <w:t>11th-12th centuries (and later)</w:t>
      </w:r>
    </w:p>
    <w:p w14:paraId="11498BC9" w14:textId="4216619A" w:rsidR="002D2C0E" w:rsidRPr="00510FA8" w:rsidRDefault="002D2C0E" w:rsidP="00D83F4E">
      <w:pPr>
        <w:pStyle w:val="ListIndent"/>
        <w:tabs>
          <w:tab w:val="clear" w:pos="0"/>
          <w:tab w:val="clear" w:pos="2880"/>
          <w:tab w:val="left" w:pos="1440"/>
        </w:tabs>
        <w:ind w:left="360" w:hanging="360"/>
        <w:rPr>
          <w:color w:val="000000" w:themeColor="text1"/>
          <w:szCs w:val="24"/>
        </w:rPr>
      </w:pPr>
      <w:r w:rsidRPr="00510FA8">
        <w:rPr>
          <w:rFonts w:cs="Gentium Basic"/>
          <w:b/>
          <w:color w:val="000000" w:themeColor="text1"/>
          <w:szCs w:val="24"/>
        </w:rPr>
        <w:t>studies</w:t>
      </w:r>
      <w:r w:rsidRPr="00510FA8">
        <w:rPr>
          <w:b/>
          <w:color w:val="000000" w:themeColor="text1"/>
          <w:szCs w:val="24"/>
        </w:rPr>
        <w:tab/>
      </w:r>
      <w:r w:rsidRPr="00510FA8">
        <w:rPr>
          <w:b/>
          <w:color w:val="000000" w:themeColor="text1"/>
          <w:szCs w:val="24"/>
        </w:rPr>
        <w:tab/>
      </w:r>
      <w:r w:rsidRPr="00510FA8">
        <w:rPr>
          <w:color w:val="000000" w:themeColor="text1"/>
          <w:szCs w:val="24"/>
        </w:rPr>
        <w:t xml:space="preserve">Boeles, J.J. 1969:  “A Rāmāyaṇa relief from the Khmer sanctuary at Pimai”, </w:t>
      </w:r>
      <w:r w:rsidRPr="00510FA8">
        <w:rPr>
          <w:i/>
          <w:color w:val="000000" w:themeColor="text1"/>
          <w:szCs w:val="24"/>
        </w:rPr>
        <w:t xml:space="preserve">JSS </w:t>
      </w:r>
      <w:r w:rsidRPr="00510FA8">
        <w:rPr>
          <w:color w:val="000000" w:themeColor="text1"/>
          <w:szCs w:val="24"/>
        </w:rPr>
        <w:t>57.1: 163-69 + 8 figs.</w:t>
      </w:r>
      <w:r w:rsidRPr="00510FA8">
        <w:rPr>
          <w:color w:val="000000" w:themeColor="text1"/>
          <w:szCs w:val="24"/>
        </w:rPr>
        <w:tab/>
        <w:t>p</w:t>
      </w:r>
      <w:r w:rsidRPr="00510FA8">
        <w:rPr>
          <w:b/>
          <w:color w:val="000000" w:themeColor="text1"/>
          <w:szCs w:val="24"/>
        </w:rPr>
        <w:t>hotocopy</w:t>
      </w:r>
      <w:r w:rsidR="00D45614" w:rsidRPr="00510FA8">
        <w:rPr>
          <w:b/>
          <w:color w:val="000000" w:themeColor="text1"/>
          <w:szCs w:val="24"/>
        </w:rPr>
        <w:t xml:space="preserve"> + download</w:t>
      </w:r>
      <w:r w:rsidRPr="00510FA8">
        <w:rPr>
          <w:b/>
          <w:color w:val="000000" w:themeColor="text1"/>
          <w:szCs w:val="24"/>
        </w:rPr>
        <w:t xml:space="preserve"> </w:t>
      </w:r>
      <w:r w:rsidRPr="00510FA8">
        <w:rPr>
          <w:b/>
          <w:color w:val="000000" w:themeColor="text1"/>
          <w:szCs w:val="24"/>
        </w:rPr>
        <w:br/>
      </w:r>
      <w:r w:rsidRPr="00510FA8">
        <w:rPr>
          <w:color w:val="000000" w:themeColor="text1"/>
          <w:szCs w:val="24"/>
        </w:rPr>
        <w:t>[</w:t>
      </w:r>
      <w:r w:rsidRPr="00510FA8">
        <w:rPr>
          <w:color w:val="000000" w:themeColor="text1"/>
          <w:sz w:val="22"/>
          <w:szCs w:val="24"/>
        </w:rPr>
        <w:t>= Phimai, but consistently Pimai in article;  “... the Khmer sanctuary at Pimai, situated on the right bank of the Mun river some 350 kilometres by road from Bangkok [</w:t>
      </w:r>
      <w:r w:rsidRPr="00510FA8">
        <w:rPr>
          <w:i/>
          <w:color w:val="000000" w:themeColor="text1"/>
          <w:sz w:val="22"/>
          <w:szCs w:val="24"/>
        </w:rPr>
        <w:t>Thailand</w:t>
      </w:r>
      <w:r w:rsidRPr="00510FA8">
        <w:rPr>
          <w:color w:val="000000" w:themeColor="text1"/>
          <w:sz w:val="22"/>
          <w:szCs w:val="24"/>
        </w:rPr>
        <w:t>]” – from reference in an earlier article (</w:t>
      </w:r>
      <w:r w:rsidRPr="00510FA8">
        <w:rPr>
          <w:i/>
          <w:color w:val="000000" w:themeColor="text1"/>
          <w:sz w:val="22"/>
          <w:szCs w:val="24"/>
        </w:rPr>
        <w:t>JSS</w:t>
      </w:r>
      <w:r w:rsidRPr="00510FA8">
        <w:rPr>
          <w:color w:val="000000" w:themeColor="text1"/>
          <w:sz w:val="22"/>
          <w:szCs w:val="24"/>
        </w:rPr>
        <w:t xml:space="preserve"> 56.2)</w:t>
      </w:r>
      <w:r w:rsidRPr="00510FA8">
        <w:rPr>
          <w:color w:val="000000" w:themeColor="text1"/>
          <w:szCs w:val="24"/>
        </w:rPr>
        <w:t>]</w:t>
      </w:r>
    </w:p>
    <w:p w14:paraId="4D846A12" w14:textId="4CB3A0F8" w:rsidR="002D2C0E" w:rsidRDefault="002D2C0E" w:rsidP="00D83F4E">
      <w:pPr>
        <w:pStyle w:val="hangingindent"/>
        <w:tabs>
          <w:tab w:val="clear" w:pos="2880"/>
        </w:tabs>
        <w:ind w:left="360" w:hanging="360"/>
        <w:rPr>
          <w:b/>
          <w:color w:val="000000" w:themeColor="text1"/>
        </w:rPr>
      </w:pPr>
      <w:r w:rsidRPr="00510FA8">
        <w:rPr>
          <w:color w:val="000000" w:themeColor="text1"/>
        </w:rPr>
        <w:t xml:space="preserve">Cadet, J.M. 1982:  </w:t>
      </w:r>
      <w:r w:rsidRPr="00510FA8">
        <w:rPr>
          <w:i/>
          <w:color w:val="000000" w:themeColor="text1"/>
        </w:rPr>
        <w:t>The Ramakien: the stone rubbings of the Thai epic</w:t>
      </w:r>
      <w:r w:rsidRPr="00510FA8">
        <w:rPr>
          <w:color w:val="000000" w:themeColor="text1"/>
        </w:rPr>
        <w:t>, illustrated with the bas-reliefs of Wat Phra Jetubon, B</w:t>
      </w:r>
      <w:r w:rsidR="00E131E5" w:rsidRPr="00510FA8">
        <w:rPr>
          <w:color w:val="000000" w:themeColor="text1"/>
        </w:rPr>
        <w:t xml:space="preserve">angkok (pbk. </w:t>
      </w:r>
      <w:r w:rsidR="00471D2F" w:rsidRPr="00510FA8">
        <w:rPr>
          <w:color w:val="000000" w:themeColor="text1"/>
        </w:rPr>
        <w:t>e</w:t>
      </w:r>
      <w:r w:rsidR="00E131E5" w:rsidRPr="00510FA8">
        <w:rPr>
          <w:color w:val="000000" w:themeColor="text1"/>
        </w:rPr>
        <w:t>dn Tokyo:</w:t>
      </w:r>
      <w:r w:rsidRPr="00510FA8">
        <w:rPr>
          <w:color w:val="000000" w:themeColor="text1"/>
        </w:rPr>
        <w:t xml:space="preserve"> Ko</w:t>
      </w:r>
      <w:r w:rsidR="00E131E5" w:rsidRPr="00510FA8">
        <w:rPr>
          <w:color w:val="000000" w:themeColor="text1"/>
        </w:rPr>
        <w:t>dansha International</w:t>
      </w:r>
      <w:r w:rsidR="00471D2F" w:rsidRPr="00510FA8">
        <w:rPr>
          <w:color w:val="000000" w:themeColor="text1"/>
        </w:rPr>
        <w:t>;</w:t>
      </w:r>
      <w:r w:rsidR="00E131E5" w:rsidRPr="00510FA8">
        <w:rPr>
          <w:color w:val="000000" w:themeColor="text1"/>
        </w:rPr>
        <w:t xml:space="preserve"> Bangkok:</w:t>
      </w:r>
      <w:r w:rsidRPr="00510FA8">
        <w:rPr>
          <w:color w:val="000000" w:themeColor="text1"/>
        </w:rPr>
        <w:t xml:space="preserve"> Central Department Store, 1st edn. 1971, new edn 1975). [Paperback edn: 1982].  </w:t>
      </w:r>
      <w:r w:rsidR="00C54DE9" w:rsidRPr="00510FA8">
        <w:rPr>
          <w:color w:val="000000" w:themeColor="text1"/>
        </w:rPr>
        <w:t xml:space="preserve">  [</w:t>
      </w:r>
      <w:r w:rsidR="00C54DE9" w:rsidRPr="00510FA8">
        <w:rPr>
          <w:i/>
          <w:color w:val="000000" w:themeColor="text1"/>
        </w:rPr>
        <w:t>A retelling of the Thai version of Vālmīki’s</w:t>
      </w:r>
      <w:r w:rsidR="00C54DE9" w:rsidRPr="00510FA8">
        <w:rPr>
          <w:color w:val="000000" w:themeColor="text1"/>
        </w:rPr>
        <w:t xml:space="preserve"> </w:t>
      </w:r>
      <w:r w:rsidR="00C54DE9" w:rsidRPr="00510FA8">
        <w:rPr>
          <w:i/>
          <w:color w:val="000000" w:themeColor="text1"/>
        </w:rPr>
        <w:t>Rāmāyana</w:t>
      </w:r>
      <w:r w:rsidR="00C54DE9" w:rsidRPr="00510FA8">
        <w:rPr>
          <w:color w:val="000000" w:themeColor="text1"/>
        </w:rPr>
        <w:t>]</w:t>
      </w:r>
      <w:r w:rsidRPr="00510FA8">
        <w:rPr>
          <w:color w:val="000000" w:themeColor="text1"/>
        </w:rPr>
        <w:tab/>
        <w:t>t</w:t>
      </w:r>
      <w:r w:rsidRPr="00510FA8">
        <w:rPr>
          <w:b/>
          <w:color w:val="000000" w:themeColor="text1"/>
        </w:rPr>
        <w:t>yped extracts</w:t>
      </w:r>
      <w:r w:rsidR="00C54DE9" w:rsidRPr="00510FA8">
        <w:rPr>
          <w:b/>
          <w:color w:val="000000" w:themeColor="text1"/>
        </w:rPr>
        <w:t xml:space="preserve">; </w:t>
      </w:r>
      <w:r w:rsidRPr="00510FA8">
        <w:rPr>
          <w:b/>
          <w:color w:val="000000" w:themeColor="text1"/>
        </w:rPr>
        <w:t>also in BL</w:t>
      </w:r>
    </w:p>
    <w:p w14:paraId="2233280E" w14:textId="7AC01369" w:rsidR="00290200" w:rsidRPr="00510FA8" w:rsidRDefault="00290200" w:rsidP="00D83F4E">
      <w:pPr>
        <w:pStyle w:val="hangingindent"/>
        <w:tabs>
          <w:tab w:val="clear" w:pos="2880"/>
        </w:tabs>
        <w:ind w:left="360" w:hanging="360"/>
        <w:rPr>
          <w:color w:val="000000" w:themeColor="text1"/>
        </w:rPr>
      </w:pPr>
      <w:r w:rsidRPr="00510FA8">
        <w:rPr>
          <w:rFonts w:eastAsia="Gentium Basic" w:cs="Gentium Basic"/>
          <w:color w:val="000000" w:themeColor="text1"/>
        </w:rPr>
        <w:t>Chirapravati</w:t>
      </w:r>
      <w:r w:rsidR="00600839">
        <w:rPr>
          <w:rFonts w:eastAsia="Gentium Basic" w:cs="Gentium Basic"/>
          <w:color w:val="000000" w:themeColor="text1"/>
        </w:rPr>
        <w:t>,</w:t>
      </w:r>
      <w:r>
        <w:rPr>
          <w:rFonts w:eastAsia="Gentium Basic" w:cs="Gentium Basic"/>
          <w:color w:val="000000" w:themeColor="text1"/>
        </w:rPr>
        <w:t xml:space="preserve"> M.L. </w:t>
      </w:r>
      <w:r w:rsidRPr="00510FA8">
        <w:rPr>
          <w:rFonts w:eastAsia="Gentium Basic" w:cs="Gentium Basic"/>
          <w:color w:val="000000" w:themeColor="text1"/>
        </w:rPr>
        <w:t>Pattaratorn</w:t>
      </w:r>
      <w:r>
        <w:rPr>
          <w:rFonts w:eastAsia="Gentium Basic" w:cs="Gentium Basic"/>
          <w:color w:val="000000" w:themeColor="text1"/>
        </w:rPr>
        <w:t xml:space="preserve"> 2013:  “Funeral scenes in the Rāmāyaṇa mural paintings at the Emerald Buddha Temple”, </w:t>
      </w:r>
      <w:r w:rsidR="00F23840" w:rsidRPr="009350B8">
        <w:rPr>
          <w:rFonts w:eastAsia="Arial Unicode MS" w:cs="Arial Unicode MS"/>
        </w:rPr>
        <w:t xml:space="preserve">in </w:t>
      </w:r>
      <w:r w:rsidR="00F23840" w:rsidRPr="009350B8">
        <w:rPr>
          <w:rFonts w:eastAsia="Arial Unicode MS" w:cs="Arial Unicode MS"/>
          <w:i/>
        </w:rPr>
        <w:t>Materializing Southeast Asia's Past: Selected Papers from the 12th International Conference of the European Association of Southeast Asian Archaeologists</w:t>
      </w:r>
      <w:r w:rsidR="00F23840" w:rsidRPr="009350B8">
        <w:rPr>
          <w:rFonts w:eastAsia="Arial Unicode MS" w:cs="Arial Unicode MS"/>
        </w:rPr>
        <w:t xml:space="preserve">, 2 vols (Singapore: NUS Press) II, </w:t>
      </w:r>
      <w:r w:rsidR="00F23840">
        <w:rPr>
          <w:rFonts w:eastAsia="Arial Unicode MS" w:cs="Arial Unicode MS"/>
        </w:rPr>
        <w:t>221-32.</w:t>
      </w:r>
      <w:r w:rsidR="00F23840">
        <w:rPr>
          <w:rFonts w:eastAsia="Arial Unicode MS" w:cs="Arial Unicode MS"/>
        </w:rPr>
        <w:tab/>
      </w:r>
      <w:r w:rsidR="00F23840">
        <w:rPr>
          <w:rFonts w:eastAsia="Arial Unicode MS" w:cs="Arial Unicode MS"/>
          <w:b/>
        </w:rPr>
        <w:t>download</w:t>
      </w:r>
      <w:r>
        <w:rPr>
          <w:rFonts w:eastAsia="Gentium Basic" w:cs="Gentium Basic"/>
          <w:color w:val="000000" w:themeColor="text1"/>
        </w:rPr>
        <w:t xml:space="preserve"> </w:t>
      </w:r>
    </w:p>
    <w:p w14:paraId="6BE61C63" w14:textId="51BF985A" w:rsidR="002D2C0E" w:rsidRPr="00510FA8" w:rsidRDefault="002D2C0E" w:rsidP="00D83F4E">
      <w:pPr>
        <w:pStyle w:val="hangingindent"/>
        <w:tabs>
          <w:tab w:val="clear" w:pos="2880"/>
        </w:tabs>
        <w:ind w:left="360" w:hanging="360"/>
        <w:rPr>
          <w:b/>
          <w:color w:val="000000" w:themeColor="text1"/>
        </w:rPr>
      </w:pPr>
      <w:r w:rsidRPr="00510FA8">
        <w:rPr>
          <w:color w:val="000000" w:themeColor="text1"/>
        </w:rPr>
        <w:t>Diskul, M.C. Subhadradis 1980:  “Rāmāyaṇa in Sculpture and Paintings in Thailand”, in Raghavan 1980: 670-80.</w:t>
      </w:r>
      <w:r w:rsidR="007A5C0E" w:rsidRPr="00510FA8">
        <w:rPr>
          <w:color w:val="000000" w:themeColor="text1"/>
        </w:rPr>
        <w:tab/>
      </w:r>
      <w:r w:rsidR="007A5C0E" w:rsidRPr="00510FA8">
        <w:rPr>
          <w:b/>
          <w:color w:val="000000" w:themeColor="text1"/>
        </w:rPr>
        <w:t>own copy</w:t>
      </w:r>
    </w:p>
    <w:p w14:paraId="3E44A371" w14:textId="6A3EEB5B" w:rsidR="00AB5D3A" w:rsidRPr="00510FA8" w:rsidRDefault="00AB5D3A" w:rsidP="00D83F4E">
      <w:pPr>
        <w:pStyle w:val="hangingindent"/>
        <w:tabs>
          <w:tab w:val="clear" w:pos="2880"/>
        </w:tabs>
        <w:ind w:left="360" w:hanging="360"/>
        <w:rPr>
          <w:b/>
          <w:color w:val="000000" w:themeColor="text1"/>
        </w:rPr>
      </w:pPr>
      <w:r w:rsidRPr="00510FA8">
        <w:rPr>
          <w:color w:val="000000" w:themeColor="text1"/>
        </w:rPr>
        <w:t xml:space="preserve">Fais, Ruben 2016:  “The Rāmakien Paintings from Cardu Museum of Siamese Art of Cagliari: Epics Subjects and Their Links to Divine Kingship”, in </w:t>
      </w:r>
      <w:r w:rsidRPr="00510FA8">
        <w:rPr>
          <w:i/>
          <w:color w:val="000000" w:themeColor="text1"/>
        </w:rPr>
        <w:t>Cross-cutting South Asian Studies: an interdisciplinary approach,</w:t>
      </w:r>
      <w:r w:rsidRPr="00510FA8">
        <w:rPr>
          <w:color w:val="000000" w:themeColor="text1"/>
        </w:rPr>
        <w:t xml:space="preserve"> ed. by Serena Bindi, Elena Mucciarelli and Tiziana Pontillo (New Delhi: DK Printworld): 389-434.  </w:t>
      </w:r>
      <w:r w:rsidRPr="00510FA8">
        <w:rPr>
          <w:color w:val="000000" w:themeColor="text1"/>
        </w:rPr>
        <w:tab/>
      </w:r>
      <w:r w:rsidRPr="00510FA8">
        <w:rPr>
          <w:b/>
          <w:color w:val="000000" w:themeColor="text1"/>
        </w:rPr>
        <w:t>scan</w:t>
      </w:r>
    </w:p>
    <w:p w14:paraId="75DBF8B9" w14:textId="2146A54E" w:rsidR="002D2C0E" w:rsidRPr="00510FA8" w:rsidRDefault="002D2C0E" w:rsidP="00D83F4E">
      <w:pPr>
        <w:pStyle w:val="hangingindent"/>
        <w:tabs>
          <w:tab w:val="clear" w:pos="2880"/>
        </w:tabs>
        <w:ind w:left="360" w:hanging="360"/>
        <w:rPr>
          <w:b/>
          <w:color w:val="000000" w:themeColor="text1"/>
        </w:rPr>
      </w:pPr>
      <w:r w:rsidRPr="00510FA8">
        <w:rPr>
          <w:color w:val="000000" w:themeColor="text1"/>
        </w:rPr>
        <w:t xml:space="preserve">Ly, Boreth 2009:  “Protecting the Protector of Phimai”, </w:t>
      </w:r>
      <w:r w:rsidRPr="00510FA8">
        <w:rPr>
          <w:i/>
          <w:color w:val="000000" w:themeColor="text1"/>
        </w:rPr>
        <w:t>Journal of the Walters Art Museum</w:t>
      </w:r>
      <w:r w:rsidRPr="00510FA8">
        <w:rPr>
          <w:color w:val="000000" w:themeColor="text1"/>
        </w:rPr>
        <w:t xml:space="preserve"> 64/65: 35-48.</w:t>
      </w:r>
      <w:r w:rsidRPr="00510FA8">
        <w:rPr>
          <w:color w:val="000000" w:themeColor="text1"/>
        </w:rPr>
        <w:tab/>
      </w:r>
      <w:ins w:id="46" w:author="John Brockington" w:date="2019-07-30T17:24:00Z">
        <w:r w:rsidR="0007792C" w:rsidRPr="00510FA8">
          <w:rPr>
            <w:rFonts w:eastAsia="Gentium Basic"/>
            <w:b/>
            <w:color w:val="000000" w:themeColor="text1"/>
          </w:rPr>
          <w:t>download</w:t>
        </w:r>
      </w:ins>
      <w:del w:id="47" w:author="John Brockington" w:date="2019-07-30T17:24:00Z">
        <w:r w:rsidRPr="00510FA8" w:rsidDel="0007792C">
          <w:rPr>
            <w:b/>
            <w:color w:val="000000" w:themeColor="text1"/>
          </w:rPr>
          <w:delText>printout</w:delText>
        </w:r>
      </w:del>
    </w:p>
    <w:p w14:paraId="7D4F9A6F" w14:textId="66BE8C69" w:rsidR="00691DF7" w:rsidRPr="00510FA8" w:rsidRDefault="00691DF7" w:rsidP="00D83F4E">
      <w:pPr>
        <w:rPr>
          <w:color w:val="000000" w:themeColor="text1"/>
        </w:rPr>
      </w:pPr>
      <w:r w:rsidRPr="00510FA8">
        <w:rPr>
          <w:rFonts w:eastAsia="Gentium Basic" w:cs="Gentium Basic"/>
          <w:color w:val="000000" w:themeColor="text1"/>
        </w:rPr>
        <w:t xml:space="preserve">McGill, Forrest and M.L. Pattaratorn Chirapravati 2005:  </w:t>
      </w:r>
      <w:r w:rsidRPr="00510FA8">
        <w:rPr>
          <w:rFonts w:eastAsia="Gentium Basic" w:cs="Gentium Basic"/>
          <w:i/>
          <w:color w:val="000000" w:themeColor="text1"/>
        </w:rPr>
        <w:t>The kingdom of Siam: the art of central Thailand, 1350-1800</w:t>
      </w:r>
      <w:r w:rsidRPr="00510FA8">
        <w:rPr>
          <w:rFonts w:eastAsia="Gentium Basic" w:cs="Gentium Basic"/>
          <w:color w:val="000000" w:themeColor="text1"/>
        </w:rPr>
        <w:t xml:space="preserve"> (Ghent: Snoeck).</w:t>
      </w:r>
      <w:r w:rsidRPr="00510FA8">
        <w:rPr>
          <w:rFonts w:eastAsia="Gentium Basic" w:cs="Gentium Basic"/>
          <w:color w:val="000000" w:themeColor="text1"/>
        </w:rPr>
        <w:tab/>
      </w:r>
      <w:r w:rsidRPr="00510FA8">
        <w:rPr>
          <w:rFonts w:eastAsia="Gentium Basic" w:cs="Gentium Basic"/>
          <w:b/>
          <w:color w:val="000000" w:themeColor="text1"/>
        </w:rPr>
        <w:t>Sackler TWc San</w:t>
      </w:r>
      <w:r w:rsidRPr="00510FA8">
        <w:rPr>
          <w:rFonts w:eastAsia="Gentium Basic" w:cs="Gentium Basic"/>
          <w:b/>
          <w:color w:val="000000" w:themeColor="text1"/>
        </w:rPr>
        <w:br/>
      </w:r>
      <w:r w:rsidRPr="00510FA8">
        <w:rPr>
          <w:rFonts w:eastAsia="Gentium Basic" w:cs="Gentium Basic"/>
          <w:color w:val="000000" w:themeColor="text1"/>
        </w:rPr>
        <w:t>[catalogue of exhibition at Asian Art Museum, San Francisco, July-October 2005]</w:t>
      </w:r>
    </w:p>
    <w:p w14:paraId="12E1CDAA" w14:textId="77777777" w:rsidR="002D2C0E" w:rsidRPr="00510FA8" w:rsidRDefault="002D2C0E" w:rsidP="00D83F4E">
      <w:pPr>
        <w:pStyle w:val="hangingindent"/>
        <w:tabs>
          <w:tab w:val="clear" w:pos="2880"/>
        </w:tabs>
        <w:ind w:left="360" w:hanging="360"/>
        <w:rPr>
          <w:color w:val="000000" w:themeColor="text1"/>
        </w:rPr>
      </w:pPr>
      <w:r w:rsidRPr="00510FA8">
        <w:rPr>
          <w:color w:val="000000" w:themeColor="text1"/>
        </w:rPr>
        <w:t xml:space="preserve">Phattrachai, Sukanya 1987: “Rama and Northeastern Mural Paintings”, </w:t>
      </w:r>
      <w:r w:rsidRPr="00510FA8">
        <w:rPr>
          <w:i/>
          <w:color w:val="000000" w:themeColor="text1"/>
        </w:rPr>
        <w:t xml:space="preserve">Muang Boran (Bangkok) </w:t>
      </w:r>
      <w:r w:rsidRPr="00510FA8">
        <w:rPr>
          <w:color w:val="000000" w:themeColor="text1"/>
        </w:rPr>
        <w:t>13.1: 51-56.</w:t>
      </w:r>
      <w:r w:rsidRPr="00510FA8">
        <w:rPr>
          <w:color w:val="000000" w:themeColor="text1"/>
        </w:rPr>
        <w:tab/>
      </w:r>
      <w:r w:rsidRPr="00510FA8">
        <w:rPr>
          <w:b/>
          <w:color w:val="000000" w:themeColor="text1"/>
        </w:rPr>
        <w:t>Bodleian (Nuneham) – disregard</w:t>
      </w:r>
    </w:p>
    <w:p w14:paraId="6FCBD433" w14:textId="71F6E383" w:rsidR="005827A3" w:rsidRPr="00510FA8" w:rsidRDefault="005827A3" w:rsidP="00D83F4E">
      <w:pPr>
        <w:pStyle w:val="hangingindent"/>
        <w:tabs>
          <w:tab w:val="clear" w:pos="2880"/>
        </w:tabs>
        <w:ind w:left="360" w:hanging="360"/>
        <w:rPr>
          <w:b/>
          <w:color w:val="000000" w:themeColor="text1"/>
        </w:rPr>
      </w:pPr>
      <w:r w:rsidRPr="00510FA8">
        <w:rPr>
          <w:color w:val="000000" w:themeColor="text1"/>
        </w:rPr>
        <w:t xml:space="preserve">Pholkerd, Sommatra 2004-05:  “Phimai Sanctuary: archaeological and cultural studies”, </w:t>
      </w:r>
      <w:r w:rsidRPr="00510FA8">
        <w:rPr>
          <w:i/>
          <w:color w:val="000000" w:themeColor="text1"/>
        </w:rPr>
        <w:t xml:space="preserve">BDCRI </w:t>
      </w:r>
      <w:r w:rsidRPr="00510FA8">
        <w:rPr>
          <w:color w:val="000000" w:themeColor="text1"/>
        </w:rPr>
        <w:t>64-65: 345-47.   [summary of Deccan College thesis]</w:t>
      </w:r>
      <w:r w:rsidRPr="00510FA8">
        <w:rPr>
          <w:color w:val="000000" w:themeColor="text1"/>
        </w:rPr>
        <w:tab/>
      </w:r>
      <w:r w:rsidRPr="00510FA8">
        <w:rPr>
          <w:b/>
          <w:color w:val="000000" w:themeColor="text1"/>
        </w:rPr>
        <w:t>download</w:t>
      </w:r>
    </w:p>
    <w:p w14:paraId="278308D6" w14:textId="67337679" w:rsidR="003667E6" w:rsidRPr="00510FA8" w:rsidRDefault="003667E6" w:rsidP="00D83F4E">
      <w:pPr>
        <w:pStyle w:val="hangingindent"/>
        <w:tabs>
          <w:tab w:val="clear" w:pos="2880"/>
        </w:tabs>
        <w:ind w:left="360" w:hanging="360"/>
        <w:rPr>
          <w:color w:val="000000" w:themeColor="text1"/>
        </w:rPr>
      </w:pPr>
      <w:r w:rsidRPr="00510FA8">
        <w:rPr>
          <w:color w:val="000000" w:themeColor="text1"/>
        </w:rPr>
        <w:t>Prapandvidya, Chirapat, 2007:  “Phimai (Vimāya) temple in Thailand”, paper presented at conference on Buddhism and 21st Century, Bodhgaya, February 2007.</w:t>
      </w:r>
      <w:r w:rsidRPr="00510FA8">
        <w:rPr>
          <w:color w:val="000000" w:themeColor="text1"/>
        </w:rPr>
        <w:tab/>
      </w:r>
      <w:r w:rsidRPr="00510FA8">
        <w:rPr>
          <w:b/>
          <w:color w:val="000000" w:themeColor="text1"/>
        </w:rPr>
        <w:t>download</w:t>
      </w:r>
      <w:r w:rsidRPr="00510FA8">
        <w:rPr>
          <w:color w:val="000000" w:themeColor="text1"/>
        </w:rPr>
        <w:t xml:space="preserve">  </w:t>
      </w:r>
    </w:p>
    <w:p w14:paraId="7B9BC15B" w14:textId="77777777" w:rsidR="002D2C0E" w:rsidRPr="00510FA8" w:rsidRDefault="002D2C0E" w:rsidP="00D83F4E">
      <w:pPr>
        <w:pStyle w:val="hangingindent"/>
        <w:tabs>
          <w:tab w:val="clear" w:pos="2880"/>
        </w:tabs>
        <w:ind w:left="360" w:hanging="360"/>
        <w:rPr>
          <w:color w:val="000000" w:themeColor="text1"/>
        </w:rPr>
      </w:pPr>
      <w:r w:rsidRPr="00510FA8">
        <w:rPr>
          <w:color w:val="000000" w:themeColor="text1"/>
        </w:rPr>
        <w:t xml:space="preserve">Rooney, Dawn F. 2008:  </w:t>
      </w:r>
      <w:r w:rsidRPr="00510FA8">
        <w:rPr>
          <w:i/>
          <w:color w:val="000000" w:themeColor="text1"/>
        </w:rPr>
        <w:t>Ancient Sukhothai: Thailand’s Cultural Heritage</w:t>
      </w:r>
      <w:r w:rsidRPr="00510FA8">
        <w:rPr>
          <w:color w:val="000000" w:themeColor="text1"/>
        </w:rPr>
        <w:t xml:space="preserve"> (Bangkok: River Books). </w:t>
      </w:r>
      <w:r w:rsidRPr="00510FA8">
        <w:rPr>
          <w:color w:val="000000" w:themeColor="text1"/>
        </w:rPr>
        <w:tab/>
      </w:r>
      <w:r w:rsidRPr="00510FA8">
        <w:rPr>
          <w:b/>
          <w:color w:val="000000" w:themeColor="text1"/>
        </w:rPr>
        <w:t>own copy</w:t>
      </w:r>
    </w:p>
    <w:p w14:paraId="2155AEA8" w14:textId="77777777" w:rsidR="002D2C0E" w:rsidRPr="00510FA8" w:rsidRDefault="002D2C0E" w:rsidP="00D83F4E">
      <w:pPr>
        <w:pStyle w:val="hangingindent"/>
        <w:tabs>
          <w:tab w:val="clear" w:pos="2880"/>
        </w:tabs>
        <w:ind w:left="360" w:hanging="360"/>
        <w:rPr>
          <w:color w:val="000000" w:themeColor="text1"/>
        </w:rPr>
      </w:pPr>
      <w:r w:rsidRPr="00510FA8">
        <w:rPr>
          <w:color w:val="000000" w:themeColor="text1"/>
        </w:rPr>
        <w:t xml:space="preserve">Roveda, Vittorio 2010a:  “Dundubhi (Torapi) in </w:t>
      </w:r>
      <w:r w:rsidRPr="00510FA8">
        <w:rPr>
          <w:i/>
          <w:color w:val="000000" w:themeColor="text1"/>
        </w:rPr>
        <w:t>Ramayana</w:t>
      </w:r>
      <w:r w:rsidRPr="00510FA8">
        <w:rPr>
          <w:color w:val="000000" w:themeColor="text1"/>
        </w:rPr>
        <w:t xml:space="preserve"> narratives of Cambodia and Thailand”, in Krishnan (ed.) 2010: 122-31.</w:t>
      </w:r>
      <w:r w:rsidRPr="00510FA8">
        <w:rPr>
          <w:color w:val="000000" w:themeColor="text1"/>
        </w:rPr>
        <w:tab/>
      </w:r>
      <w:r w:rsidRPr="00510FA8">
        <w:rPr>
          <w:b/>
          <w:color w:val="000000" w:themeColor="text1"/>
        </w:rPr>
        <w:t>own copy</w:t>
      </w:r>
    </w:p>
    <w:p w14:paraId="6F1A1A67" w14:textId="40918836" w:rsidR="002D2C0E" w:rsidRPr="00510FA8" w:rsidRDefault="002D2C0E" w:rsidP="00D83F4E">
      <w:pPr>
        <w:pStyle w:val="hangingindent"/>
        <w:tabs>
          <w:tab w:val="clear" w:pos="2880"/>
        </w:tabs>
        <w:ind w:left="360" w:hanging="360"/>
        <w:rPr>
          <w:i/>
          <w:color w:val="000000" w:themeColor="text1"/>
        </w:rPr>
      </w:pPr>
      <w:r w:rsidRPr="00510FA8">
        <w:rPr>
          <w:color w:val="000000" w:themeColor="text1"/>
        </w:rPr>
        <w:t xml:space="preserve">Smitthi, Siribhadra, and Elizabeth Moore 1992:  </w:t>
      </w:r>
      <w:r w:rsidRPr="00510FA8">
        <w:rPr>
          <w:i/>
          <w:color w:val="000000" w:themeColor="text1"/>
        </w:rPr>
        <w:t>Palaces of the Gods: Khmer art and architecture in Thailand</w:t>
      </w:r>
      <w:r w:rsidRPr="00510FA8">
        <w:rPr>
          <w:color w:val="000000" w:themeColor="text1"/>
        </w:rPr>
        <w:t xml:space="preserve"> (Bangkok: River Books; repr. London: Thames &amp; Hudson, 1997). </w:t>
      </w:r>
      <w:r w:rsidRPr="00510FA8">
        <w:rPr>
          <w:color w:val="000000" w:themeColor="text1"/>
        </w:rPr>
        <w:br/>
      </w:r>
      <w:r w:rsidRPr="00510FA8">
        <w:rPr>
          <w:color w:val="000000" w:themeColor="text1"/>
        </w:rPr>
        <w:tab/>
      </w:r>
      <w:r w:rsidRPr="00510FA8">
        <w:rPr>
          <w:b/>
          <w:color w:val="000000" w:themeColor="text1"/>
          <w:spacing w:val="-6"/>
        </w:rPr>
        <w:t>Sackler; pp. 247, 249, 275, 297, 299 + 303 photocopied</w:t>
      </w:r>
    </w:p>
    <w:p w14:paraId="5773C42C" w14:textId="77777777" w:rsidR="002D2C0E" w:rsidRPr="00510FA8" w:rsidRDefault="002D2C0E" w:rsidP="00D83F4E">
      <w:pPr>
        <w:pStyle w:val="hangingindent"/>
        <w:tabs>
          <w:tab w:val="clear" w:pos="2880"/>
        </w:tabs>
        <w:ind w:left="360" w:hanging="360"/>
        <w:rPr>
          <w:color w:val="000000" w:themeColor="text1"/>
        </w:rPr>
      </w:pPr>
      <w:r w:rsidRPr="00510FA8">
        <w:rPr>
          <w:i/>
          <w:color w:val="000000" w:themeColor="text1"/>
        </w:rPr>
        <w:t xml:space="preserve">The Story of Ramakian, from the mural paintings along the galleries of the temple of the Emerald Buddha ( </w:t>
      </w:r>
      <w:r w:rsidRPr="00510FA8">
        <w:rPr>
          <w:color w:val="000000" w:themeColor="text1"/>
        </w:rPr>
        <w:t>Bangkok: Sangdad Pueandek Publishing Co., n.d.)</w:t>
      </w:r>
      <w:r w:rsidRPr="00510FA8">
        <w:rPr>
          <w:color w:val="000000" w:themeColor="text1"/>
        </w:rPr>
        <w:tab/>
      </w:r>
      <w:r w:rsidRPr="00510FA8">
        <w:rPr>
          <w:b/>
          <w:color w:val="000000" w:themeColor="text1"/>
        </w:rPr>
        <w:t>own copy</w:t>
      </w:r>
    </w:p>
    <w:p w14:paraId="0F39B569" w14:textId="77777777" w:rsidR="002D2C0E" w:rsidRPr="00510FA8" w:rsidRDefault="002D2C0E" w:rsidP="00D83F4E">
      <w:pPr>
        <w:pStyle w:val="hangingindent"/>
        <w:tabs>
          <w:tab w:val="clear" w:pos="2880"/>
        </w:tabs>
        <w:ind w:left="360" w:hanging="360"/>
        <w:rPr>
          <w:rFonts w:eastAsia="Gentium Basic" w:cs="Gentium Basic"/>
          <w:color w:val="000000" w:themeColor="text1"/>
          <w:lang w:bidi="x-none"/>
        </w:rPr>
      </w:pPr>
      <w:r w:rsidRPr="00510FA8">
        <w:rPr>
          <w:color w:val="000000" w:themeColor="text1"/>
        </w:rPr>
        <w:t xml:space="preserve">Suriyavudh Suksavasti, M.R. 1991:  “Sema with a scene from Ramayana: change of tradition and style in 12th century northeastern Thailand”, </w:t>
      </w:r>
      <w:r w:rsidRPr="00510FA8">
        <w:rPr>
          <w:i/>
          <w:color w:val="000000" w:themeColor="text1"/>
        </w:rPr>
        <w:t>Muang Boran (Bangkok)</w:t>
      </w:r>
      <w:r w:rsidRPr="00510FA8">
        <w:rPr>
          <w:color w:val="000000" w:themeColor="text1"/>
        </w:rPr>
        <w:t xml:space="preserve"> 17.1: 105-10.</w:t>
      </w:r>
      <w:r w:rsidRPr="00510FA8">
        <w:rPr>
          <w:color w:val="000000" w:themeColor="text1"/>
        </w:rPr>
        <w:tab/>
      </w:r>
      <w:r w:rsidRPr="00510FA8">
        <w:rPr>
          <w:b/>
          <w:color w:val="000000" w:themeColor="text1"/>
        </w:rPr>
        <w:t>[p.109 (English summary) photocopied]</w:t>
      </w:r>
    </w:p>
    <w:p w14:paraId="33F1466D" w14:textId="0E68A495" w:rsidR="002D2C0E" w:rsidRPr="00510FA8" w:rsidRDefault="002D2C0E" w:rsidP="00D83F4E">
      <w:pPr>
        <w:pStyle w:val="hangingindent"/>
        <w:tabs>
          <w:tab w:val="clear" w:pos="2880"/>
        </w:tabs>
        <w:ind w:left="360" w:hanging="360"/>
        <w:rPr>
          <w:rFonts w:eastAsia="Gentium Basic" w:cs="Gentium Basic"/>
          <w:b/>
          <w:color w:val="000000" w:themeColor="text1"/>
          <w:lang w:bidi="x-none"/>
        </w:rPr>
      </w:pPr>
      <w:r w:rsidRPr="00510FA8">
        <w:rPr>
          <w:rFonts w:eastAsia="Gentium Basic" w:cs="Gentium Basic"/>
          <w:color w:val="000000" w:themeColor="text1"/>
          <w:lang w:bidi="x-none"/>
        </w:rPr>
        <w:lastRenderedPageBreak/>
        <w:t>Varasarin, Uraisi 1986:  “</w:t>
      </w:r>
      <w:r w:rsidRPr="00510FA8">
        <w:rPr>
          <w:rFonts w:eastAsia="Gentium Basic" w:cs="Gentium Basic"/>
          <w:color w:val="000000" w:themeColor="text1"/>
        </w:rPr>
        <w:t>The Rāmāyaṇa</w:t>
      </w:r>
      <w:r w:rsidRPr="00510FA8">
        <w:rPr>
          <w:rFonts w:eastAsia="Gentium Basic" w:cs="Gentium Basic"/>
          <w:color w:val="000000" w:themeColor="text1"/>
          <w:lang w:bidi="x-none"/>
        </w:rPr>
        <w:t xml:space="preserve"> story from Phnom Rung and Phimai temples, Thailand”, </w:t>
      </w:r>
      <w:r w:rsidRPr="00510FA8">
        <w:rPr>
          <w:rFonts w:eastAsia="Gentium Basic" w:cs="Gentium Basic"/>
          <w:i/>
          <w:color w:val="000000" w:themeColor="text1"/>
          <w:lang w:bidi="x-none"/>
        </w:rPr>
        <w:t>Second International Ramayana Conference, Thailand, April 1986,</w:t>
      </w:r>
      <w:r w:rsidRPr="00510FA8">
        <w:rPr>
          <w:rFonts w:eastAsia="Gentium Basic" w:cs="Gentium Basic"/>
          <w:color w:val="000000" w:themeColor="text1"/>
          <w:lang w:bidi="x-none"/>
        </w:rPr>
        <w:t xml:space="preserve"> 33-42 [+ 11 ill.] (Bangkok: Thai-Bharat Cultural Lodge). </w:t>
      </w:r>
      <w:r w:rsidRPr="00510FA8">
        <w:rPr>
          <w:rFonts w:eastAsia="Gentium Basic" w:cs="Gentium Basic"/>
          <w:b/>
          <w:color w:val="000000" w:themeColor="text1"/>
          <w:lang w:bidi="x-none"/>
        </w:rPr>
        <w:t xml:space="preserve"> </w:t>
      </w:r>
      <w:r w:rsidRPr="00510FA8">
        <w:rPr>
          <w:rFonts w:eastAsia="Gentium Basic" w:cs="Gentium Basic"/>
          <w:b/>
          <w:color w:val="000000" w:themeColor="text1"/>
          <w:lang w:bidi="x-none"/>
        </w:rPr>
        <w:tab/>
        <w:t>scan</w:t>
      </w:r>
    </w:p>
    <w:p w14:paraId="5F7EA81E" w14:textId="6E10B983" w:rsidR="003B24A3" w:rsidRPr="00510FA8" w:rsidRDefault="003B24A3" w:rsidP="00D83F4E">
      <w:pPr>
        <w:pStyle w:val="hangingindent"/>
        <w:tabs>
          <w:tab w:val="clear" w:pos="2880"/>
        </w:tabs>
        <w:ind w:left="360" w:hanging="360"/>
        <w:rPr>
          <w:b/>
          <w:color w:val="000000" w:themeColor="text1"/>
        </w:rPr>
      </w:pPr>
      <w:r w:rsidRPr="00510FA8">
        <w:rPr>
          <w:rFonts w:eastAsia="Gentium Basic" w:cs="Gentium Basic"/>
          <w:color w:val="000000" w:themeColor="text1"/>
        </w:rPr>
        <w:t xml:space="preserve">Woodward, Hiram 2005:  </w:t>
      </w:r>
      <w:r w:rsidRPr="00510FA8">
        <w:rPr>
          <w:rFonts w:eastAsia="Gentium Basic" w:cs="Gentium Basic"/>
          <w:i/>
          <w:color w:val="000000" w:themeColor="text1"/>
        </w:rPr>
        <w:t>The Art and Architecture of Thailand: from prehistoric times through the thirteenth century,</w:t>
      </w:r>
      <w:r w:rsidRPr="00510FA8">
        <w:rPr>
          <w:rFonts w:eastAsia="Gentium Basic" w:cs="Gentium Basic"/>
          <w:color w:val="000000" w:themeColor="text1"/>
        </w:rPr>
        <w:t xml:space="preserve"> 2nd edn (Leiden: Brill).</w:t>
      </w:r>
      <w:r w:rsidR="00891857" w:rsidRPr="00510FA8">
        <w:rPr>
          <w:rFonts w:eastAsia="Gentium Basic" w:cs="Gentium Basic"/>
          <w:color w:val="000000" w:themeColor="text1"/>
        </w:rPr>
        <w:t xml:space="preserve">  [</w:t>
      </w:r>
      <w:r w:rsidR="00891857" w:rsidRPr="00510FA8">
        <w:rPr>
          <w:rFonts w:eastAsia="Gentium Basic" w:cs="Gentium Basic"/>
          <w:i/>
          <w:color w:val="000000" w:themeColor="text1"/>
        </w:rPr>
        <w:t>for background</w:t>
      </w:r>
      <w:r w:rsidR="00891857" w:rsidRPr="00510FA8">
        <w:rPr>
          <w:rFonts w:eastAsia="Gentium Basic" w:cs="Gentium Basic"/>
          <w:color w:val="000000" w:themeColor="text1"/>
        </w:rPr>
        <w:t>]</w:t>
      </w:r>
      <w:r w:rsidRPr="00510FA8">
        <w:rPr>
          <w:rFonts w:eastAsia="Gentium Basic" w:cs="Gentium Basic"/>
          <w:color w:val="000000" w:themeColor="text1"/>
        </w:rPr>
        <w:tab/>
      </w:r>
      <w:r w:rsidRPr="00510FA8">
        <w:rPr>
          <w:rFonts w:eastAsia="Gentium Basic" w:cs="Gentium Basic"/>
          <w:b/>
          <w:color w:val="000000" w:themeColor="text1"/>
        </w:rPr>
        <w:t>parts downloaded</w:t>
      </w:r>
    </w:p>
    <w:p w14:paraId="4A278FCD" w14:textId="77777777" w:rsidR="002D2C0E" w:rsidRPr="00510FA8" w:rsidRDefault="002D2C0E" w:rsidP="00D83F4E">
      <w:pPr>
        <w:pStyle w:val="hangingindent"/>
        <w:ind w:left="360" w:hanging="360"/>
        <w:rPr>
          <w:b/>
          <w:color w:val="000000" w:themeColor="text1"/>
          <w:sz w:val="16"/>
          <w:szCs w:val="16"/>
        </w:rPr>
      </w:pPr>
    </w:p>
    <w:p w14:paraId="6AC47AE5" w14:textId="14B286A9" w:rsidR="002D2C0E" w:rsidRPr="00510FA8" w:rsidRDefault="002D2C0E" w:rsidP="002D2C0E">
      <w:pPr>
        <w:pStyle w:val="hangingindent"/>
        <w:tabs>
          <w:tab w:val="clear" w:pos="2880"/>
          <w:tab w:val="left" w:pos="1440"/>
        </w:tabs>
        <w:rPr>
          <w:color w:val="000000" w:themeColor="text1"/>
        </w:rPr>
      </w:pPr>
      <w:r w:rsidRPr="00510FA8">
        <w:rPr>
          <w:rFonts w:cs="Gentium Basic"/>
          <w:b/>
          <w:color w:val="000000" w:themeColor="text1"/>
        </w:rPr>
        <w:t>notes</w:t>
      </w:r>
      <w:r w:rsidRPr="00510FA8">
        <w:rPr>
          <w:b/>
          <w:color w:val="000000" w:themeColor="text1"/>
        </w:rPr>
        <w:tab/>
      </w:r>
      <w:r w:rsidRPr="00510FA8">
        <w:rPr>
          <w:b/>
          <w:color w:val="000000" w:themeColor="text1"/>
        </w:rPr>
        <w:tab/>
      </w:r>
      <w:r w:rsidRPr="00510FA8">
        <w:rPr>
          <w:color w:val="000000" w:themeColor="text1"/>
        </w:rPr>
        <w:t xml:space="preserve">Phimai etc. — </w:t>
      </w:r>
      <w:r w:rsidRPr="00510FA8">
        <w:rPr>
          <w:b/>
          <w:color w:val="000000" w:themeColor="text1"/>
        </w:rPr>
        <w:t>see</w:t>
      </w:r>
      <w:r w:rsidRPr="00510FA8">
        <w:rPr>
          <w:color w:val="000000" w:themeColor="text1"/>
        </w:rPr>
        <w:t xml:space="preserve"> </w:t>
      </w:r>
      <w:r w:rsidR="003C2C07" w:rsidRPr="00510FA8">
        <w:rPr>
          <w:color w:val="000000" w:themeColor="text1"/>
        </w:rPr>
        <w:t>JLB</w:t>
      </w:r>
      <w:r w:rsidRPr="00510FA8">
        <w:rPr>
          <w:color w:val="000000" w:themeColor="text1"/>
        </w:rPr>
        <w:t xml:space="preserve"> photos</w:t>
      </w:r>
    </w:p>
    <w:p w14:paraId="0FED4EA2" w14:textId="4F4F7CCC" w:rsidR="003C2C07" w:rsidRPr="00510FA8" w:rsidRDefault="008E275A" w:rsidP="00486927">
      <w:pPr>
        <w:pStyle w:val="hangingindent"/>
        <w:keepNext/>
        <w:tabs>
          <w:tab w:val="clear" w:pos="2880"/>
          <w:tab w:val="left" w:pos="1080"/>
        </w:tabs>
        <w:rPr>
          <w:color w:val="000000" w:themeColor="text1"/>
        </w:rPr>
      </w:pPr>
      <w:r w:rsidRPr="00510FA8">
        <w:rPr>
          <w:b/>
          <w:color w:val="000000" w:themeColor="text1"/>
        </w:rPr>
        <w:t>Phimai</w:t>
      </w:r>
      <w:r w:rsidR="00E969D4" w:rsidRPr="00510FA8">
        <w:rPr>
          <w:b/>
          <w:color w:val="000000" w:themeColor="text1"/>
        </w:rPr>
        <w:t xml:space="preserve"> </w:t>
      </w:r>
      <w:r w:rsidR="00E969D4" w:rsidRPr="00510FA8">
        <w:rPr>
          <w:color w:val="000000" w:themeColor="text1"/>
        </w:rPr>
        <w:t>(end of 11th century)</w:t>
      </w:r>
      <w:r w:rsidRPr="00510FA8">
        <w:rPr>
          <w:color w:val="000000" w:themeColor="text1"/>
        </w:rPr>
        <w:t xml:space="preserve">: </w:t>
      </w:r>
    </w:p>
    <w:p w14:paraId="1E4B979C" w14:textId="5516A015" w:rsidR="00032A50" w:rsidRPr="00510FA8" w:rsidRDefault="00032A50" w:rsidP="004C7BF5">
      <w:pPr>
        <w:pStyle w:val="hangingindent"/>
        <w:tabs>
          <w:tab w:val="clear" w:pos="2880"/>
          <w:tab w:val="left" w:pos="1080"/>
        </w:tabs>
        <w:ind w:left="360" w:hanging="360"/>
        <w:rPr>
          <w:color w:val="000000" w:themeColor="text1"/>
          <w:szCs w:val="24"/>
        </w:rPr>
      </w:pPr>
      <w:r w:rsidRPr="00510FA8">
        <w:rPr>
          <w:i/>
          <w:color w:val="000000" w:themeColor="text1"/>
          <w:szCs w:val="22"/>
          <w:lang w:val="en-US"/>
        </w:rPr>
        <w:t>maṇḍapa</w:t>
      </w:r>
      <w:r w:rsidRPr="00510FA8">
        <w:rPr>
          <w:color w:val="000000" w:themeColor="text1"/>
          <w:szCs w:val="22"/>
          <w:lang w:val="en-US"/>
        </w:rPr>
        <w:t xml:space="preserve">, S door, lintel: </w:t>
      </w:r>
      <w:r w:rsidRPr="00510FA8">
        <w:rPr>
          <w:color w:val="000000" w:themeColor="text1"/>
          <w:szCs w:val="24"/>
        </w:rPr>
        <w:t xml:space="preserve">warrior on shoulders of </w:t>
      </w:r>
      <w:r w:rsidRPr="00510FA8">
        <w:rPr>
          <w:i/>
          <w:color w:val="000000" w:themeColor="text1"/>
          <w:szCs w:val="24"/>
        </w:rPr>
        <w:t>vānara</w:t>
      </w:r>
      <w:r w:rsidRPr="00510FA8">
        <w:rPr>
          <w:color w:val="000000" w:themeColor="text1"/>
          <w:szCs w:val="24"/>
        </w:rPr>
        <w:t xml:space="preserve"> fights single-headed </w:t>
      </w:r>
      <w:r w:rsidRPr="00510FA8">
        <w:rPr>
          <w:i/>
          <w:color w:val="000000" w:themeColor="text1"/>
          <w:szCs w:val="24"/>
        </w:rPr>
        <w:t>rākṣasa</w:t>
      </w:r>
      <w:r w:rsidRPr="00510FA8">
        <w:rPr>
          <w:color w:val="000000" w:themeColor="text1"/>
          <w:szCs w:val="24"/>
        </w:rPr>
        <w:t xml:space="preserve"> in monster-drawn chariot:</w:t>
      </w:r>
      <w:r w:rsidRPr="00510FA8">
        <w:rPr>
          <w:color w:val="000000" w:themeColor="text1"/>
          <w:szCs w:val="24"/>
        </w:rPr>
        <w:tab/>
        <w:t>Roveda 2005: 471, CD 10.0942</w:t>
      </w:r>
    </w:p>
    <w:p w14:paraId="5D0765C7" w14:textId="77777777" w:rsidR="00E00085" w:rsidRPr="00510FA8" w:rsidRDefault="00032A50" w:rsidP="004C7BF5">
      <w:pPr>
        <w:pStyle w:val="hangingindent"/>
        <w:tabs>
          <w:tab w:val="clear" w:pos="2880"/>
          <w:tab w:val="left" w:pos="1080"/>
        </w:tabs>
        <w:ind w:left="360" w:hanging="360"/>
        <w:rPr>
          <w:color w:val="000000" w:themeColor="text1"/>
          <w:szCs w:val="24"/>
        </w:rPr>
      </w:pPr>
      <w:r w:rsidRPr="00510FA8">
        <w:rPr>
          <w:i/>
          <w:color w:val="000000" w:themeColor="text1"/>
          <w:szCs w:val="24"/>
        </w:rPr>
        <w:t xml:space="preserve">maṇḍapa, </w:t>
      </w:r>
      <w:r w:rsidRPr="00510FA8">
        <w:rPr>
          <w:color w:val="000000" w:themeColor="text1"/>
          <w:szCs w:val="24"/>
        </w:rPr>
        <w:t xml:space="preserve">W face, </w:t>
      </w:r>
      <w:r w:rsidRPr="00510FA8">
        <w:rPr>
          <w:color w:val="000000" w:themeColor="text1"/>
          <w:szCs w:val="22"/>
          <w:lang w:val="en-US"/>
        </w:rPr>
        <w:t xml:space="preserve">lintel and pediment: </w:t>
      </w:r>
      <w:r w:rsidRPr="00510FA8">
        <w:rPr>
          <w:color w:val="000000" w:themeColor="text1"/>
          <w:szCs w:val="24"/>
        </w:rPr>
        <w:t xml:space="preserve">Rāma and Lakṣmaṇa bound by Indrajit’s </w:t>
      </w:r>
      <w:r w:rsidRPr="00510FA8">
        <w:rPr>
          <w:i/>
          <w:color w:val="000000" w:themeColor="text1"/>
          <w:szCs w:val="24"/>
        </w:rPr>
        <w:t>nāgapāśa</w:t>
      </w:r>
      <w:r w:rsidRPr="00510FA8">
        <w:rPr>
          <w:color w:val="000000" w:themeColor="text1"/>
          <w:szCs w:val="24"/>
        </w:rPr>
        <w:t>; Garuḍa appears:</w:t>
      </w:r>
      <w:r w:rsidRPr="00510FA8">
        <w:rPr>
          <w:color w:val="000000" w:themeColor="text1"/>
          <w:szCs w:val="24"/>
        </w:rPr>
        <w:tab/>
        <w:t xml:space="preserve">Smitthi and Moore 1992: 247; </w:t>
      </w:r>
      <w:r w:rsidRPr="00510FA8">
        <w:rPr>
          <w:color w:val="000000" w:themeColor="text1"/>
          <w:szCs w:val="24"/>
        </w:rPr>
        <w:br/>
      </w:r>
      <w:r w:rsidRPr="00510FA8">
        <w:rPr>
          <w:color w:val="000000" w:themeColor="text1"/>
          <w:szCs w:val="24"/>
        </w:rPr>
        <w:tab/>
      </w:r>
      <w:r w:rsidRPr="00510FA8">
        <w:rPr>
          <w:color w:val="000000" w:themeColor="text1"/>
          <w:szCs w:val="24"/>
        </w:rPr>
        <w:tab/>
        <w:t xml:space="preserve">Roveda 2005: </w:t>
      </w:r>
      <w:r w:rsidRPr="00510FA8">
        <w:rPr>
          <w:color w:val="000000" w:themeColor="text1"/>
          <w:szCs w:val="22"/>
          <w:lang w:val="en-US"/>
        </w:rPr>
        <w:t xml:space="preserve">132, 135, </w:t>
      </w:r>
      <w:r w:rsidRPr="00510FA8">
        <w:rPr>
          <w:color w:val="000000" w:themeColor="text1"/>
          <w:szCs w:val="24"/>
        </w:rPr>
        <w:t xml:space="preserve">468-69, </w:t>
      </w:r>
      <w:r w:rsidRPr="00510FA8">
        <w:rPr>
          <w:color w:val="000000" w:themeColor="text1"/>
          <w:szCs w:val="22"/>
          <w:lang w:val="en-US"/>
        </w:rPr>
        <w:t>figs 4.4.78-80 [80=</w:t>
      </w:r>
      <w:r w:rsidRPr="00510FA8">
        <w:rPr>
          <w:color w:val="000000" w:themeColor="text1"/>
          <w:szCs w:val="24"/>
        </w:rPr>
        <w:t>CD 10.0929], 10.92</w:t>
      </w:r>
    </w:p>
    <w:p w14:paraId="6008222A" w14:textId="604C1516" w:rsidR="00032A50" w:rsidRPr="00510FA8" w:rsidRDefault="00E00085" w:rsidP="004C7BF5">
      <w:pPr>
        <w:pStyle w:val="hangingindent"/>
        <w:tabs>
          <w:tab w:val="clear" w:pos="2880"/>
          <w:tab w:val="left" w:pos="1080"/>
        </w:tabs>
        <w:ind w:left="360" w:hanging="360"/>
        <w:rPr>
          <w:color w:val="000000" w:themeColor="text1"/>
          <w:szCs w:val="24"/>
        </w:rPr>
      </w:pPr>
      <w:r w:rsidRPr="00510FA8">
        <w:rPr>
          <w:i/>
          <w:color w:val="000000" w:themeColor="text1"/>
          <w:szCs w:val="24"/>
        </w:rPr>
        <w:t xml:space="preserve"> maṇḍapa</w:t>
      </w:r>
      <w:r w:rsidRPr="00510FA8">
        <w:rPr>
          <w:color w:val="000000" w:themeColor="text1"/>
          <w:szCs w:val="24"/>
        </w:rPr>
        <w:t>, E door, lintel: Rāma, Sītā and Lakṣmaṇa ferried across river:</w:t>
      </w:r>
      <w:r w:rsidRPr="00510FA8">
        <w:rPr>
          <w:color w:val="000000" w:themeColor="text1"/>
          <w:szCs w:val="24"/>
        </w:rPr>
        <w:tab/>
      </w:r>
      <w:r w:rsidRPr="00510FA8">
        <w:rPr>
          <w:color w:val="000000" w:themeColor="text1"/>
          <w:szCs w:val="24"/>
        </w:rPr>
        <w:tab/>
      </w:r>
      <w:r w:rsidRPr="00510FA8">
        <w:rPr>
          <w:color w:val="000000" w:themeColor="text1"/>
          <w:szCs w:val="24"/>
        </w:rPr>
        <w:tab/>
        <w:t xml:space="preserve">Roveda 2005: </w:t>
      </w:r>
      <w:r w:rsidRPr="00510FA8">
        <w:rPr>
          <w:color w:val="000000" w:themeColor="text1"/>
          <w:szCs w:val="22"/>
          <w:lang w:val="en-US"/>
        </w:rPr>
        <w:t xml:space="preserve">119, </w:t>
      </w:r>
      <w:r w:rsidRPr="00510FA8">
        <w:rPr>
          <w:color w:val="000000" w:themeColor="text1"/>
          <w:szCs w:val="24"/>
        </w:rPr>
        <w:t xml:space="preserve">468, </w:t>
      </w:r>
      <w:r w:rsidRPr="00510FA8">
        <w:rPr>
          <w:color w:val="000000" w:themeColor="text1"/>
          <w:szCs w:val="22"/>
          <w:lang w:val="en-US"/>
        </w:rPr>
        <w:t>figs 4.4.12</w:t>
      </w:r>
      <w:r w:rsidRPr="00510FA8">
        <w:rPr>
          <w:color w:val="000000" w:themeColor="text1"/>
          <w:szCs w:val="24"/>
        </w:rPr>
        <w:t>, 10.925</w:t>
      </w:r>
    </w:p>
    <w:p w14:paraId="61D1D0F2" w14:textId="2BE0582F" w:rsidR="00E00085" w:rsidRPr="00510FA8" w:rsidRDefault="00E00085" w:rsidP="004C7BF5">
      <w:pPr>
        <w:pStyle w:val="hangingindent"/>
        <w:tabs>
          <w:tab w:val="clear" w:pos="2880"/>
          <w:tab w:val="left" w:pos="1080"/>
        </w:tabs>
        <w:ind w:left="360" w:hanging="360"/>
        <w:rPr>
          <w:color w:val="000000" w:themeColor="text1"/>
          <w:szCs w:val="24"/>
        </w:rPr>
      </w:pPr>
      <w:r w:rsidRPr="00510FA8">
        <w:rPr>
          <w:i/>
          <w:color w:val="000000" w:themeColor="text1"/>
          <w:szCs w:val="24"/>
        </w:rPr>
        <w:t>maṇḍapa</w:t>
      </w:r>
      <w:r w:rsidRPr="00510FA8">
        <w:rPr>
          <w:color w:val="000000" w:themeColor="text1"/>
          <w:szCs w:val="24"/>
        </w:rPr>
        <w:t>, E door, damaged pediment: monkeys fight Kumbhakarṇa:</w:t>
      </w:r>
      <w:r w:rsidRPr="00510FA8">
        <w:rPr>
          <w:color w:val="000000" w:themeColor="text1"/>
          <w:szCs w:val="24"/>
        </w:rPr>
        <w:tab/>
      </w:r>
      <w:r w:rsidRPr="00510FA8">
        <w:rPr>
          <w:color w:val="000000" w:themeColor="text1"/>
          <w:szCs w:val="24"/>
        </w:rPr>
        <w:tab/>
      </w:r>
      <w:r w:rsidRPr="00510FA8">
        <w:rPr>
          <w:color w:val="000000" w:themeColor="text1"/>
          <w:szCs w:val="24"/>
        </w:rPr>
        <w:tab/>
        <w:t xml:space="preserve">Roveda 2005: </w:t>
      </w:r>
      <w:r w:rsidRPr="00510FA8">
        <w:rPr>
          <w:color w:val="000000" w:themeColor="text1"/>
          <w:szCs w:val="22"/>
          <w:lang w:val="en-US"/>
        </w:rPr>
        <w:t xml:space="preserve">135, </w:t>
      </w:r>
      <w:r w:rsidRPr="00510FA8">
        <w:rPr>
          <w:color w:val="000000" w:themeColor="text1"/>
          <w:szCs w:val="24"/>
        </w:rPr>
        <w:t xml:space="preserve">468, </w:t>
      </w:r>
      <w:r w:rsidRPr="00510FA8">
        <w:rPr>
          <w:color w:val="000000" w:themeColor="text1"/>
          <w:szCs w:val="22"/>
          <w:lang w:val="en-US"/>
        </w:rPr>
        <w:t xml:space="preserve">CD 4.4.085, CD </w:t>
      </w:r>
      <w:r w:rsidRPr="00510FA8">
        <w:rPr>
          <w:color w:val="000000" w:themeColor="text1"/>
          <w:szCs w:val="24"/>
        </w:rPr>
        <w:t>10.0927</w:t>
      </w:r>
    </w:p>
    <w:p w14:paraId="58A3C83B" w14:textId="1594CA49" w:rsidR="001E4649" w:rsidRPr="00510FA8" w:rsidRDefault="001E4649" w:rsidP="004C7BF5">
      <w:pPr>
        <w:pStyle w:val="hangingindent"/>
        <w:tabs>
          <w:tab w:val="clear" w:pos="2880"/>
          <w:tab w:val="left" w:pos="1080"/>
        </w:tabs>
        <w:ind w:left="360" w:hanging="360"/>
        <w:rPr>
          <w:color w:val="000000" w:themeColor="text1"/>
          <w:szCs w:val="24"/>
        </w:rPr>
      </w:pPr>
      <w:r w:rsidRPr="00510FA8">
        <w:rPr>
          <w:color w:val="000000" w:themeColor="text1"/>
          <w:szCs w:val="24"/>
        </w:rPr>
        <w:t xml:space="preserve">central tower, W face, lintel: monkeys build causeway with sage’s blessing; sea creatures ? pass boulders to </w:t>
      </w:r>
      <w:r w:rsidRPr="00510FA8">
        <w:rPr>
          <w:i/>
          <w:color w:val="000000" w:themeColor="text1"/>
          <w:szCs w:val="24"/>
        </w:rPr>
        <w:t>vānaras</w:t>
      </w:r>
      <w:r w:rsidRPr="00510FA8">
        <w:rPr>
          <w:color w:val="000000" w:themeColor="text1"/>
          <w:szCs w:val="24"/>
        </w:rPr>
        <w:t>:</w:t>
      </w:r>
      <w:r w:rsidRPr="00510FA8">
        <w:rPr>
          <w:color w:val="000000" w:themeColor="text1"/>
          <w:szCs w:val="22"/>
          <w:lang w:val="en-US"/>
        </w:rPr>
        <w:tab/>
      </w:r>
      <w:r w:rsidRPr="00510FA8">
        <w:rPr>
          <w:color w:val="000000" w:themeColor="text1"/>
          <w:szCs w:val="24"/>
        </w:rPr>
        <w:t>Roveda 2005:</w:t>
      </w:r>
      <w:r w:rsidRPr="00510FA8">
        <w:rPr>
          <w:color w:val="000000" w:themeColor="text1"/>
          <w:szCs w:val="22"/>
          <w:lang w:val="en-US"/>
        </w:rPr>
        <w:t xml:space="preserve"> 131, 134, </w:t>
      </w:r>
      <w:r w:rsidRPr="00510FA8">
        <w:rPr>
          <w:color w:val="000000" w:themeColor="text1"/>
          <w:szCs w:val="24"/>
        </w:rPr>
        <w:t xml:space="preserve">470, </w:t>
      </w:r>
      <w:r w:rsidRPr="00510FA8">
        <w:rPr>
          <w:color w:val="000000" w:themeColor="text1"/>
          <w:szCs w:val="22"/>
          <w:lang w:val="en-US"/>
        </w:rPr>
        <w:t xml:space="preserve">figs 4.4.71-72=CD </w:t>
      </w:r>
      <w:r w:rsidRPr="00510FA8">
        <w:rPr>
          <w:color w:val="000000" w:themeColor="text1"/>
          <w:szCs w:val="24"/>
        </w:rPr>
        <w:t>10.0935-36</w:t>
      </w:r>
      <w:r w:rsidRPr="00510FA8">
        <w:rPr>
          <w:color w:val="000000" w:themeColor="text1"/>
          <w:szCs w:val="24"/>
        </w:rPr>
        <w:tab/>
        <w:t xml:space="preserve">(sea creatures destroy causeway) </w:t>
      </w:r>
      <w:r w:rsidRPr="00510FA8">
        <w:rPr>
          <w:color w:val="000000" w:themeColor="text1"/>
          <w:szCs w:val="24"/>
        </w:rPr>
        <w:tab/>
        <w:t>Boeles 1969: figs 1, 2</w:t>
      </w:r>
    </w:p>
    <w:p w14:paraId="08210360" w14:textId="3309B1E6" w:rsidR="002A012A" w:rsidRPr="00510FA8" w:rsidRDefault="002A012A" w:rsidP="004C7BF5">
      <w:pPr>
        <w:pStyle w:val="hangingindent"/>
        <w:tabs>
          <w:tab w:val="clear" w:pos="2880"/>
          <w:tab w:val="left" w:pos="1080"/>
        </w:tabs>
        <w:ind w:left="360" w:hanging="360"/>
        <w:rPr>
          <w:color w:val="000000" w:themeColor="text1"/>
          <w:szCs w:val="24"/>
        </w:rPr>
      </w:pPr>
      <w:r w:rsidRPr="00510FA8">
        <w:rPr>
          <w:color w:val="000000" w:themeColor="text1"/>
          <w:szCs w:val="22"/>
          <w:lang w:val="en-US"/>
        </w:rPr>
        <w:t xml:space="preserve">central tower, W face, damaged pediment: </w:t>
      </w:r>
      <w:r w:rsidRPr="00510FA8">
        <w:rPr>
          <w:color w:val="000000" w:themeColor="text1"/>
          <w:szCs w:val="24"/>
        </w:rPr>
        <w:t xml:space="preserve">Virādha with spear abducts Sītā, shot by Rāma and Lakṣmaṇa: </w:t>
      </w:r>
      <w:r w:rsidRPr="00510FA8">
        <w:rPr>
          <w:color w:val="000000" w:themeColor="text1"/>
          <w:szCs w:val="24"/>
        </w:rPr>
        <w:tab/>
        <w:t>Roveda 2005: 470, CD 10.0940</w:t>
      </w:r>
    </w:p>
    <w:p w14:paraId="15FA8871" w14:textId="76542D7D" w:rsidR="00192695" w:rsidRPr="00510FA8" w:rsidRDefault="00192695" w:rsidP="004C7BF5">
      <w:pPr>
        <w:pStyle w:val="hangingindent"/>
        <w:tabs>
          <w:tab w:val="clear" w:pos="2880"/>
        </w:tabs>
        <w:ind w:left="360" w:hanging="360"/>
        <w:rPr>
          <w:color w:val="000000" w:themeColor="text1"/>
          <w:szCs w:val="24"/>
        </w:rPr>
      </w:pPr>
      <w:r w:rsidRPr="00510FA8">
        <w:rPr>
          <w:color w:val="000000" w:themeColor="text1"/>
          <w:szCs w:val="22"/>
          <w:lang w:val="en-US"/>
        </w:rPr>
        <w:t xml:space="preserve">detached lintel: </w:t>
      </w:r>
      <w:r w:rsidRPr="00510FA8">
        <w:rPr>
          <w:color w:val="000000" w:themeColor="text1"/>
          <w:szCs w:val="24"/>
        </w:rPr>
        <w:t>Rāma, watched by Sītā and Lakṣmaṇa, confronts 8 warriors [? Khara]:</w:t>
      </w:r>
      <w:r w:rsidRPr="00510FA8">
        <w:rPr>
          <w:color w:val="000000" w:themeColor="text1"/>
          <w:szCs w:val="24"/>
        </w:rPr>
        <w:tab/>
      </w:r>
      <w:r w:rsidRPr="00510FA8">
        <w:rPr>
          <w:color w:val="000000" w:themeColor="text1"/>
          <w:szCs w:val="24"/>
        </w:rPr>
        <w:tab/>
        <w:t>Roveda 2005: 472, CD 10.0958</w:t>
      </w:r>
    </w:p>
    <w:p w14:paraId="1661FBF7" w14:textId="56F6801B" w:rsidR="009B6135" w:rsidRPr="00510FA8" w:rsidRDefault="009B6135" w:rsidP="004C7BF5">
      <w:pPr>
        <w:pStyle w:val="hangingindent"/>
        <w:tabs>
          <w:tab w:val="clear" w:pos="2880"/>
        </w:tabs>
        <w:ind w:left="360" w:hanging="360"/>
        <w:rPr>
          <w:color w:val="000000" w:themeColor="text1"/>
        </w:rPr>
      </w:pPr>
      <w:r w:rsidRPr="00510FA8">
        <w:rPr>
          <w:color w:val="000000" w:themeColor="text1"/>
        </w:rPr>
        <w:t xml:space="preserve">lintel in site museum: </w:t>
      </w:r>
      <w:r w:rsidRPr="00510FA8">
        <w:rPr>
          <w:color w:val="000000" w:themeColor="text1"/>
          <w:szCs w:val="22"/>
          <w:lang w:val="en-US"/>
        </w:rPr>
        <w:t xml:space="preserve">Sugrīva and Lakṣmaṇa on palanquins borne by </w:t>
      </w:r>
      <w:r w:rsidRPr="00510FA8">
        <w:rPr>
          <w:i/>
          <w:color w:val="000000" w:themeColor="text1"/>
          <w:szCs w:val="22"/>
          <w:lang w:val="en-US"/>
        </w:rPr>
        <w:t>vānaras</w:t>
      </w:r>
      <w:r w:rsidRPr="00510FA8">
        <w:rPr>
          <w:color w:val="000000" w:themeColor="text1"/>
          <w:szCs w:val="22"/>
          <w:lang w:val="en-US"/>
        </w:rPr>
        <w:t>:</w:t>
      </w:r>
      <w:r w:rsidRPr="00510FA8">
        <w:rPr>
          <w:color w:val="000000" w:themeColor="text1"/>
          <w:szCs w:val="22"/>
          <w:lang w:val="en-US"/>
        </w:rPr>
        <w:tab/>
      </w:r>
      <w:r w:rsidRPr="00510FA8">
        <w:rPr>
          <w:color w:val="000000" w:themeColor="text1"/>
          <w:szCs w:val="24"/>
        </w:rPr>
        <w:tab/>
        <w:t>Roveda 2005:</w:t>
      </w:r>
      <w:r w:rsidRPr="00510FA8">
        <w:rPr>
          <w:b/>
          <w:i/>
          <w:color w:val="000000" w:themeColor="text1"/>
          <w:szCs w:val="22"/>
          <w:lang w:val="en-US"/>
        </w:rPr>
        <w:t xml:space="preserve"> </w:t>
      </w:r>
      <w:r w:rsidRPr="00510FA8">
        <w:rPr>
          <w:color w:val="000000" w:themeColor="text1"/>
          <w:szCs w:val="22"/>
          <w:lang w:val="en-US"/>
        </w:rPr>
        <w:t>128, 130, fig. 4.4.53</w:t>
      </w:r>
    </w:p>
    <w:p w14:paraId="59BD6DFF" w14:textId="77777777" w:rsidR="00192695" w:rsidRPr="00510FA8" w:rsidRDefault="00295FCC" w:rsidP="004C7BF5">
      <w:pPr>
        <w:pStyle w:val="hangingindent"/>
        <w:tabs>
          <w:tab w:val="clear" w:pos="2880"/>
          <w:tab w:val="left" w:pos="1080"/>
        </w:tabs>
        <w:ind w:left="360" w:hanging="360"/>
        <w:rPr>
          <w:color w:val="000000" w:themeColor="text1"/>
        </w:rPr>
      </w:pPr>
      <w:r w:rsidRPr="00510FA8">
        <w:rPr>
          <w:color w:val="000000" w:themeColor="text1"/>
        </w:rPr>
        <w:t xml:space="preserve">detail of </w:t>
      </w:r>
      <w:r w:rsidR="00BB3C93" w:rsidRPr="00510FA8">
        <w:rPr>
          <w:color w:val="000000" w:themeColor="text1"/>
        </w:rPr>
        <w:t>lintel</w:t>
      </w:r>
      <w:r w:rsidRPr="00510FA8">
        <w:rPr>
          <w:color w:val="000000" w:themeColor="text1"/>
        </w:rPr>
        <w:t>,</w:t>
      </w:r>
      <w:r w:rsidR="00BB3C93" w:rsidRPr="00510FA8">
        <w:rPr>
          <w:color w:val="000000" w:themeColor="text1"/>
        </w:rPr>
        <w:t xml:space="preserve"> showing mutilation of Śūrpaṇakhā</w:t>
      </w:r>
      <w:r w:rsidR="00BB3C93" w:rsidRPr="00510FA8">
        <w:rPr>
          <w:color w:val="000000" w:themeColor="text1"/>
        </w:rPr>
        <w:tab/>
      </w:r>
      <w:r w:rsidR="00473C1E" w:rsidRPr="00510FA8">
        <w:rPr>
          <w:color w:val="000000" w:themeColor="text1"/>
        </w:rPr>
        <w:t>Siyonn</w:t>
      </w:r>
      <w:r w:rsidR="00BB3C93" w:rsidRPr="00510FA8">
        <w:rPr>
          <w:color w:val="000000" w:themeColor="text1"/>
        </w:rPr>
        <w:t xml:space="preserve"> 2005: 117, fig. 10</w:t>
      </w:r>
    </w:p>
    <w:p w14:paraId="6C0E0FFC" w14:textId="072A9108" w:rsidR="00E248DC" w:rsidRPr="00510FA8" w:rsidRDefault="0099478B" w:rsidP="004C7BF5">
      <w:pPr>
        <w:pStyle w:val="hangingindent"/>
        <w:tabs>
          <w:tab w:val="clear" w:pos="2880"/>
          <w:tab w:val="left" w:pos="1080"/>
        </w:tabs>
        <w:ind w:left="360" w:hanging="360"/>
        <w:rPr>
          <w:color w:val="000000" w:themeColor="text1"/>
          <w:szCs w:val="22"/>
        </w:rPr>
      </w:pPr>
      <w:r w:rsidRPr="00510FA8">
        <w:rPr>
          <w:color w:val="000000" w:themeColor="text1"/>
        </w:rPr>
        <w:t xml:space="preserve">lintel showing </w:t>
      </w:r>
      <w:r w:rsidRPr="00510FA8">
        <w:rPr>
          <w:i/>
          <w:color w:val="000000" w:themeColor="text1"/>
        </w:rPr>
        <w:t>setubandha</w:t>
      </w:r>
      <w:r w:rsidR="009B6135" w:rsidRPr="00510FA8">
        <w:rPr>
          <w:color w:val="000000" w:themeColor="text1"/>
        </w:rPr>
        <w:t xml:space="preserve"> [? same as above ?]</w:t>
      </w:r>
      <w:r w:rsidRPr="00510FA8">
        <w:rPr>
          <w:color w:val="000000" w:themeColor="text1"/>
        </w:rPr>
        <w:tab/>
      </w:r>
      <w:r w:rsidR="00473C1E" w:rsidRPr="00510FA8">
        <w:rPr>
          <w:color w:val="000000" w:themeColor="text1"/>
          <w:szCs w:val="22"/>
        </w:rPr>
        <w:t>Siyonn</w:t>
      </w:r>
      <w:r w:rsidRPr="00510FA8">
        <w:rPr>
          <w:color w:val="000000" w:themeColor="text1"/>
          <w:szCs w:val="22"/>
        </w:rPr>
        <w:t xml:space="preserve"> 2005: 129, fig 25</w:t>
      </w:r>
    </w:p>
    <w:p w14:paraId="3DFD36BE" w14:textId="5331C619" w:rsidR="00BF46D6" w:rsidRPr="00510FA8" w:rsidRDefault="00143FBB" w:rsidP="004C7BF5">
      <w:pPr>
        <w:pStyle w:val="hangingindent"/>
        <w:tabs>
          <w:tab w:val="clear" w:pos="2880"/>
          <w:tab w:val="left" w:pos="1080"/>
        </w:tabs>
        <w:ind w:left="360" w:hanging="360"/>
        <w:rPr>
          <w:i/>
          <w:color w:val="000000" w:themeColor="text1"/>
        </w:rPr>
      </w:pPr>
      <w:r w:rsidRPr="00510FA8">
        <w:rPr>
          <w:color w:val="000000" w:themeColor="text1"/>
          <w:szCs w:val="22"/>
        </w:rPr>
        <w:t xml:space="preserve">lintel + pediment, R + L. in </w:t>
      </w:r>
      <w:r w:rsidRPr="00510FA8">
        <w:rPr>
          <w:i/>
          <w:color w:val="000000" w:themeColor="text1"/>
          <w:szCs w:val="22"/>
        </w:rPr>
        <w:t>nāgapāśa</w:t>
      </w:r>
      <w:r w:rsidRPr="00510FA8">
        <w:rPr>
          <w:i/>
          <w:color w:val="000000" w:themeColor="text1"/>
          <w:szCs w:val="22"/>
        </w:rPr>
        <w:tab/>
      </w:r>
      <w:r w:rsidR="00473C1E" w:rsidRPr="00510FA8">
        <w:rPr>
          <w:color w:val="000000" w:themeColor="text1"/>
          <w:szCs w:val="22"/>
        </w:rPr>
        <w:t>Siyonn</w:t>
      </w:r>
      <w:r w:rsidRPr="00510FA8">
        <w:rPr>
          <w:color w:val="000000" w:themeColor="text1"/>
          <w:szCs w:val="22"/>
        </w:rPr>
        <w:t xml:space="preserve"> 2005: 131, fig. 31</w:t>
      </w:r>
    </w:p>
    <w:p w14:paraId="28134EAF" w14:textId="77777777" w:rsidR="002C1112" w:rsidRPr="00510FA8" w:rsidRDefault="002C1112" w:rsidP="002C1112">
      <w:pPr>
        <w:pStyle w:val="HangingIndent0"/>
        <w:ind w:firstLine="0"/>
        <w:jc w:val="both"/>
        <w:rPr>
          <w:b/>
          <w:color w:val="000000" w:themeColor="text1"/>
          <w:sz w:val="16"/>
          <w:szCs w:val="16"/>
        </w:rPr>
      </w:pPr>
    </w:p>
    <w:p w14:paraId="295125D6" w14:textId="455AD6F3" w:rsidR="00E969D4" w:rsidRPr="00510FA8" w:rsidRDefault="008E275A" w:rsidP="004C7BF5">
      <w:pPr>
        <w:pStyle w:val="hangingindent"/>
        <w:tabs>
          <w:tab w:val="clear" w:pos="2880"/>
          <w:tab w:val="left" w:pos="1080"/>
        </w:tabs>
        <w:ind w:left="360" w:hanging="360"/>
        <w:rPr>
          <w:color w:val="000000" w:themeColor="text1"/>
        </w:rPr>
      </w:pPr>
      <w:r w:rsidRPr="00510FA8">
        <w:rPr>
          <w:b/>
          <w:color w:val="000000" w:themeColor="text1"/>
        </w:rPr>
        <w:t>Phnom Rung</w:t>
      </w:r>
      <w:r w:rsidR="00E969D4" w:rsidRPr="00510FA8">
        <w:rPr>
          <w:b/>
          <w:color w:val="000000" w:themeColor="text1"/>
        </w:rPr>
        <w:t xml:space="preserve"> </w:t>
      </w:r>
      <w:r w:rsidR="00E969D4" w:rsidRPr="00510FA8">
        <w:rPr>
          <w:color w:val="000000" w:themeColor="text1"/>
        </w:rPr>
        <w:t>(11th-12 centuries)</w:t>
      </w:r>
      <w:r w:rsidRPr="00510FA8">
        <w:rPr>
          <w:color w:val="000000" w:themeColor="text1"/>
        </w:rPr>
        <w:t xml:space="preserve">: </w:t>
      </w:r>
    </w:p>
    <w:p w14:paraId="15A8FC7B" w14:textId="58FB4D71" w:rsidR="00E969D4" w:rsidRPr="00510FA8" w:rsidRDefault="00E969D4" w:rsidP="004C7BF5">
      <w:pPr>
        <w:pStyle w:val="hangingindent"/>
        <w:tabs>
          <w:tab w:val="clear" w:pos="2880"/>
          <w:tab w:val="left" w:pos="1080"/>
        </w:tabs>
        <w:ind w:left="360" w:hanging="360"/>
        <w:rPr>
          <w:color w:val="000000" w:themeColor="text1"/>
          <w:szCs w:val="22"/>
          <w:lang w:val="en-US"/>
        </w:rPr>
      </w:pPr>
      <w:r w:rsidRPr="00510FA8">
        <w:rPr>
          <w:color w:val="000000" w:themeColor="text1"/>
          <w:szCs w:val="22"/>
          <w:lang w:val="en-US"/>
        </w:rPr>
        <w:t>enclosure 1, E gallery, N door, pediment:</w:t>
      </w:r>
      <w:r w:rsidR="00796748" w:rsidRPr="00510FA8">
        <w:rPr>
          <w:color w:val="000000" w:themeColor="text1"/>
          <w:szCs w:val="22"/>
          <w:lang w:val="en-US"/>
        </w:rPr>
        <w:t xml:space="preserve"> monkeys fight Kumbhakarṇa:</w:t>
      </w:r>
      <w:r w:rsidR="00796748" w:rsidRPr="00510FA8">
        <w:rPr>
          <w:color w:val="000000" w:themeColor="text1"/>
          <w:szCs w:val="22"/>
          <w:lang w:val="en-US"/>
        </w:rPr>
        <w:tab/>
      </w:r>
      <w:r w:rsidR="00796748" w:rsidRPr="00510FA8">
        <w:rPr>
          <w:color w:val="000000" w:themeColor="text1"/>
          <w:szCs w:val="22"/>
          <w:lang w:val="en-US"/>
        </w:rPr>
        <w:br/>
      </w:r>
      <w:r w:rsidR="00796748" w:rsidRPr="00510FA8">
        <w:rPr>
          <w:color w:val="000000" w:themeColor="text1"/>
          <w:szCs w:val="22"/>
          <w:lang w:val="en-US"/>
        </w:rPr>
        <w:tab/>
      </w:r>
      <w:r w:rsidR="00796748" w:rsidRPr="00510FA8">
        <w:rPr>
          <w:color w:val="000000" w:themeColor="text1"/>
          <w:szCs w:val="22"/>
          <w:lang w:val="en-US"/>
        </w:rPr>
        <w:tab/>
      </w:r>
      <w:r w:rsidR="00796748" w:rsidRPr="00510FA8">
        <w:rPr>
          <w:color w:val="000000" w:themeColor="text1"/>
          <w:szCs w:val="24"/>
        </w:rPr>
        <w:t>Roveda 2005:</w:t>
      </w:r>
      <w:r w:rsidR="00796748" w:rsidRPr="00510FA8">
        <w:rPr>
          <w:b/>
          <w:i/>
          <w:color w:val="000000" w:themeColor="text1"/>
          <w:szCs w:val="22"/>
          <w:lang w:val="en-US"/>
        </w:rPr>
        <w:t xml:space="preserve"> </w:t>
      </w:r>
      <w:r w:rsidR="00796748" w:rsidRPr="00510FA8">
        <w:rPr>
          <w:color w:val="000000" w:themeColor="text1"/>
          <w:szCs w:val="22"/>
          <w:lang w:val="en-US"/>
        </w:rPr>
        <w:t>133, 474, fig.4.4.86, CD 10.0968</w:t>
      </w:r>
    </w:p>
    <w:p w14:paraId="3BD6D898" w14:textId="6BA5DD2F" w:rsidR="000C7944" w:rsidRPr="00510FA8" w:rsidRDefault="000C7944" w:rsidP="004C7BF5">
      <w:pPr>
        <w:pStyle w:val="hangingindent"/>
        <w:tabs>
          <w:tab w:val="clear" w:pos="2880"/>
          <w:tab w:val="left" w:pos="1080"/>
        </w:tabs>
        <w:ind w:left="360" w:hanging="360"/>
        <w:rPr>
          <w:color w:val="000000" w:themeColor="text1"/>
          <w:szCs w:val="24"/>
        </w:rPr>
      </w:pPr>
      <w:r w:rsidRPr="00510FA8">
        <w:rPr>
          <w:i/>
          <w:color w:val="000000" w:themeColor="text1"/>
          <w:szCs w:val="22"/>
          <w:lang w:val="en-US"/>
        </w:rPr>
        <w:t>antarāla</w:t>
      </w:r>
      <w:r w:rsidRPr="00510FA8">
        <w:rPr>
          <w:color w:val="000000" w:themeColor="text1"/>
          <w:szCs w:val="22"/>
          <w:lang w:val="en-US"/>
        </w:rPr>
        <w:t>, N face, pediment: Rāma kills deer, Rāvaṇa approaches Sītā in hermitage, abducts Sītā in chariot, attacked by bird, watched by 2 monkeys in tree:</w:t>
      </w:r>
      <w:r w:rsidRPr="00510FA8">
        <w:rPr>
          <w:color w:val="000000" w:themeColor="text1"/>
          <w:szCs w:val="24"/>
        </w:rPr>
        <w:t xml:space="preserve"> </w:t>
      </w:r>
      <w:r w:rsidRPr="00510FA8">
        <w:rPr>
          <w:color w:val="000000" w:themeColor="text1"/>
          <w:szCs w:val="24"/>
        </w:rPr>
        <w:tab/>
      </w:r>
      <w:r w:rsidRPr="00510FA8">
        <w:rPr>
          <w:color w:val="000000" w:themeColor="text1"/>
          <w:szCs w:val="24"/>
        </w:rPr>
        <w:tab/>
      </w:r>
      <w:r w:rsidR="006622B9" w:rsidRPr="00510FA8">
        <w:rPr>
          <w:color w:val="000000" w:themeColor="text1"/>
          <w:szCs w:val="24"/>
        </w:rPr>
        <w:tab/>
      </w:r>
      <w:r w:rsidRPr="00510FA8">
        <w:rPr>
          <w:color w:val="000000" w:themeColor="text1"/>
          <w:szCs w:val="24"/>
        </w:rPr>
        <w:t xml:space="preserve">Roveda 2005: </w:t>
      </w:r>
      <w:r w:rsidRPr="00510FA8">
        <w:rPr>
          <w:color w:val="000000" w:themeColor="text1"/>
          <w:szCs w:val="22"/>
          <w:lang w:val="en-US"/>
        </w:rPr>
        <w:t>123, 199, 476, figs 4.4.23, 25, 26, 5.13;</w:t>
      </w:r>
      <w:r w:rsidRPr="00510FA8">
        <w:rPr>
          <w:color w:val="000000" w:themeColor="text1"/>
          <w:szCs w:val="24"/>
        </w:rPr>
        <w:t xml:space="preserve"> Smitthi and Moore 1992: 297</w:t>
      </w:r>
    </w:p>
    <w:p w14:paraId="552335EE" w14:textId="7E49801B" w:rsidR="006622B9" w:rsidRPr="00510FA8" w:rsidRDefault="006622B9" w:rsidP="004C7BF5">
      <w:pPr>
        <w:pStyle w:val="hangingindent"/>
        <w:tabs>
          <w:tab w:val="clear" w:pos="2880"/>
          <w:tab w:val="left" w:pos="1080"/>
        </w:tabs>
        <w:ind w:left="360" w:hanging="360"/>
        <w:rPr>
          <w:color w:val="000000" w:themeColor="text1"/>
          <w:szCs w:val="22"/>
          <w:lang w:val="en-US"/>
        </w:rPr>
      </w:pPr>
      <w:r w:rsidRPr="00510FA8">
        <w:rPr>
          <w:color w:val="000000" w:themeColor="text1"/>
          <w:szCs w:val="22"/>
          <w:lang w:val="en-US"/>
        </w:rPr>
        <w:t>central tower, pediment:  Vālin fights Sugrīva; Rāma shoots</w:t>
      </w:r>
      <w:r w:rsidRPr="00510FA8">
        <w:rPr>
          <w:color w:val="000000" w:themeColor="text1"/>
          <w:szCs w:val="22"/>
          <w:lang w:val="en-US"/>
        </w:rPr>
        <w:tab/>
      </w:r>
      <w:r w:rsidRPr="00510FA8">
        <w:rPr>
          <w:color w:val="000000" w:themeColor="text1"/>
          <w:szCs w:val="24"/>
        </w:rPr>
        <w:t>Roveda 2005:</w:t>
      </w:r>
      <w:r w:rsidRPr="00510FA8">
        <w:rPr>
          <w:b/>
          <w:i/>
          <w:color w:val="000000" w:themeColor="text1"/>
          <w:szCs w:val="22"/>
          <w:lang w:val="en-US"/>
        </w:rPr>
        <w:t xml:space="preserve"> </w:t>
      </w:r>
      <w:r w:rsidRPr="00510FA8">
        <w:rPr>
          <w:color w:val="000000" w:themeColor="text1"/>
          <w:szCs w:val="22"/>
          <w:lang w:val="en-US"/>
        </w:rPr>
        <w:t>130, CD 4.4.047</w:t>
      </w:r>
    </w:p>
    <w:p w14:paraId="4C80BD81" w14:textId="30C400C8" w:rsidR="007E6BC2" w:rsidRPr="00510FA8" w:rsidRDefault="00156A85" w:rsidP="004C7BF5">
      <w:pPr>
        <w:pStyle w:val="hangingindent"/>
        <w:tabs>
          <w:tab w:val="clear" w:pos="2880"/>
          <w:tab w:val="left" w:pos="1080"/>
        </w:tabs>
        <w:ind w:left="360" w:hanging="360"/>
        <w:rPr>
          <w:color w:val="000000" w:themeColor="text1"/>
          <w:szCs w:val="22"/>
          <w:lang w:val="en-US"/>
        </w:rPr>
      </w:pPr>
      <w:r w:rsidRPr="00510FA8">
        <w:rPr>
          <w:color w:val="000000" w:themeColor="text1"/>
          <w:szCs w:val="22"/>
          <w:lang w:val="en-US"/>
        </w:rPr>
        <w:t xml:space="preserve">central tower, S face, pediments: </w:t>
      </w:r>
      <w:r w:rsidRPr="00510FA8">
        <w:rPr>
          <w:color w:val="000000" w:themeColor="text1"/>
          <w:szCs w:val="22"/>
          <w:lang w:val="en-US"/>
        </w:rPr>
        <w:br/>
        <w:t>Virādha with spear abducts Sītā; attacked by Rāma and Lakṣmaṇa:</w:t>
      </w:r>
      <w:r w:rsidRPr="00510FA8">
        <w:rPr>
          <w:color w:val="000000" w:themeColor="text1"/>
          <w:szCs w:val="22"/>
          <w:lang w:val="en-US"/>
        </w:rPr>
        <w:tab/>
      </w:r>
      <w:r w:rsidRPr="00510FA8">
        <w:rPr>
          <w:color w:val="000000" w:themeColor="text1"/>
          <w:szCs w:val="24"/>
        </w:rPr>
        <w:t xml:space="preserve"> </w:t>
      </w:r>
      <w:r w:rsidRPr="00510FA8">
        <w:rPr>
          <w:color w:val="000000" w:themeColor="text1"/>
          <w:szCs w:val="24"/>
        </w:rPr>
        <w:tab/>
      </w:r>
      <w:r w:rsidRPr="00510FA8">
        <w:rPr>
          <w:color w:val="000000" w:themeColor="text1"/>
          <w:szCs w:val="24"/>
        </w:rPr>
        <w:tab/>
        <w:t xml:space="preserve">Roveda 2005: </w:t>
      </w:r>
      <w:r w:rsidRPr="00510FA8">
        <w:rPr>
          <w:color w:val="000000" w:themeColor="text1"/>
          <w:szCs w:val="22"/>
          <w:lang w:val="en-US"/>
        </w:rPr>
        <w:t xml:space="preserve">120, </w:t>
      </w:r>
      <w:r w:rsidRPr="00510FA8">
        <w:rPr>
          <w:color w:val="000000" w:themeColor="text1"/>
          <w:szCs w:val="24"/>
        </w:rPr>
        <w:t xml:space="preserve">476, </w:t>
      </w:r>
      <w:r w:rsidRPr="00510FA8">
        <w:rPr>
          <w:color w:val="000000" w:themeColor="text1"/>
          <w:szCs w:val="22"/>
          <w:lang w:val="en-US"/>
        </w:rPr>
        <w:t>fig. 4.4.19</w:t>
      </w:r>
      <w:r w:rsidRPr="00510FA8">
        <w:rPr>
          <w:color w:val="000000" w:themeColor="text1"/>
          <w:szCs w:val="22"/>
          <w:lang w:val="en-US"/>
        </w:rPr>
        <w:br/>
        <w:t>? Lakṣmaṇa and Sugrīva carried on single palanquin:</w:t>
      </w:r>
      <w:r w:rsidRPr="00510FA8">
        <w:rPr>
          <w:color w:val="000000" w:themeColor="text1"/>
          <w:szCs w:val="22"/>
          <w:lang w:val="en-US"/>
        </w:rPr>
        <w:tab/>
      </w:r>
      <w:r w:rsidRPr="00510FA8">
        <w:rPr>
          <w:color w:val="000000" w:themeColor="text1"/>
          <w:szCs w:val="22"/>
          <w:lang w:val="en-US"/>
        </w:rPr>
        <w:tab/>
      </w:r>
      <w:r w:rsidRPr="00510FA8">
        <w:rPr>
          <w:color w:val="000000" w:themeColor="text1"/>
          <w:szCs w:val="24"/>
        </w:rPr>
        <w:tab/>
        <w:t>Roveda 2005:</w:t>
      </w:r>
      <w:r w:rsidRPr="00510FA8">
        <w:rPr>
          <w:color w:val="000000" w:themeColor="text1"/>
          <w:szCs w:val="22"/>
          <w:lang w:val="en-US"/>
        </w:rPr>
        <w:t xml:space="preserve"> 128, 130, fig. 4.4.52</w:t>
      </w:r>
      <w:r w:rsidR="007E6BC2" w:rsidRPr="00510FA8">
        <w:rPr>
          <w:color w:val="000000" w:themeColor="text1"/>
          <w:szCs w:val="22"/>
          <w:lang w:val="en-US"/>
        </w:rPr>
        <w:br/>
        <w:t xml:space="preserve">Rāma, Sītā and Lakṣmaṇa return to Ayodhyā on </w:t>
      </w:r>
      <w:r w:rsidR="007E6BC2" w:rsidRPr="00510FA8">
        <w:rPr>
          <w:i/>
          <w:color w:val="000000" w:themeColor="text1"/>
          <w:szCs w:val="22"/>
          <w:lang w:val="en-US"/>
        </w:rPr>
        <w:t>hamṣa</w:t>
      </w:r>
      <w:r w:rsidR="007E6BC2" w:rsidRPr="00510FA8">
        <w:rPr>
          <w:color w:val="000000" w:themeColor="text1"/>
          <w:szCs w:val="22"/>
          <w:lang w:val="en-US"/>
        </w:rPr>
        <w:t xml:space="preserve">-drawn </w:t>
      </w:r>
      <w:r w:rsidR="007E6BC2" w:rsidRPr="00510FA8">
        <w:rPr>
          <w:i/>
          <w:color w:val="000000" w:themeColor="text1"/>
          <w:szCs w:val="22"/>
          <w:lang w:val="en-US"/>
        </w:rPr>
        <w:t>puṣpaka</w:t>
      </w:r>
      <w:r w:rsidR="007E6BC2" w:rsidRPr="00510FA8">
        <w:rPr>
          <w:color w:val="000000" w:themeColor="text1"/>
          <w:szCs w:val="22"/>
          <w:lang w:val="en-US"/>
        </w:rPr>
        <w:t>:</w:t>
      </w:r>
      <w:r w:rsidR="007E6BC2" w:rsidRPr="00510FA8">
        <w:rPr>
          <w:color w:val="000000" w:themeColor="text1"/>
          <w:szCs w:val="22"/>
          <w:lang w:val="en-US"/>
        </w:rPr>
        <w:tab/>
      </w:r>
      <w:r w:rsidR="007E6BC2" w:rsidRPr="00510FA8">
        <w:rPr>
          <w:b/>
          <w:color w:val="000000" w:themeColor="text1"/>
          <w:szCs w:val="22"/>
          <w:lang w:val="en-US"/>
        </w:rPr>
        <w:tab/>
      </w:r>
      <w:r w:rsidR="007E6BC2" w:rsidRPr="00510FA8">
        <w:rPr>
          <w:color w:val="000000" w:themeColor="text1"/>
          <w:szCs w:val="24"/>
        </w:rPr>
        <w:tab/>
        <w:t xml:space="preserve">Roveda 2005: </w:t>
      </w:r>
      <w:r w:rsidR="007E6BC2" w:rsidRPr="00510FA8">
        <w:rPr>
          <w:color w:val="000000" w:themeColor="text1"/>
          <w:szCs w:val="22"/>
          <w:lang w:val="en-US"/>
        </w:rPr>
        <w:t>141, 143, figs 4.4.108-9</w:t>
      </w:r>
    </w:p>
    <w:p w14:paraId="6A5ED1BE" w14:textId="1024DDBD" w:rsidR="00D021F3" w:rsidRPr="00510FA8" w:rsidRDefault="00D021F3" w:rsidP="004C7BF5">
      <w:pPr>
        <w:pStyle w:val="hangingindent"/>
        <w:tabs>
          <w:tab w:val="clear" w:pos="2880"/>
          <w:tab w:val="left" w:pos="1080"/>
        </w:tabs>
        <w:ind w:left="360" w:hanging="360"/>
        <w:rPr>
          <w:color w:val="000000" w:themeColor="text1"/>
          <w:szCs w:val="22"/>
          <w:lang w:val="en-US"/>
        </w:rPr>
      </w:pPr>
      <w:r w:rsidRPr="00510FA8">
        <w:rPr>
          <w:color w:val="000000" w:themeColor="text1"/>
          <w:szCs w:val="24"/>
        </w:rPr>
        <w:lastRenderedPageBreak/>
        <w:t xml:space="preserve">central tower, W face, pediment and lintel: </w:t>
      </w:r>
      <w:r w:rsidRPr="00510FA8">
        <w:rPr>
          <w:color w:val="000000" w:themeColor="text1"/>
          <w:szCs w:val="22"/>
          <w:lang w:val="en-US"/>
        </w:rPr>
        <w:t xml:space="preserve">Sītā taken with illusory severed heads of Rāma and Lakṣmaṇa in </w:t>
      </w:r>
      <w:r w:rsidRPr="00510FA8">
        <w:rPr>
          <w:i/>
          <w:color w:val="000000" w:themeColor="text1"/>
          <w:szCs w:val="22"/>
          <w:lang w:val="en-US"/>
        </w:rPr>
        <w:t>haṃsa</w:t>
      </w:r>
      <w:r w:rsidRPr="00510FA8">
        <w:rPr>
          <w:color w:val="000000" w:themeColor="text1"/>
          <w:szCs w:val="22"/>
          <w:lang w:val="en-US"/>
        </w:rPr>
        <w:t xml:space="preserve">-drawn </w:t>
      </w:r>
      <w:r w:rsidRPr="00510FA8">
        <w:rPr>
          <w:i/>
          <w:color w:val="000000" w:themeColor="text1"/>
          <w:szCs w:val="22"/>
          <w:lang w:val="en-US"/>
        </w:rPr>
        <w:t xml:space="preserve">puṣpaka </w:t>
      </w:r>
      <w:r w:rsidRPr="00510FA8">
        <w:rPr>
          <w:color w:val="000000" w:themeColor="text1"/>
          <w:szCs w:val="22"/>
          <w:lang w:val="en-US"/>
        </w:rPr>
        <w:t xml:space="preserve">to see </w:t>
      </w:r>
      <w:r w:rsidRPr="00510FA8">
        <w:rPr>
          <w:color w:val="000000" w:themeColor="text1"/>
          <w:szCs w:val="24"/>
        </w:rPr>
        <w:t xml:space="preserve">Rāma and Lakṣmaṇa bound together by </w:t>
      </w:r>
      <w:r w:rsidRPr="00510FA8">
        <w:rPr>
          <w:i/>
          <w:color w:val="000000" w:themeColor="text1"/>
          <w:szCs w:val="24"/>
        </w:rPr>
        <w:t>nāgapāśa</w:t>
      </w:r>
      <w:r w:rsidRPr="00510FA8">
        <w:rPr>
          <w:color w:val="000000" w:themeColor="text1"/>
          <w:szCs w:val="24"/>
        </w:rPr>
        <w:t>:</w:t>
      </w:r>
      <w:r w:rsidRPr="00510FA8">
        <w:rPr>
          <w:color w:val="000000" w:themeColor="text1"/>
          <w:szCs w:val="24"/>
        </w:rPr>
        <w:tab/>
        <w:t xml:space="preserve">Roveda 2005: </w:t>
      </w:r>
      <w:r w:rsidRPr="00510FA8">
        <w:rPr>
          <w:color w:val="000000" w:themeColor="text1"/>
          <w:szCs w:val="22"/>
          <w:lang w:val="en-US"/>
        </w:rPr>
        <w:t xml:space="preserve">131-32, 134-35, </w:t>
      </w:r>
      <w:r w:rsidRPr="00510FA8">
        <w:rPr>
          <w:color w:val="000000" w:themeColor="text1"/>
          <w:szCs w:val="24"/>
        </w:rPr>
        <w:t xml:space="preserve">476, </w:t>
      </w:r>
      <w:r w:rsidRPr="00510FA8">
        <w:rPr>
          <w:color w:val="000000" w:themeColor="text1"/>
          <w:szCs w:val="22"/>
          <w:lang w:val="en-US"/>
        </w:rPr>
        <w:t xml:space="preserve">figs 4.4.74-76, 4.4.82, </w:t>
      </w:r>
      <w:r w:rsidRPr="00510FA8">
        <w:rPr>
          <w:color w:val="000000" w:themeColor="text1"/>
          <w:szCs w:val="24"/>
        </w:rPr>
        <w:t xml:space="preserve">CD 10.0986; </w:t>
      </w:r>
      <w:r w:rsidRPr="00510FA8">
        <w:rPr>
          <w:color w:val="000000" w:themeColor="text1"/>
          <w:szCs w:val="24"/>
        </w:rPr>
        <w:br/>
      </w:r>
      <w:r w:rsidRPr="00510FA8">
        <w:rPr>
          <w:color w:val="000000" w:themeColor="text1"/>
          <w:szCs w:val="24"/>
        </w:rPr>
        <w:tab/>
      </w:r>
      <w:r w:rsidRPr="00510FA8">
        <w:rPr>
          <w:color w:val="000000" w:themeColor="text1"/>
          <w:szCs w:val="24"/>
        </w:rPr>
        <w:tab/>
        <w:t>Smitthi and Moore 1992: 275, 299</w:t>
      </w:r>
    </w:p>
    <w:p w14:paraId="6C4DFDB5" w14:textId="41740B6E" w:rsidR="000502B2" w:rsidRPr="00510FA8" w:rsidRDefault="000502B2" w:rsidP="004C7BF5">
      <w:pPr>
        <w:pStyle w:val="hangingindent"/>
        <w:tabs>
          <w:tab w:val="clear" w:pos="2880"/>
          <w:tab w:val="left" w:pos="1080"/>
        </w:tabs>
        <w:ind w:left="360" w:hanging="360"/>
        <w:rPr>
          <w:color w:val="000000" w:themeColor="text1"/>
        </w:rPr>
      </w:pPr>
      <w:r w:rsidRPr="00510FA8">
        <w:rPr>
          <w:i/>
          <w:color w:val="000000" w:themeColor="text1"/>
          <w:szCs w:val="22"/>
          <w:lang w:val="en-US"/>
        </w:rPr>
        <w:t>maṇḍapa</w:t>
      </w:r>
      <w:r w:rsidRPr="00510FA8">
        <w:rPr>
          <w:color w:val="000000" w:themeColor="text1"/>
          <w:szCs w:val="22"/>
          <w:lang w:val="en-US"/>
        </w:rPr>
        <w:t>, S face, pediment: Rāma and Lakṣmaṇa struggle in grip of humanoid Kabandha’s arms:</w:t>
      </w:r>
      <w:r w:rsidRPr="00510FA8">
        <w:rPr>
          <w:color w:val="000000" w:themeColor="text1"/>
          <w:szCs w:val="22"/>
          <w:lang w:val="en-US"/>
        </w:rPr>
        <w:tab/>
      </w:r>
      <w:r w:rsidR="009B65B8">
        <w:rPr>
          <w:color w:val="000000" w:themeColor="text1"/>
          <w:szCs w:val="22"/>
          <w:lang w:val="en-US"/>
        </w:rPr>
        <w:tab/>
      </w:r>
      <w:r w:rsidRPr="00510FA8">
        <w:rPr>
          <w:color w:val="000000" w:themeColor="text1"/>
          <w:szCs w:val="24"/>
        </w:rPr>
        <w:t>Roveda 2005:</w:t>
      </w:r>
      <w:r w:rsidRPr="00510FA8">
        <w:rPr>
          <w:color w:val="000000" w:themeColor="text1"/>
          <w:szCs w:val="22"/>
          <w:lang w:val="en-US"/>
        </w:rPr>
        <w:t xml:space="preserve"> 123, 474, fig. 4.4.20</w:t>
      </w:r>
      <w:r w:rsidR="00156A85" w:rsidRPr="00510FA8">
        <w:rPr>
          <w:color w:val="000000" w:themeColor="text1"/>
          <w:szCs w:val="22"/>
          <w:lang w:val="en-US"/>
        </w:rPr>
        <w:t xml:space="preserve"> </w:t>
      </w:r>
      <w:r w:rsidRPr="00510FA8">
        <w:rPr>
          <w:color w:val="000000" w:themeColor="text1"/>
          <w:szCs w:val="22"/>
          <w:lang w:val="en-US"/>
        </w:rPr>
        <w:t>=</w:t>
      </w:r>
      <w:r w:rsidR="00156A85" w:rsidRPr="00510FA8">
        <w:rPr>
          <w:color w:val="000000" w:themeColor="text1"/>
          <w:szCs w:val="22"/>
          <w:lang w:val="en-US"/>
        </w:rPr>
        <w:t xml:space="preserve"> </w:t>
      </w:r>
      <w:r w:rsidRPr="00510FA8">
        <w:rPr>
          <w:color w:val="000000" w:themeColor="text1"/>
          <w:szCs w:val="22"/>
          <w:lang w:val="en-US"/>
        </w:rPr>
        <w:t>CD 10.0975</w:t>
      </w:r>
    </w:p>
    <w:p w14:paraId="51952A52" w14:textId="273A1CD6" w:rsidR="00D039F3" w:rsidRPr="00510FA8" w:rsidRDefault="008E275A" w:rsidP="004C7BF5">
      <w:pPr>
        <w:pStyle w:val="hangingindent"/>
        <w:tabs>
          <w:tab w:val="clear" w:pos="2880"/>
          <w:tab w:val="left" w:pos="900"/>
        </w:tabs>
        <w:ind w:left="360" w:hanging="360"/>
        <w:rPr>
          <w:color w:val="000000" w:themeColor="text1"/>
          <w:szCs w:val="22"/>
        </w:rPr>
      </w:pPr>
      <w:r w:rsidRPr="00510FA8">
        <w:rPr>
          <w:color w:val="000000" w:themeColor="text1"/>
        </w:rPr>
        <w:t>pediment, abduction of Sītā</w:t>
      </w:r>
      <w:r w:rsidRPr="00510FA8">
        <w:rPr>
          <w:color w:val="000000" w:themeColor="text1"/>
        </w:rPr>
        <w:tab/>
      </w:r>
      <w:r w:rsidR="00473C1E" w:rsidRPr="00510FA8">
        <w:rPr>
          <w:color w:val="000000" w:themeColor="text1"/>
        </w:rPr>
        <w:t>Siyonn</w:t>
      </w:r>
      <w:r w:rsidRPr="00510FA8">
        <w:rPr>
          <w:color w:val="000000" w:themeColor="text1"/>
        </w:rPr>
        <w:t xml:space="preserve"> 2005: 121. fig. 16</w:t>
      </w:r>
      <w:r w:rsidR="009D7ED0" w:rsidRPr="00510FA8">
        <w:rPr>
          <w:color w:val="000000" w:themeColor="text1"/>
        </w:rPr>
        <w:br/>
        <w:t>[other reliefs: Kumbhakar</w:t>
      </w:r>
      <w:r w:rsidR="009B65B8">
        <w:rPr>
          <w:color w:val="000000" w:themeColor="text1"/>
        </w:rPr>
        <w:t>ṇa</w:t>
      </w:r>
      <w:r w:rsidR="009D7ED0" w:rsidRPr="00510FA8">
        <w:rPr>
          <w:color w:val="000000" w:themeColor="text1"/>
        </w:rPr>
        <w:t xml:space="preserve"> fighting </w:t>
      </w:r>
      <w:r w:rsidR="009D7ED0" w:rsidRPr="00510FA8">
        <w:rPr>
          <w:i/>
          <w:color w:val="000000" w:themeColor="text1"/>
        </w:rPr>
        <w:t>vānaras</w:t>
      </w:r>
      <w:r w:rsidR="009B65B8">
        <w:rPr>
          <w:i/>
          <w:color w:val="000000" w:themeColor="text1"/>
        </w:rPr>
        <w:br/>
      </w:r>
      <w:r w:rsidR="00D039F3" w:rsidRPr="00510FA8">
        <w:rPr>
          <w:color w:val="000000" w:themeColor="text1"/>
        </w:rPr>
        <w:tab/>
        <w:t>S. taken in Puṣpaka to view R + L.</w:t>
      </w:r>
      <w:r w:rsidR="00D039F3" w:rsidRPr="00510FA8">
        <w:rPr>
          <w:color w:val="000000" w:themeColor="text1"/>
        </w:rPr>
        <w:tab/>
      </w:r>
      <w:r w:rsidR="00473C1E" w:rsidRPr="00510FA8">
        <w:rPr>
          <w:color w:val="000000" w:themeColor="text1"/>
          <w:szCs w:val="22"/>
        </w:rPr>
        <w:t>Siyonn</w:t>
      </w:r>
      <w:r w:rsidR="00D039F3" w:rsidRPr="00510FA8">
        <w:rPr>
          <w:color w:val="000000" w:themeColor="text1"/>
          <w:szCs w:val="22"/>
        </w:rPr>
        <w:t xml:space="preserve"> 2005: 132, fig. 33</w:t>
      </w:r>
    </w:p>
    <w:p w14:paraId="5BA2011C" w14:textId="2ABB4CC6" w:rsidR="007F3645" w:rsidRDefault="007F3645" w:rsidP="004C7BF5">
      <w:pPr>
        <w:pStyle w:val="hangingindent"/>
        <w:tabs>
          <w:tab w:val="clear" w:pos="2880"/>
          <w:tab w:val="left" w:pos="900"/>
        </w:tabs>
        <w:ind w:left="360" w:hanging="360"/>
        <w:rPr>
          <w:color w:val="000000" w:themeColor="text1"/>
        </w:rPr>
      </w:pPr>
    </w:p>
    <w:p w14:paraId="6E7D01D9" w14:textId="2EB28D57" w:rsidR="00A237CB" w:rsidRDefault="00A237CB" w:rsidP="00A237CB">
      <w:pPr>
        <w:pStyle w:val="hangingindent"/>
        <w:tabs>
          <w:tab w:val="clear" w:pos="2880"/>
          <w:tab w:val="left" w:pos="900"/>
        </w:tabs>
        <w:spacing w:after="240"/>
        <w:ind w:left="360" w:hanging="360"/>
      </w:pPr>
      <w:r w:rsidRPr="00A237CB">
        <w:rPr>
          <w:b/>
        </w:rPr>
        <w:t>Kamphaeng Phet</w:t>
      </w:r>
      <w:r w:rsidRPr="00AD3985">
        <w:t xml:space="preserve"> (</w:t>
      </w:r>
      <w:r>
        <w:t>Kamphaeng Phet province</w:t>
      </w:r>
      <w:r w:rsidRPr="00AD3985">
        <w:t xml:space="preserve">):  “Eight slate boundary stones incised with floral motifs and scenes of the </w:t>
      </w:r>
      <w:r w:rsidRPr="00AD3985">
        <w:rPr>
          <w:i/>
        </w:rPr>
        <w:t>Ramayana</w:t>
      </w:r>
      <w:r w:rsidRPr="00AD3985">
        <w:t xml:space="preserve"> once stood on pedestals around the ordination hall &lt;of Wat Phra Non&gt; found but have been removed for safekeeping and are now displayed in the Kamphang Phet National Museum.”  Rooney 2008: 226 [dating to Ayutthaya period]</w:t>
      </w:r>
    </w:p>
    <w:p w14:paraId="45F8F29D" w14:textId="687772D0" w:rsidR="007F3645" w:rsidRDefault="007F3645" w:rsidP="004C7BF5">
      <w:pPr>
        <w:tabs>
          <w:tab w:val="left" w:pos="900"/>
        </w:tabs>
        <w:rPr>
          <w:color w:val="000000" w:themeColor="text1"/>
          <w:szCs w:val="22"/>
        </w:rPr>
      </w:pPr>
      <w:r w:rsidRPr="00510FA8">
        <w:rPr>
          <w:b/>
          <w:color w:val="000000" w:themeColor="text1"/>
          <w:szCs w:val="22"/>
        </w:rPr>
        <w:t xml:space="preserve">Kamphaeng Yai </w:t>
      </w:r>
      <w:r w:rsidRPr="00510FA8">
        <w:rPr>
          <w:color w:val="000000" w:themeColor="text1"/>
          <w:szCs w:val="22"/>
        </w:rPr>
        <w:t>(</w:t>
      </w:r>
      <w:r w:rsidR="00867948" w:rsidRPr="00AD3985">
        <w:t xml:space="preserve">Si Sa Ket province, </w:t>
      </w:r>
      <w:r w:rsidRPr="00510FA8">
        <w:rPr>
          <w:color w:val="000000" w:themeColor="text1"/>
          <w:szCs w:val="22"/>
        </w:rPr>
        <w:t>11th-12th centuries</w:t>
      </w:r>
      <w:r w:rsidR="00867948">
        <w:rPr>
          <w:color w:val="000000" w:themeColor="text1"/>
          <w:szCs w:val="22"/>
        </w:rPr>
        <w:t xml:space="preserve"> temples</w:t>
      </w:r>
      <w:r w:rsidRPr="00510FA8">
        <w:rPr>
          <w:color w:val="000000" w:themeColor="text1"/>
          <w:szCs w:val="22"/>
        </w:rPr>
        <w:t>):</w:t>
      </w:r>
      <w:r w:rsidR="00182F62" w:rsidRPr="00510FA8">
        <w:rPr>
          <w:color w:val="000000" w:themeColor="text1"/>
          <w:szCs w:val="22"/>
        </w:rPr>
        <w:br/>
        <w:t xml:space="preserve">tower, S face, lintel: Hanumān presents token to Sītā, attended by </w:t>
      </w:r>
      <w:r w:rsidR="00182F62" w:rsidRPr="00510FA8">
        <w:rPr>
          <w:i/>
          <w:color w:val="000000" w:themeColor="text1"/>
          <w:szCs w:val="22"/>
        </w:rPr>
        <w:t>rākṣasīs</w:t>
      </w:r>
      <w:r w:rsidR="00182F62" w:rsidRPr="00510FA8">
        <w:rPr>
          <w:color w:val="000000" w:themeColor="text1"/>
          <w:szCs w:val="22"/>
        </w:rPr>
        <w:t>:</w:t>
      </w:r>
      <w:r w:rsidR="00182F62" w:rsidRPr="00510FA8">
        <w:rPr>
          <w:color w:val="000000" w:themeColor="text1"/>
          <w:szCs w:val="22"/>
        </w:rPr>
        <w:tab/>
      </w:r>
      <w:r w:rsidR="00182F62" w:rsidRPr="00510FA8">
        <w:rPr>
          <w:color w:val="000000" w:themeColor="text1"/>
          <w:szCs w:val="22"/>
        </w:rPr>
        <w:tab/>
        <w:t>Roveda 2005: 129-30, 482, figs 4.4.65, 10.1026</w:t>
      </w:r>
    </w:p>
    <w:p w14:paraId="482638EE" w14:textId="77777777" w:rsidR="009966EC" w:rsidRPr="00510FA8" w:rsidRDefault="009966EC" w:rsidP="009966EC">
      <w:pPr>
        <w:pStyle w:val="HangingIndent0"/>
        <w:ind w:firstLine="0"/>
        <w:jc w:val="both"/>
        <w:rPr>
          <w:b/>
          <w:color w:val="000000" w:themeColor="text1"/>
          <w:sz w:val="16"/>
          <w:szCs w:val="16"/>
        </w:rPr>
      </w:pPr>
    </w:p>
    <w:p w14:paraId="6763A1DE" w14:textId="77777777" w:rsidR="009966EC" w:rsidRPr="00AD3985" w:rsidRDefault="009966EC" w:rsidP="009966EC">
      <w:pPr>
        <w:spacing w:after="60"/>
      </w:pPr>
      <w:r w:rsidRPr="009966EC">
        <w:rPr>
          <w:b/>
        </w:rPr>
        <w:t>Prāsāt Kū Kradōn</w:t>
      </w:r>
      <w:r w:rsidRPr="00AD3985">
        <w:t xml:space="preserve"> (Kaset Wai dist., Roi Et, Thailand):  “An entirely pictorial lintel there, probably of the second half of the eleventh century, bears a scene from the Rāmāyaṇa.” (Hiram Woodward, </w:t>
      </w:r>
      <w:r w:rsidRPr="00AD3985">
        <w:rPr>
          <w:i/>
        </w:rPr>
        <w:t>The Art and Architecture of Thailand,</w:t>
      </w:r>
      <w:r w:rsidRPr="00AD3985">
        <w:t xml:space="preserve"> HdO (Leiden, Brill, 2003): 129; illustrated in </w:t>
      </w:r>
      <w:r w:rsidRPr="00AD3985">
        <w:rPr>
          <w:i/>
        </w:rPr>
        <w:t>Muang Boran Journal</w:t>
      </w:r>
      <w:r w:rsidRPr="00AD3985">
        <w:t xml:space="preserve"> 3.2. (1977): 58 [</w:t>
      </w:r>
      <w:r w:rsidRPr="00EF44AD">
        <w:rPr>
          <w:rFonts w:cs="Gentium Basic"/>
          <w:b/>
        </w:rPr>
        <w:t>Bod</w:t>
      </w:r>
      <w:r w:rsidRPr="00EF44AD">
        <w:rPr>
          <w:b/>
        </w:rPr>
        <w:t>.</w:t>
      </w:r>
      <w:r w:rsidRPr="00AD3985">
        <w:t>] – perhaps showing Hanumān presenting the ring to Sītā)</w:t>
      </w:r>
    </w:p>
    <w:p w14:paraId="6701C9F5" w14:textId="77777777" w:rsidR="002D2C0E" w:rsidRPr="00510FA8" w:rsidRDefault="002D2C0E" w:rsidP="002D2C0E">
      <w:pPr>
        <w:pStyle w:val="HangingIndent0"/>
        <w:ind w:firstLine="0"/>
        <w:jc w:val="both"/>
        <w:rPr>
          <w:b/>
          <w:color w:val="000000" w:themeColor="text1"/>
          <w:sz w:val="16"/>
          <w:szCs w:val="16"/>
        </w:rPr>
      </w:pPr>
    </w:p>
    <w:p w14:paraId="4AADA9D9" w14:textId="239F0309" w:rsidR="002D2C0E" w:rsidRPr="00510FA8" w:rsidRDefault="002D2C0E" w:rsidP="00F0417E">
      <w:pPr>
        <w:pStyle w:val="HangingIndent0"/>
        <w:ind w:hanging="360"/>
        <w:jc w:val="both"/>
        <w:outlineLvl w:val="0"/>
        <w:rPr>
          <w:color w:val="000000" w:themeColor="text1"/>
          <w:szCs w:val="24"/>
        </w:rPr>
      </w:pPr>
      <w:r w:rsidRPr="00510FA8">
        <w:rPr>
          <w:b/>
          <w:color w:val="000000" w:themeColor="text1"/>
          <w:szCs w:val="24"/>
        </w:rPr>
        <w:t>Wat Phra Jetubon, Bangkok</w:t>
      </w:r>
      <w:r w:rsidR="0080603E" w:rsidRPr="00510FA8">
        <w:rPr>
          <w:color w:val="000000" w:themeColor="text1"/>
          <w:szCs w:val="24"/>
        </w:rPr>
        <w:t xml:space="preserve"> (</w:t>
      </w:r>
      <w:r w:rsidR="00677D90">
        <w:rPr>
          <w:color w:val="000000" w:themeColor="text1"/>
          <w:szCs w:val="24"/>
        </w:rPr>
        <w:t xml:space="preserve">also called Wat Pho; </w:t>
      </w:r>
      <w:r w:rsidR="0080603E" w:rsidRPr="00510FA8">
        <w:rPr>
          <w:color w:val="000000" w:themeColor="text1"/>
          <w:szCs w:val="24"/>
        </w:rPr>
        <w:t>18th century or possibly earlier)</w:t>
      </w:r>
      <w:r w:rsidRPr="00510FA8">
        <w:rPr>
          <w:color w:val="000000" w:themeColor="text1"/>
          <w:szCs w:val="24"/>
        </w:rPr>
        <w:t xml:space="preserve"> –</w:t>
      </w:r>
      <w:r w:rsidR="006832D5">
        <w:rPr>
          <w:color w:val="000000" w:themeColor="text1"/>
          <w:szCs w:val="24"/>
        </w:rPr>
        <w:t xml:space="preserve"> reliefs</w:t>
      </w:r>
    </w:p>
    <w:p w14:paraId="0359CE9D" w14:textId="479601EA" w:rsidR="002D2C0E" w:rsidRPr="00510FA8" w:rsidRDefault="002D2C0E" w:rsidP="00841FAE">
      <w:pPr>
        <w:pStyle w:val="BodyTextFirstIndent"/>
        <w:tabs>
          <w:tab w:val="left" w:pos="360"/>
          <w:tab w:val="right" w:pos="9180"/>
        </w:tabs>
        <w:spacing w:after="80" w:line="240" w:lineRule="auto"/>
        <w:ind w:firstLine="0"/>
        <w:jc w:val="both"/>
        <w:rPr>
          <w:rFonts w:ascii="Gentium" w:hAnsi="Gentium"/>
          <w:b/>
          <w:color w:val="000000" w:themeColor="text1"/>
          <w:sz w:val="24"/>
          <w:szCs w:val="24"/>
        </w:rPr>
      </w:pPr>
      <w:r w:rsidRPr="00510FA8">
        <w:rPr>
          <w:rFonts w:ascii="Gentium" w:hAnsi="Gentium"/>
          <w:color w:val="000000" w:themeColor="text1"/>
          <w:sz w:val="24"/>
          <w:szCs w:val="24"/>
        </w:rPr>
        <w:t>Cadet</w:t>
      </w:r>
      <w:r w:rsidR="00834560" w:rsidRPr="00510FA8">
        <w:rPr>
          <w:rFonts w:ascii="Gentium" w:hAnsi="Gentium"/>
          <w:color w:val="000000" w:themeColor="text1"/>
          <w:sz w:val="24"/>
          <w:szCs w:val="24"/>
        </w:rPr>
        <w:t xml:space="preserve"> 1982</w:t>
      </w:r>
      <w:r w:rsidR="00841FAE" w:rsidRPr="00510FA8">
        <w:rPr>
          <w:rFonts w:ascii="Gentium" w:hAnsi="Gentium"/>
          <w:color w:val="000000" w:themeColor="text1"/>
          <w:sz w:val="24"/>
          <w:szCs w:val="24"/>
        </w:rPr>
        <w:t>:</w:t>
      </w:r>
    </w:p>
    <w:p w14:paraId="27581C47" w14:textId="77777777" w:rsidR="002D2C0E" w:rsidRPr="00510FA8" w:rsidRDefault="002D2C0E" w:rsidP="00BE5048">
      <w:pPr>
        <w:pStyle w:val="BodyText"/>
        <w:tabs>
          <w:tab w:val="clear" w:pos="2880"/>
          <w:tab w:val="left" w:pos="630"/>
          <w:tab w:val="left" w:pos="1440"/>
        </w:tabs>
        <w:ind w:firstLine="0"/>
        <w:jc w:val="both"/>
        <w:rPr>
          <w:b/>
          <w:color w:val="000000" w:themeColor="text1"/>
          <w:szCs w:val="24"/>
        </w:rPr>
      </w:pPr>
      <w:r w:rsidRPr="00510FA8">
        <w:rPr>
          <w:b/>
          <w:color w:val="000000" w:themeColor="text1"/>
          <w:szCs w:val="24"/>
        </w:rPr>
        <w:t>p.19</w:t>
      </w:r>
      <w:r w:rsidRPr="00510FA8">
        <w:rPr>
          <w:b/>
          <w:color w:val="000000" w:themeColor="text1"/>
          <w:szCs w:val="24"/>
        </w:rPr>
        <w:tab/>
      </w:r>
      <w:r w:rsidRPr="00510FA8">
        <w:rPr>
          <w:color w:val="000000" w:themeColor="text1"/>
          <w:szCs w:val="24"/>
        </w:rPr>
        <w:t xml:space="preserve">Although the </w:t>
      </w:r>
      <w:r w:rsidRPr="00510FA8">
        <w:rPr>
          <w:i/>
          <w:color w:val="000000" w:themeColor="text1"/>
          <w:szCs w:val="24"/>
        </w:rPr>
        <w:t>Ramakien</w:t>
      </w:r>
      <w:r w:rsidRPr="00510FA8">
        <w:rPr>
          <w:color w:val="000000" w:themeColor="text1"/>
          <w:szCs w:val="24"/>
        </w:rPr>
        <w:t xml:space="preserve"> provides the most important theme in Thai literature, it has yet to be translated directly into English.  This version of the epic does not represent an attempt to remedy this deficiency.  It is neither a translation — for which neither the Thai at my command nor the time at my disposal were sufficient — nor is it a summary, as it deals principally with the central episode of the story.  It can best be described as a renarration of the </w:t>
      </w:r>
      <w:r w:rsidRPr="00510FA8">
        <w:rPr>
          <w:i/>
          <w:color w:val="000000" w:themeColor="text1"/>
          <w:szCs w:val="24"/>
        </w:rPr>
        <w:t>Ramakien</w:t>
      </w:r>
      <w:r w:rsidRPr="00510FA8">
        <w:rPr>
          <w:color w:val="000000" w:themeColor="text1"/>
          <w:szCs w:val="24"/>
        </w:rPr>
        <w:t xml:space="preserve"> of King Rama I, based upon the bas-reliefs of Wat Phra Jetubon, and as such is as faithful to its sources as brevity permits.  ... The Wat Phra Jetubon bas-reliefs deal only with the central episode of the story.</w:t>
      </w:r>
    </w:p>
    <w:p w14:paraId="7A418EF4" w14:textId="77777777" w:rsidR="002D2C0E" w:rsidRPr="00510FA8" w:rsidRDefault="002D2C0E" w:rsidP="00BE5048">
      <w:pPr>
        <w:pStyle w:val="BodyText"/>
        <w:tabs>
          <w:tab w:val="clear" w:pos="2880"/>
          <w:tab w:val="left" w:pos="630"/>
          <w:tab w:val="left" w:pos="1440"/>
        </w:tabs>
        <w:ind w:firstLine="0"/>
        <w:jc w:val="both"/>
        <w:rPr>
          <w:b/>
          <w:color w:val="000000" w:themeColor="text1"/>
          <w:szCs w:val="24"/>
        </w:rPr>
      </w:pPr>
      <w:r w:rsidRPr="00510FA8">
        <w:rPr>
          <w:b/>
          <w:color w:val="000000" w:themeColor="text1"/>
          <w:szCs w:val="24"/>
        </w:rPr>
        <w:t>p.32</w:t>
      </w:r>
      <w:r w:rsidRPr="00510FA8">
        <w:rPr>
          <w:color w:val="000000" w:themeColor="text1"/>
          <w:szCs w:val="24"/>
        </w:rPr>
        <w:tab/>
        <w:t xml:space="preserve">... Unfortunately, any early written versions of the </w:t>
      </w:r>
      <w:r w:rsidRPr="00510FA8">
        <w:rPr>
          <w:i/>
          <w:color w:val="000000" w:themeColor="text1"/>
          <w:szCs w:val="24"/>
        </w:rPr>
        <w:t>Ramakien</w:t>
      </w:r>
      <w:r w:rsidRPr="00510FA8">
        <w:rPr>
          <w:color w:val="000000" w:themeColor="text1"/>
          <w:szCs w:val="24"/>
        </w:rPr>
        <w:t xml:space="preserve"> (the Thai for ‘The story of Rama’) were lost when Ayudhia was destroyed by the Burmese in 1767.  As it is, the earliest known written rendering (</w:t>
      </w:r>
      <w:r w:rsidRPr="00510FA8">
        <w:rPr>
          <w:i/>
          <w:color w:val="000000" w:themeColor="text1"/>
          <w:szCs w:val="24"/>
        </w:rPr>
        <w:t>ca.</w:t>
      </w:r>
      <w:r w:rsidRPr="00510FA8">
        <w:rPr>
          <w:color w:val="000000" w:themeColor="text1"/>
          <w:szCs w:val="24"/>
        </w:rPr>
        <w:t>1775) is that of King Taksin of Thonburi, while the version now accepted as the classic in Thailand is that of his successor, the founder of the dynasty now ruling, King Rama Jakri I.</w:t>
      </w:r>
    </w:p>
    <w:p w14:paraId="40162B90" w14:textId="77777777" w:rsidR="002D2C0E" w:rsidRPr="00510FA8" w:rsidRDefault="002D2C0E" w:rsidP="00BE5048">
      <w:pPr>
        <w:pStyle w:val="BodyText"/>
        <w:tabs>
          <w:tab w:val="clear" w:pos="2880"/>
          <w:tab w:val="left" w:pos="630"/>
          <w:tab w:val="left" w:pos="1440"/>
        </w:tabs>
        <w:ind w:firstLine="0"/>
        <w:jc w:val="both"/>
        <w:rPr>
          <w:color w:val="000000" w:themeColor="text1"/>
          <w:szCs w:val="24"/>
        </w:rPr>
      </w:pPr>
      <w:r w:rsidRPr="00510FA8">
        <w:rPr>
          <w:b/>
          <w:color w:val="000000" w:themeColor="text1"/>
          <w:szCs w:val="24"/>
        </w:rPr>
        <w:t>p.34</w:t>
      </w:r>
      <w:r w:rsidRPr="00510FA8">
        <w:rPr>
          <w:color w:val="000000" w:themeColor="text1"/>
          <w:szCs w:val="24"/>
        </w:rPr>
        <w:tab/>
        <w:t xml:space="preserve">The rubbings illustrating this volume are taken from the marble bas-reliefs of one of Bangkok’s oldest temples, Wat Phra Jetubon.  This temple predates the founding of the capital by a number of years but was extensively restored in 1825 at the order of the third monarch of the dynasty now reigning, King Rama Jakri III.  The bas-reliefs, comprising 152 panels measuring approximately 45 centimeters square, are set in the outer wall of the gallery of the chapel known as the Phra Ubosot.  They depict a related </w:t>
      </w:r>
      <w:r w:rsidRPr="00510FA8">
        <w:rPr>
          <w:color w:val="000000" w:themeColor="text1"/>
          <w:szCs w:val="24"/>
        </w:rPr>
        <w:lastRenderedPageBreak/>
        <w:t xml:space="preserve">series of episodes from the </w:t>
      </w:r>
      <w:r w:rsidRPr="00510FA8">
        <w:rPr>
          <w:i/>
          <w:color w:val="000000" w:themeColor="text1"/>
          <w:szCs w:val="24"/>
        </w:rPr>
        <w:t>Ramakien</w:t>
      </w:r>
      <w:r w:rsidRPr="00510FA8">
        <w:rPr>
          <w:color w:val="000000" w:themeColor="text1"/>
          <w:szCs w:val="24"/>
        </w:rPr>
        <w:t>, and the skill with which they have been executed has produced a unique, if minor, work of art.</w:t>
      </w:r>
    </w:p>
    <w:p w14:paraId="2D921625" w14:textId="77777777" w:rsidR="002D2C0E" w:rsidRPr="00510FA8" w:rsidRDefault="002D2C0E" w:rsidP="00BE5048">
      <w:pPr>
        <w:pStyle w:val="BodyTextFirstIndent"/>
        <w:tabs>
          <w:tab w:val="clear" w:pos="2880"/>
          <w:tab w:val="left" w:pos="360"/>
          <w:tab w:val="left" w:pos="1440"/>
        </w:tabs>
        <w:spacing w:after="80" w:line="240" w:lineRule="auto"/>
        <w:ind w:firstLine="0"/>
        <w:jc w:val="both"/>
        <w:rPr>
          <w:rFonts w:ascii="Gentium" w:hAnsi="Gentium"/>
          <w:color w:val="000000" w:themeColor="text1"/>
          <w:sz w:val="24"/>
          <w:szCs w:val="24"/>
        </w:rPr>
      </w:pPr>
      <w:r w:rsidRPr="00510FA8">
        <w:rPr>
          <w:rFonts w:ascii="Gentium" w:hAnsi="Gentium"/>
          <w:color w:val="000000" w:themeColor="text1"/>
          <w:sz w:val="24"/>
          <w:szCs w:val="24"/>
        </w:rPr>
        <w:tab/>
        <w:t>Something of a mystery surrounds the origin of these reliefs.  It has been generally accepted that they were made to the order of King Rama III during the restoration of Wat Phra Jetubon, but there are now reasons to suppose they were executed in the old capital, Ayudhia, at an earlier date, and only brought to Bangkok later, perhaps in Rama III’s reign.</w:t>
      </w:r>
    </w:p>
    <w:p w14:paraId="58685352" w14:textId="77777777" w:rsidR="002D2C0E" w:rsidRPr="00510FA8" w:rsidRDefault="002D2C0E" w:rsidP="002D2C0E">
      <w:pPr>
        <w:pStyle w:val="BodyTextFirstIndent"/>
        <w:tabs>
          <w:tab w:val="left" w:pos="360"/>
        </w:tabs>
        <w:spacing w:after="0" w:line="240" w:lineRule="auto"/>
        <w:ind w:firstLine="0"/>
        <w:rPr>
          <w:rFonts w:ascii="Gentium" w:hAnsi="Gentium"/>
          <w:color w:val="000000" w:themeColor="text1"/>
          <w:sz w:val="24"/>
          <w:szCs w:val="24"/>
        </w:rPr>
      </w:pPr>
      <w:r w:rsidRPr="00510FA8">
        <w:rPr>
          <w:rFonts w:ascii="Gentium" w:hAnsi="Gentium"/>
          <w:color w:val="000000" w:themeColor="text1"/>
          <w:sz w:val="24"/>
          <w:szCs w:val="24"/>
        </w:rPr>
        <w:t>[</w:t>
      </w:r>
      <w:r w:rsidRPr="00510FA8">
        <w:rPr>
          <w:rFonts w:ascii="Gentium" w:hAnsi="Gentium"/>
          <w:i/>
          <w:color w:val="000000" w:themeColor="text1"/>
          <w:sz w:val="24"/>
          <w:szCs w:val="24"/>
        </w:rPr>
        <w:t>This view disputed on grounds of style (Chinese-type clouds) by art historian Ling Achirat Chaiyapotpanit, Silpakorn University, personal communication</w:t>
      </w:r>
      <w:r w:rsidRPr="00510FA8">
        <w:rPr>
          <w:rFonts w:ascii="Gentium" w:hAnsi="Gentium"/>
          <w:color w:val="000000" w:themeColor="text1"/>
          <w:sz w:val="24"/>
          <w:szCs w:val="24"/>
        </w:rPr>
        <w:t>]</w:t>
      </w:r>
    </w:p>
    <w:p w14:paraId="35514E60" w14:textId="77777777" w:rsidR="002D2C0E" w:rsidRPr="00510FA8" w:rsidRDefault="002D2C0E" w:rsidP="002D2C0E">
      <w:pPr>
        <w:tabs>
          <w:tab w:val="right" w:pos="9180"/>
        </w:tabs>
        <w:ind w:left="720" w:hanging="720"/>
        <w:jc w:val="both"/>
        <w:rPr>
          <w:color w:val="000000" w:themeColor="text1"/>
        </w:rPr>
      </w:pPr>
    </w:p>
    <w:p w14:paraId="0B388DB3" w14:textId="2B6DA5E3" w:rsidR="002D2C0E" w:rsidRPr="00510FA8" w:rsidRDefault="002D2C0E" w:rsidP="002D2C0E">
      <w:pPr>
        <w:pStyle w:val="HangingIndent0"/>
        <w:spacing w:after="115"/>
        <w:ind w:firstLine="0"/>
        <w:jc w:val="both"/>
        <w:rPr>
          <w:i/>
          <w:color w:val="000000" w:themeColor="text1"/>
          <w:szCs w:val="24"/>
        </w:rPr>
      </w:pPr>
      <w:r w:rsidRPr="00510FA8">
        <w:rPr>
          <w:i/>
          <w:color w:val="000000" w:themeColor="text1"/>
          <w:szCs w:val="24"/>
        </w:rPr>
        <w:t xml:space="preserve">List of bas-relief panels, with </w:t>
      </w:r>
      <w:r w:rsidR="006361F0" w:rsidRPr="00510FA8">
        <w:rPr>
          <w:i/>
          <w:color w:val="000000" w:themeColor="text1"/>
          <w:szCs w:val="24"/>
        </w:rPr>
        <w:t>our</w:t>
      </w:r>
      <w:r w:rsidRPr="00510FA8">
        <w:rPr>
          <w:i/>
          <w:color w:val="000000" w:themeColor="text1"/>
          <w:szCs w:val="24"/>
        </w:rPr>
        <w:t xml:space="preserve"> comments and amplification based on Cadet’s commentary </w:t>
      </w:r>
      <w:r w:rsidRPr="00510FA8">
        <w:rPr>
          <w:color w:val="000000" w:themeColor="text1"/>
          <w:szCs w:val="24"/>
        </w:rPr>
        <w:t>(</w:t>
      </w:r>
      <w:r w:rsidRPr="00510FA8">
        <w:rPr>
          <w:i/>
          <w:color w:val="000000" w:themeColor="text1"/>
          <w:szCs w:val="24"/>
        </w:rPr>
        <w:t>drawing on Ramakien</w:t>
      </w:r>
      <w:r w:rsidRPr="00510FA8">
        <w:rPr>
          <w:color w:val="000000" w:themeColor="text1"/>
          <w:szCs w:val="24"/>
        </w:rPr>
        <w:t xml:space="preserve">)  </w:t>
      </w:r>
      <w:r w:rsidRPr="00510FA8">
        <w:rPr>
          <w:color w:val="000000" w:themeColor="text1"/>
          <w:szCs w:val="26"/>
        </w:rPr>
        <w:t>[</w:t>
      </w:r>
      <w:r w:rsidRPr="00510FA8">
        <w:rPr>
          <w:i/>
          <w:color w:val="000000" w:themeColor="text1"/>
          <w:szCs w:val="26"/>
        </w:rPr>
        <w:t>from abduction to death of Mūlaphalam and Sahatsadecha only</w:t>
      </w:r>
      <w:r w:rsidRPr="00510FA8">
        <w:rPr>
          <w:color w:val="000000" w:themeColor="text1"/>
          <w:szCs w:val="26"/>
        </w:rPr>
        <w:t>]</w:t>
      </w:r>
    </w:p>
    <w:p w14:paraId="13A0B0D2" w14:textId="77777777" w:rsidR="002D2C0E" w:rsidRPr="00510FA8" w:rsidRDefault="002D2C0E" w:rsidP="002D2C0E">
      <w:pPr>
        <w:pStyle w:val="HangingIndent0"/>
        <w:tabs>
          <w:tab w:val="clear" w:pos="0"/>
          <w:tab w:val="left" w:pos="720"/>
          <w:tab w:val="right" w:pos="9216"/>
        </w:tabs>
        <w:spacing w:after="0"/>
        <w:ind w:firstLine="0"/>
        <w:jc w:val="both"/>
        <w:rPr>
          <w:color w:val="000000" w:themeColor="text1"/>
          <w:szCs w:val="24"/>
        </w:rPr>
      </w:pPr>
      <w:r w:rsidRPr="00510FA8">
        <w:rPr>
          <w:i/>
          <w:iCs/>
          <w:color w:val="000000" w:themeColor="text1"/>
          <w:szCs w:val="24"/>
        </w:rPr>
        <w:t>The abduction of Nang Seeda</w:t>
      </w:r>
    </w:p>
    <w:p w14:paraId="16AC22E3" w14:textId="77777777" w:rsidR="002D2C0E" w:rsidRPr="00510FA8" w:rsidRDefault="002D2C0E" w:rsidP="002D2C0E">
      <w:pPr>
        <w:pStyle w:val="ListNumber"/>
        <w:tabs>
          <w:tab w:val="left" w:pos="360"/>
          <w:tab w:val="right" w:pos="9216"/>
        </w:tabs>
        <w:spacing w:after="0" w:line="240" w:lineRule="auto"/>
        <w:ind w:left="0" w:firstLine="0"/>
        <w:jc w:val="both"/>
        <w:rPr>
          <w:i/>
          <w:color w:val="000000" w:themeColor="text1"/>
          <w:szCs w:val="24"/>
        </w:rPr>
      </w:pPr>
      <w:r w:rsidRPr="00510FA8">
        <w:rPr>
          <w:color w:val="000000" w:themeColor="text1"/>
          <w:szCs w:val="24"/>
        </w:rPr>
        <w:t>1.</w:t>
      </w:r>
      <w:r w:rsidRPr="00510FA8">
        <w:rPr>
          <w:color w:val="000000" w:themeColor="text1"/>
          <w:szCs w:val="24"/>
        </w:rPr>
        <w:tab/>
        <w:t>Phra Ram returns with the magic deer and meets Phra Lak.</w:t>
      </w:r>
    </w:p>
    <w:p w14:paraId="64C31396" w14:textId="5C19DF4C" w:rsidR="002D2C0E" w:rsidRPr="00510FA8" w:rsidRDefault="002D2C0E" w:rsidP="002D2C0E">
      <w:pPr>
        <w:pStyle w:val="HangingIndent0"/>
        <w:tabs>
          <w:tab w:val="clear" w:pos="0"/>
          <w:tab w:val="left" w:pos="360"/>
          <w:tab w:val="right" w:pos="9216"/>
        </w:tabs>
        <w:spacing w:after="0"/>
        <w:ind w:left="720" w:hanging="720"/>
        <w:jc w:val="both"/>
        <w:rPr>
          <w:color w:val="000000" w:themeColor="text1"/>
          <w:szCs w:val="24"/>
        </w:rPr>
      </w:pPr>
      <w:r w:rsidRPr="00510FA8">
        <w:rPr>
          <w:i/>
          <w:color w:val="000000" w:themeColor="text1"/>
          <w:szCs w:val="24"/>
        </w:rPr>
        <w:tab/>
      </w:r>
      <w:r w:rsidRPr="00510FA8">
        <w:rPr>
          <w:i/>
          <w:color w:val="000000" w:themeColor="text1"/>
          <w:szCs w:val="24"/>
        </w:rPr>
        <w:tab/>
        <w:t>Phra Ram agitated, carrying carcass of deer; Phra Lak apologetic.  Totsagan has been warned by Nang Monto that Phra Ram is an incarnation of Narai.</w:t>
      </w:r>
      <w:r w:rsidR="0069550C" w:rsidRPr="00510FA8">
        <w:rPr>
          <w:i/>
          <w:color w:val="000000" w:themeColor="text1"/>
          <w:szCs w:val="24"/>
        </w:rPr>
        <w:t xml:space="preserve">  </w:t>
      </w:r>
      <w:r w:rsidR="0069550C" w:rsidRPr="00510FA8">
        <w:rPr>
          <w:color w:val="000000" w:themeColor="text1"/>
        </w:rPr>
        <w:t>[</w:t>
      </w:r>
      <w:r w:rsidR="0069550C" w:rsidRPr="00510FA8">
        <w:rPr>
          <w:i/>
          <w:color w:val="000000" w:themeColor="text1"/>
        </w:rPr>
        <w:t>Rāvaṇa depicted throughout with 1 main head, wearing tall pointed headdress with small multiple heads ranged around it</w:t>
      </w:r>
      <w:r w:rsidR="0069550C" w:rsidRPr="00510FA8">
        <w:rPr>
          <w:color w:val="000000" w:themeColor="text1"/>
        </w:rPr>
        <w:t>]</w:t>
      </w:r>
    </w:p>
    <w:p w14:paraId="2AD35961" w14:textId="77777777" w:rsidR="002D2C0E" w:rsidRPr="00510FA8" w:rsidRDefault="002D2C0E" w:rsidP="002D2C0E">
      <w:pPr>
        <w:pStyle w:val="ListNumber"/>
        <w:tabs>
          <w:tab w:val="left" w:pos="360"/>
          <w:tab w:val="right" w:pos="9216"/>
        </w:tabs>
        <w:spacing w:after="0" w:line="240" w:lineRule="auto"/>
        <w:ind w:left="0" w:firstLine="0"/>
        <w:jc w:val="both"/>
        <w:rPr>
          <w:i/>
          <w:color w:val="000000" w:themeColor="text1"/>
          <w:szCs w:val="24"/>
        </w:rPr>
      </w:pPr>
      <w:r w:rsidRPr="00510FA8">
        <w:rPr>
          <w:color w:val="000000" w:themeColor="text1"/>
          <w:szCs w:val="24"/>
        </w:rPr>
        <w:t>2.</w:t>
      </w:r>
      <w:r w:rsidRPr="00510FA8">
        <w:rPr>
          <w:color w:val="000000" w:themeColor="text1"/>
          <w:szCs w:val="24"/>
        </w:rPr>
        <w:tab/>
        <w:t>Totsagan abducts Nang Seeda.</w:t>
      </w:r>
    </w:p>
    <w:p w14:paraId="0918A9B2" w14:textId="77777777" w:rsidR="002D2C0E" w:rsidRPr="00510FA8" w:rsidRDefault="002D2C0E" w:rsidP="002D2C0E">
      <w:pPr>
        <w:pStyle w:val="HangingIndent0"/>
        <w:tabs>
          <w:tab w:val="clear" w:pos="0"/>
          <w:tab w:val="left" w:pos="360"/>
          <w:tab w:val="right" w:pos="9216"/>
        </w:tabs>
        <w:spacing w:after="0"/>
        <w:ind w:left="720" w:hanging="720"/>
        <w:jc w:val="both"/>
        <w:rPr>
          <w:color w:val="000000" w:themeColor="text1"/>
          <w:szCs w:val="24"/>
        </w:rPr>
      </w:pPr>
      <w:r w:rsidRPr="00510FA8">
        <w:rPr>
          <w:i/>
          <w:color w:val="000000" w:themeColor="text1"/>
          <w:szCs w:val="24"/>
        </w:rPr>
        <w:t xml:space="preserve">Totsagan </w:t>
      </w:r>
      <w:r w:rsidRPr="00510FA8">
        <w:rPr>
          <w:color w:val="000000" w:themeColor="text1"/>
          <w:szCs w:val="24"/>
        </w:rPr>
        <w:t>depicted</w:t>
      </w:r>
      <w:r w:rsidRPr="00510FA8">
        <w:rPr>
          <w:i/>
          <w:color w:val="000000" w:themeColor="text1"/>
          <w:szCs w:val="24"/>
        </w:rPr>
        <w:t xml:space="preserve"> throughout with 1 main head, wearing tall pointed headdress with small multiple heads ranged around it.</w:t>
      </w:r>
    </w:p>
    <w:p w14:paraId="1232C1C5" w14:textId="77777777" w:rsidR="002D2C0E" w:rsidRPr="00510FA8" w:rsidRDefault="002D2C0E" w:rsidP="002D2C0E">
      <w:pPr>
        <w:pStyle w:val="ListNumber"/>
        <w:tabs>
          <w:tab w:val="left" w:pos="360"/>
          <w:tab w:val="right" w:pos="9216"/>
        </w:tabs>
        <w:spacing w:after="0" w:line="240" w:lineRule="auto"/>
        <w:jc w:val="both"/>
        <w:rPr>
          <w:color w:val="000000" w:themeColor="text1"/>
          <w:szCs w:val="24"/>
        </w:rPr>
      </w:pPr>
      <w:r w:rsidRPr="00510FA8">
        <w:rPr>
          <w:color w:val="000000" w:themeColor="text1"/>
          <w:szCs w:val="24"/>
        </w:rPr>
        <w:t>3.</w:t>
      </w:r>
      <w:r w:rsidRPr="00510FA8">
        <w:rPr>
          <w:color w:val="000000" w:themeColor="text1"/>
          <w:szCs w:val="24"/>
        </w:rPr>
        <w:tab/>
        <w:t xml:space="preserve">The bird Sadayu attacks Totsagan. </w:t>
      </w:r>
      <w:r w:rsidRPr="00510FA8">
        <w:rPr>
          <w:i/>
          <w:color w:val="000000" w:themeColor="text1"/>
          <w:szCs w:val="24"/>
        </w:rPr>
        <w:t>Sadayu kills Totsagan’s demon-bodyguards and 2000 lions drawing his chariot, then boasts that he can only by killed by being struck by Phra Isuan’s ring.  Totsagan wrenches the ring from Nang Seeda’s finger and hurls it at Sadayu, mortally wounding him; Sadayu gives ring to Phra Ram as proof.</w:t>
      </w:r>
    </w:p>
    <w:p w14:paraId="40406D92" w14:textId="77777777" w:rsidR="002D2C0E" w:rsidRPr="00510FA8" w:rsidRDefault="002D2C0E" w:rsidP="002D2C0E">
      <w:pPr>
        <w:pStyle w:val="ListNumber"/>
        <w:tabs>
          <w:tab w:val="left" w:pos="360"/>
          <w:tab w:val="right" w:pos="9216"/>
        </w:tabs>
        <w:spacing w:after="0" w:line="240" w:lineRule="auto"/>
        <w:ind w:left="0" w:firstLine="0"/>
        <w:jc w:val="both"/>
        <w:rPr>
          <w:color w:val="000000" w:themeColor="text1"/>
          <w:szCs w:val="24"/>
        </w:rPr>
      </w:pPr>
      <w:r w:rsidRPr="00510FA8">
        <w:rPr>
          <w:color w:val="000000" w:themeColor="text1"/>
          <w:szCs w:val="24"/>
        </w:rPr>
        <w:t>4.</w:t>
      </w:r>
      <w:r w:rsidRPr="00510FA8">
        <w:rPr>
          <w:color w:val="000000" w:themeColor="text1"/>
          <w:szCs w:val="24"/>
        </w:rPr>
        <w:tab/>
        <w:t>Hanuman and Sukreep pay homage to Phra Ram with Phra Lak in attendance.</w:t>
      </w:r>
    </w:p>
    <w:p w14:paraId="02B84D10" w14:textId="3AC06A0E" w:rsidR="002D2C0E" w:rsidRPr="00510FA8" w:rsidRDefault="002D2C0E" w:rsidP="002D2C0E">
      <w:pPr>
        <w:pStyle w:val="ListNumber"/>
        <w:tabs>
          <w:tab w:val="left" w:pos="360"/>
          <w:tab w:val="right" w:pos="9216"/>
        </w:tabs>
        <w:spacing w:after="0" w:line="240" w:lineRule="auto"/>
        <w:ind w:left="0" w:firstLine="0"/>
        <w:jc w:val="both"/>
        <w:rPr>
          <w:color w:val="000000" w:themeColor="text1"/>
          <w:szCs w:val="24"/>
        </w:rPr>
      </w:pPr>
      <w:r w:rsidRPr="00510FA8">
        <w:rPr>
          <w:color w:val="000000" w:themeColor="text1"/>
          <w:szCs w:val="24"/>
        </w:rPr>
        <w:t>5.</w:t>
      </w:r>
      <w:r w:rsidRPr="00510FA8">
        <w:rPr>
          <w:color w:val="000000" w:themeColor="text1"/>
          <w:szCs w:val="24"/>
        </w:rPr>
        <w:tab/>
        <w:t xml:space="preserve">Sukreep challenges Palee. </w:t>
      </w:r>
      <w:r w:rsidR="006361F0" w:rsidRPr="00510FA8">
        <w:rPr>
          <w:color w:val="000000" w:themeColor="text1"/>
          <w:szCs w:val="24"/>
        </w:rPr>
        <w:t>[</w:t>
      </w:r>
      <w:r w:rsidRPr="00510FA8">
        <w:rPr>
          <w:i/>
          <w:color w:val="000000" w:themeColor="text1"/>
          <w:szCs w:val="24"/>
        </w:rPr>
        <w:t xml:space="preserve">Sukreep and Palee fight with swords </w:t>
      </w:r>
      <w:r w:rsidRPr="00510FA8">
        <w:rPr>
          <w:color w:val="000000" w:themeColor="text1"/>
          <w:szCs w:val="24"/>
        </w:rPr>
        <w:t>(</w:t>
      </w:r>
      <w:r w:rsidR="00C03CA9" w:rsidRPr="00510FA8">
        <w:rPr>
          <w:i/>
          <w:color w:val="000000" w:themeColor="text1"/>
          <w:szCs w:val="24"/>
        </w:rPr>
        <w:t>and Hanumā</w:t>
      </w:r>
      <w:r w:rsidRPr="00510FA8">
        <w:rPr>
          <w:i/>
          <w:color w:val="000000" w:themeColor="text1"/>
          <w:szCs w:val="24"/>
        </w:rPr>
        <w:t xml:space="preserve">n regularly carries </w:t>
      </w:r>
      <w:r w:rsidRPr="00510FA8">
        <w:rPr>
          <w:i/>
          <w:color w:val="000000" w:themeColor="text1"/>
          <w:szCs w:val="24"/>
        </w:rPr>
        <w:tab/>
        <w:t>and uses a sword</w:t>
      </w:r>
      <w:r w:rsidRPr="00510FA8">
        <w:rPr>
          <w:color w:val="000000" w:themeColor="text1"/>
          <w:szCs w:val="24"/>
        </w:rPr>
        <w:t>)</w:t>
      </w:r>
      <w:r w:rsidR="006361F0" w:rsidRPr="00510FA8">
        <w:rPr>
          <w:color w:val="000000" w:themeColor="text1"/>
          <w:szCs w:val="24"/>
        </w:rPr>
        <w:t>]</w:t>
      </w:r>
    </w:p>
    <w:p w14:paraId="73711C2D" w14:textId="77777777" w:rsidR="002D2C0E" w:rsidRPr="00510FA8" w:rsidRDefault="002D2C0E" w:rsidP="002D2C0E">
      <w:pPr>
        <w:pStyle w:val="ListNumber"/>
        <w:tabs>
          <w:tab w:val="left" w:pos="360"/>
          <w:tab w:val="right" w:pos="9216"/>
        </w:tabs>
        <w:spacing w:after="0" w:line="240" w:lineRule="auto"/>
        <w:ind w:left="0" w:firstLine="0"/>
        <w:jc w:val="both"/>
        <w:rPr>
          <w:color w:val="000000" w:themeColor="text1"/>
          <w:szCs w:val="24"/>
        </w:rPr>
      </w:pPr>
      <w:r w:rsidRPr="00510FA8">
        <w:rPr>
          <w:color w:val="000000" w:themeColor="text1"/>
          <w:szCs w:val="24"/>
        </w:rPr>
        <w:t>6.</w:t>
      </w:r>
      <w:r w:rsidRPr="00510FA8">
        <w:rPr>
          <w:color w:val="000000" w:themeColor="text1"/>
          <w:szCs w:val="24"/>
        </w:rPr>
        <w:tab/>
        <w:t xml:space="preserve">Phra Narai fires at Palee. </w:t>
      </w:r>
      <w:r w:rsidRPr="00510FA8">
        <w:rPr>
          <w:i/>
          <w:color w:val="000000" w:themeColor="text1"/>
          <w:szCs w:val="24"/>
        </w:rPr>
        <w:t>Ongkot is Palee’s son by Nang Monto.</w:t>
      </w:r>
    </w:p>
    <w:p w14:paraId="5552E17C" w14:textId="77777777" w:rsidR="002D2C0E" w:rsidRPr="00510FA8" w:rsidRDefault="002D2C0E" w:rsidP="002D2C0E">
      <w:pPr>
        <w:pStyle w:val="ListNumber"/>
        <w:tabs>
          <w:tab w:val="left" w:pos="360"/>
          <w:tab w:val="right" w:pos="9216"/>
        </w:tabs>
        <w:spacing w:after="0" w:line="240" w:lineRule="auto"/>
        <w:ind w:left="0" w:firstLine="0"/>
        <w:jc w:val="both"/>
        <w:rPr>
          <w:i/>
          <w:iCs/>
          <w:color w:val="000000" w:themeColor="text1"/>
          <w:szCs w:val="24"/>
        </w:rPr>
      </w:pPr>
      <w:r w:rsidRPr="00510FA8">
        <w:rPr>
          <w:color w:val="000000" w:themeColor="text1"/>
          <w:szCs w:val="24"/>
        </w:rPr>
        <w:t>7.</w:t>
      </w:r>
      <w:r w:rsidRPr="00510FA8">
        <w:rPr>
          <w:color w:val="000000" w:themeColor="text1"/>
          <w:szCs w:val="24"/>
        </w:rPr>
        <w:tab/>
        <w:t>Palee, fighting with Sukreep, catches Phra Narai’s arrow.</w:t>
      </w:r>
    </w:p>
    <w:p w14:paraId="67A13B9E" w14:textId="77777777" w:rsidR="002D2C0E" w:rsidRPr="00510FA8" w:rsidRDefault="002D2C0E" w:rsidP="002D2C0E">
      <w:pPr>
        <w:pStyle w:val="HangingIndent0"/>
        <w:tabs>
          <w:tab w:val="clear" w:pos="0"/>
          <w:tab w:val="left" w:pos="360"/>
          <w:tab w:val="right" w:pos="9216"/>
        </w:tabs>
        <w:spacing w:after="0"/>
        <w:ind w:firstLine="0"/>
        <w:jc w:val="both"/>
        <w:rPr>
          <w:color w:val="000000" w:themeColor="text1"/>
          <w:szCs w:val="24"/>
        </w:rPr>
      </w:pPr>
      <w:r w:rsidRPr="00510FA8">
        <w:rPr>
          <w:i/>
          <w:iCs/>
          <w:color w:val="000000" w:themeColor="text1"/>
          <w:szCs w:val="24"/>
        </w:rPr>
        <w:t>Hanuman’s journey to Longka</w:t>
      </w:r>
    </w:p>
    <w:p w14:paraId="2F7919FB" w14:textId="77777777" w:rsidR="002D2C0E" w:rsidRPr="00510FA8" w:rsidRDefault="002D2C0E" w:rsidP="002D2C0E">
      <w:pPr>
        <w:pStyle w:val="ListNumber"/>
        <w:tabs>
          <w:tab w:val="left" w:pos="360"/>
          <w:tab w:val="right" w:pos="9216"/>
        </w:tabs>
        <w:spacing w:after="0" w:line="240" w:lineRule="auto"/>
        <w:rPr>
          <w:color w:val="000000" w:themeColor="text1"/>
          <w:szCs w:val="24"/>
        </w:rPr>
      </w:pPr>
      <w:r w:rsidRPr="00510FA8">
        <w:rPr>
          <w:color w:val="000000" w:themeColor="text1"/>
          <w:szCs w:val="24"/>
        </w:rPr>
        <w:t>8.</w:t>
      </w:r>
      <w:r w:rsidRPr="00510FA8">
        <w:rPr>
          <w:color w:val="000000" w:themeColor="text1"/>
          <w:szCs w:val="24"/>
        </w:rPr>
        <w:tab/>
        <w:t xml:space="preserve">Phra Ram, with Phra Lak and Hanuman, orders the Longka reconnaissance. </w:t>
      </w:r>
      <w:r w:rsidRPr="00510FA8">
        <w:rPr>
          <w:color w:val="000000" w:themeColor="text1"/>
          <w:szCs w:val="24"/>
        </w:rPr>
        <w:br/>
      </w:r>
      <w:r w:rsidRPr="00510FA8">
        <w:rPr>
          <w:i/>
          <w:color w:val="000000" w:themeColor="text1"/>
          <w:szCs w:val="24"/>
        </w:rPr>
        <w:t xml:space="preserve">Phra Ram entrusts Nang Seeda’s breast cloth and Phra Isuan’s ring to Hanuman as recognition tokens; Hanuman asks for something more personal </w:t>
      </w:r>
      <w:r w:rsidRPr="00510FA8">
        <w:rPr>
          <w:color w:val="000000" w:themeColor="text1"/>
          <w:szCs w:val="24"/>
        </w:rPr>
        <w:t>(</w:t>
      </w:r>
      <w:r w:rsidRPr="00510FA8">
        <w:rPr>
          <w:i/>
          <w:color w:val="000000" w:themeColor="text1"/>
          <w:szCs w:val="24"/>
        </w:rPr>
        <w:t>anyone could have picked them up</w:t>
      </w:r>
      <w:r w:rsidRPr="00510FA8">
        <w:rPr>
          <w:color w:val="000000" w:themeColor="text1"/>
          <w:szCs w:val="24"/>
        </w:rPr>
        <w:t xml:space="preserve">) </w:t>
      </w:r>
      <w:r w:rsidRPr="00510FA8">
        <w:rPr>
          <w:i/>
          <w:color w:val="000000" w:themeColor="text1"/>
          <w:szCs w:val="24"/>
        </w:rPr>
        <w:t>so Phra Ram tells him to remind Nang Seeda of their first meeting at Mithila, when their eyes met and they saw love bloom like forest flowers after rain.</w:t>
      </w:r>
    </w:p>
    <w:p w14:paraId="53E67625"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9.</w:t>
      </w:r>
      <w:r w:rsidRPr="00510FA8">
        <w:rPr>
          <w:color w:val="000000" w:themeColor="text1"/>
          <w:szCs w:val="24"/>
        </w:rPr>
        <w:tab/>
        <w:t>Sukreep and Ongkot and other generals receive their orders.</w:t>
      </w:r>
    </w:p>
    <w:p w14:paraId="4B4F399D"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10.</w:t>
      </w:r>
      <w:r w:rsidRPr="00510FA8">
        <w:rPr>
          <w:color w:val="000000" w:themeColor="text1"/>
          <w:szCs w:val="24"/>
        </w:rPr>
        <w:tab/>
        <w:t>Hanuman leads the monkeys towards Longka.</w:t>
      </w:r>
    </w:p>
    <w:p w14:paraId="39622383"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11.</w:t>
      </w:r>
      <w:r w:rsidRPr="00510FA8">
        <w:rPr>
          <w:color w:val="000000" w:themeColor="text1"/>
          <w:szCs w:val="24"/>
        </w:rPr>
        <w:tab/>
        <w:t>Baklan sees the sleeping monkeys.</w:t>
      </w:r>
    </w:p>
    <w:p w14:paraId="04F92C83"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12.</w:t>
      </w:r>
      <w:r w:rsidRPr="00510FA8">
        <w:rPr>
          <w:color w:val="000000" w:themeColor="text1"/>
          <w:szCs w:val="24"/>
        </w:rPr>
        <w:tab/>
        <w:t>Baklan fights with Ongkot.</w:t>
      </w:r>
    </w:p>
    <w:p w14:paraId="662D61D9"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13.</w:t>
      </w:r>
      <w:r w:rsidRPr="00510FA8">
        <w:rPr>
          <w:color w:val="000000" w:themeColor="text1"/>
          <w:szCs w:val="24"/>
        </w:rPr>
        <w:tab/>
        <w:t>Ongkot sends Baklan to heaven.</w:t>
      </w:r>
    </w:p>
    <w:p w14:paraId="760FADE0"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14.</w:t>
      </w:r>
      <w:r w:rsidRPr="00510FA8">
        <w:rPr>
          <w:color w:val="000000" w:themeColor="text1"/>
          <w:szCs w:val="24"/>
        </w:rPr>
        <w:tab/>
        <w:t>Hanuman makes love to Butsa Malee.</w:t>
      </w:r>
    </w:p>
    <w:p w14:paraId="528E67BB"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15.</w:t>
      </w:r>
      <w:r w:rsidRPr="00510FA8">
        <w:rPr>
          <w:color w:val="000000" w:themeColor="text1"/>
          <w:szCs w:val="24"/>
        </w:rPr>
        <w:tab/>
        <w:t>Hanuman returns Butsa Malee to heaven.</w:t>
      </w:r>
    </w:p>
    <w:p w14:paraId="3C2E466D"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16.</w:t>
      </w:r>
      <w:r w:rsidRPr="00510FA8">
        <w:rPr>
          <w:color w:val="000000" w:themeColor="text1"/>
          <w:szCs w:val="24"/>
        </w:rPr>
        <w:tab/>
        <w:t>The monkeys meet the bird Sampatee.</w:t>
      </w:r>
    </w:p>
    <w:p w14:paraId="5650A71A"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17.</w:t>
      </w:r>
      <w:r w:rsidRPr="00510FA8">
        <w:rPr>
          <w:color w:val="000000" w:themeColor="text1"/>
          <w:szCs w:val="24"/>
        </w:rPr>
        <w:tab/>
        <w:t>Hanuman kills Pee Sua Samut.</w:t>
      </w:r>
    </w:p>
    <w:p w14:paraId="6F2772AC"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18.</w:t>
      </w:r>
      <w:r w:rsidRPr="00510FA8">
        <w:rPr>
          <w:color w:val="000000" w:themeColor="text1"/>
          <w:szCs w:val="24"/>
        </w:rPr>
        <w:tab/>
        <w:t>Hanuman meets the hermit Nart.</w:t>
      </w:r>
    </w:p>
    <w:p w14:paraId="576735B5"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19.</w:t>
      </w:r>
      <w:r w:rsidRPr="00510FA8">
        <w:rPr>
          <w:color w:val="000000" w:themeColor="text1"/>
          <w:szCs w:val="24"/>
        </w:rPr>
        <w:tab/>
        <w:t>Hanuman bursts his cell.</w:t>
      </w:r>
    </w:p>
    <w:p w14:paraId="2D843919" w14:textId="77777777" w:rsidR="002D2C0E" w:rsidRPr="00510FA8" w:rsidRDefault="002D2C0E" w:rsidP="002D2C0E">
      <w:pPr>
        <w:pStyle w:val="ListNumber"/>
        <w:tabs>
          <w:tab w:val="left" w:pos="720"/>
          <w:tab w:val="right" w:pos="9216"/>
        </w:tabs>
        <w:spacing w:after="0" w:line="240" w:lineRule="auto"/>
        <w:jc w:val="both"/>
        <w:rPr>
          <w:i/>
          <w:iCs/>
          <w:color w:val="000000" w:themeColor="text1"/>
          <w:szCs w:val="24"/>
        </w:rPr>
      </w:pPr>
      <w:r w:rsidRPr="00510FA8">
        <w:rPr>
          <w:color w:val="000000" w:themeColor="text1"/>
          <w:szCs w:val="24"/>
        </w:rPr>
        <w:t>20.</w:t>
      </w:r>
      <w:r w:rsidRPr="00510FA8">
        <w:rPr>
          <w:color w:val="000000" w:themeColor="text1"/>
          <w:szCs w:val="24"/>
        </w:rPr>
        <w:tab/>
        <w:t>The leech sticks to Hanuman’s chin.</w:t>
      </w:r>
    </w:p>
    <w:p w14:paraId="448F2D7A" w14:textId="77777777" w:rsidR="002D2C0E" w:rsidRPr="00510FA8" w:rsidRDefault="002D2C0E" w:rsidP="002D2C0E">
      <w:pPr>
        <w:pStyle w:val="HangingIndent0"/>
        <w:tabs>
          <w:tab w:val="clear" w:pos="0"/>
          <w:tab w:val="left" w:pos="720"/>
          <w:tab w:val="right" w:pos="9216"/>
        </w:tabs>
        <w:spacing w:after="0"/>
        <w:ind w:left="269" w:hanging="269"/>
        <w:jc w:val="both"/>
        <w:rPr>
          <w:color w:val="000000" w:themeColor="text1"/>
          <w:szCs w:val="24"/>
        </w:rPr>
      </w:pPr>
      <w:r w:rsidRPr="00510FA8">
        <w:rPr>
          <w:i/>
          <w:iCs/>
          <w:color w:val="000000" w:themeColor="text1"/>
          <w:szCs w:val="24"/>
        </w:rPr>
        <w:t>The burning of Longka</w:t>
      </w:r>
    </w:p>
    <w:p w14:paraId="43D08068"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21.</w:t>
      </w:r>
      <w:r w:rsidRPr="00510FA8">
        <w:rPr>
          <w:color w:val="000000" w:themeColor="text1"/>
          <w:szCs w:val="24"/>
        </w:rPr>
        <w:tab/>
        <w:t>Hanuman flies to Longka.</w:t>
      </w:r>
    </w:p>
    <w:p w14:paraId="30DADC84"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22.</w:t>
      </w:r>
      <w:r w:rsidRPr="00510FA8">
        <w:rPr>
          <w:color w:val="000000" w:themeColor="text1"/>
          <w:szCs w:val="24"/>
        </w:rPr>
        <w:tab/>
        <w:t>Hanuman kills four watchmen.</w:t>
      </w:r>
    </w:p>
    <w:p w14:paraId="574A7969"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lastRenderedPageBreak/>
        <w:t>23.</w:t>
      </w:r>
      <w:r w:rsidRPr="00510FA8">
        <w:rPr>
          <w:color w:val="000000" w:themeColor="text1"/>
          <w:szCs w:val="24"/>
        </w:rPr>
        <w:tab/>
        <w:t>Hanuman kills the guardian of Longka.</w:t>
      </w:r>
    </w:p>
    <w:p w14:paraId="5F209998"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24.</w:t>
      </w:r>
      <w:r w:rsidRPr="00510FA8">
        <w:rPr>
          <w:color w:val="000000" w:themeColor="text1"/>
          <w:szCs w:val="24"/>
        </w:rPr>
        <w:tab/>
        <w:t>Hanuman comes on Totsagan sleeping with Nang Monto.</w:t>
      </w:r>
    </w:p>
    <w:p w14:paraId="00B13E01"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25.</w:t>
      </w:r>
      <w:r w:rsidRPr="00510FA8">
        <w:rPr>
          <w:color w:val="000000" w:themeColor="text1"/>
          <w:szCs w:val="24"/>
        </w:rPr>
        <w:tab/>
        <w:t>Demon torchbearers light Totsagan’s way.</w:t>
      </w:r>
    </w:p>
    <w:p w14:paraId="2AA4616A"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26.</w:t>
      </w:r>
      <w:r w:rsidRPr="00510FA8">
        <w:rPr>
          <w:color w:val="000000" w:themeColor="text1"/>
          <w:szCs w:val="24"/>
        </w:rPr>
        <w:tab/>
        <w:t>Totsagan rides out to visit Nang Seeda.</w:t>
      </w:r>
    </w:p>
    <w:p w14:paraId="7F39EA0F"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27.</w:t>
      </w:r>
      <w:r w:rsidRPr="00510FA8">
        <w:rPr>
          <w:color w:val="000000" w:themeColor="text1"/>
          <w:szCs w:val="24"/>
        </w:rPr>
        <w:tab/>
        <w:t>Totsagan pleads with Nang Seeda.</w:t>
      </w:r>
    </w:p>
    <w:p w14:paraId="6BD542E3"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28.</w:t>
      </w:r>
      <w:r w:rsidRPr="00510FA8">
        <w:rPr>
          <w:color w:val="000000" w:themeColor="text1"/>
          <w:szCs w:val="24"/>
        </w:rPr>
        <w:tab/>
        <w:t>Nang Seeda attempts to hang herself.</w:t>
      </w:r>
    </w:p>
    <w:p w14:paraId="6F73E33E"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29.</w:t>
      </w:r>
      <w:r w:rsidRPr="00510FA8">
        <w:rPr>
          <w:color w:val="000000" w:themeColor="text1"/>
          <w:szCs w:val="24"/>
        </w:rPr>
        <w:tab/>
        <w:t>Hanuman delivers his message to Nang Seeda.</w:t>
      </w:r>
    </w:p>
    <w:p w14:paraId="4BE1A733"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30.</w:t>
      </w:r>
      <w:r w:rsidRPr="00510FA8">
        <w:rPr>
          <w:color w:val="000000" w:themeColor="text1"/>
          <w:szCs w:val="24"/>
        </w:rPr>
        <w:tab/>
        <w:t>Hanuman devastates Totsagan’s park.</w:t>
      </w:r>
    </w:p>
    <w:p w14:paraId="2AD83C1A"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31.</w:t>
      </w:r>
      <w:r w:rsidRPr="00510FA8">
        <w:rPr>
          <w:color w:val="000000" w:themeColor="text1"/>
          <w:szCs w:val="24"/>
        </w:rPr>
        <w:tab/>
        <w:t>Hanuman kills the watchmen of the park.</w:t>
      </w:r>
    </w:p>
    <w:p w14:paraId="44866C7D" w14:textId="58ECF032"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32.</w:t>
      </w:r>
      <w:r w:rsidRPr="00510FA8">
        <w:rPr>
          <w:color w:val="000000" w:themeColor="text1"/>
          <w:szCs w:val="24"/>
        </w:rPr>
        <w:tab/>
        <w:t xml:space="preserve">Hanuman annihilates Totsagan’s </w:t>
      </w:r>
      <w:r w:rsidR="001058CE" w:rsidRPr="00510FA8">
        <w:rPr>
          <w:color w:val="000000" w:themeColor="text1"/>
        </w:rPr>
        <w:t>seven-faced</w:t>
      </w:r>
      <w:r w:rsidR="001058CE" w:rsidRPr="00510FA8">
        <w:rPr>
          <w:color w:val="000000" w:themeColor="text1"/>
          <w:szCs w:val="24"/>
        </w:rPr>
        <w:t xml:space="preserve"> </w:t>
      </w:r>
      <w:r w:rsidRPr="00510FA8">
        <w:rPr>
          <w:color w:val="000000" w:themeColor="text1"/>
          <w:szCs w:val="24"/>
        </w:rPr>
        <w:t>sons, the Pan Sahatsa Kuman.</w:t>
      </w:r>
    </w:p>
    <w:p w14:paraId="73FCD657"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33.</w:t>
      </w:r>
      <w:r w:rsidRPr="00510FA8">
        <w:rPr>
          <w:color w:val="000000" w:themeColor="text1"/>
          <w:szCs w:val="24"/>
        </w:rPr>
        <w:tab/>
        <w:t>Intorachit fires snake arrows at Hanuman.</w:t>
      </w:r>
    </w:p>
    <w:p w14:paraId="45B7CD21"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34.</w:t>
      </w:r>
      <w:r w:rsidRPr="00510FA8">
        <w:rPr>
          <w:color w:val="000000" w:themeColor="text1"/>
          <w:szCs w:val="24"/>
        </w:rPr>
        <w:tab/>
        <w:t>Hanuman is attacked by Intorachit’s snake arrows.</w:t>
      </w:r>
    </w:p>
    <w:p w14:paraId="374538D7"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35.</w:t>
      </w:r>
      <w:r w:rsidRPr="00510FA8">
        <w:rPr>
          <w:color w:val="000000" w:themeColor="text1"/>
          <w:szCs w:val="24"/>
        </w:rPr>
        <w:tab/>
        <w:t>Hanuman kills Intorachit’s soldiers.</w:t>
      </w:r>
    </w:p>
    <w:p w14:paraId="75A25F60"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36.</w:t>
      </w:r>
      <w:r w:rsidRPr="00510FA8">
        <w:rPr>
          <w:color w:val="000000" w:themeColor="text1"/>
          <w:szCs w:val="24"/>
        </w:rPr>
        <w:tab/>
        <w:t>Hanuman kills Intorachit’s retainers.</w:t>
      </w:r>
    </w:p>
    <w:p w14:paraId="7131ECD1"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37.</w:t>
      </w:r>
      <w:r w:rsidRPr="00510FA8">
        <w:rPr>
          <w:color w:val="000000" w:themeColor="text1"/>
          <w:szCs w:val="24"/>
        </w:rPr>
        <w:tab/>
        <w:t>The executioner breaks a spear on Hanuman.</w:t>
      </w:r>
    </w:p>
    <w:p w14:paraId="23571360"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38.</w:t>
      </w:r>
      <w:r w:rsidRPr="00510FA8">
        <w:rPr>
          <w:color w:val="000000" w:themeColor="text1"/>
          <w:szCs w:val="24"/>
        </w:rPr>
        <w:tab/>
        <w:t>The attempt to pound Hanuman in a mortar fails.</w:t>
      </w:r>
    </w:p>
    <w:p w14:paraId="5E8F10AE"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39.</w:t>
      </w:r>
      <w:r w:rsidRPr="00510FA8">
        <w:rPr>
          <w:color w:val="000000" w:themeColor="text1"/>
          <w:szCs w:val="24"/>
        </w:rPr>
        <w:tab/>
        <w:t>Hanuman tears the head off an elephant.</w:t>
      </w:r>
    </w:p>
    <w:p w14:paraId="317FD601"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40.</w:t>
      </w:r>
      <w:r w:rsidRPr="00510FA8">
        <w:rPr>
          <w:color w:val="000000" w:themeColor="text1"/>
          <w:szCs w:val="24"/>
        </w:rPr>
        <w:tab/>
        <w:t>Totsagan sets fire to Hanuman.</w:t>
      </w:r>
    </w:p>
    <w:p w14:paraId="1041A255"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41.</w:t>
      </w:r>
      <w:r w:rsidRPr="00510FA8">
        <w:rPr>
          <w:color w:val="000000" w:themeColor="text1"/>
          <w:szCs w:val="24"/>
        </w:rPr>
        <w:tab/>
        <w:t>Hanuman sets fire to Longka.</w:t>
      </w:r>
    </w:p>
    <w:p w14:paraId="40FD52AC"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42.</w:t>
      </w:r>
      <w:r w:rsidRPr="00510FA8">
        <w:rPr>
          <w:color w:val="000000" w:themeColor="text1"/>
          <w:szCs w:val="24"/>
        </w:rPr>
        <w:tab/>
        <w:t>Totsagan flees burning Longka with his wives.</w:t>
      </w:r>
    </w:p>
    <w:p w14:paraId="51596860"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43.</w:t>
      </w:r>
      <w:r w:rsidRPr="00510FA8">
        <w:rPr>
          <w:color w:val="000000" w:themeColor="text1"/>
          <w:szCs w:val="24"/>
        </w:rPr>
        <w:tab/>
        <w:t>Pipeck and Intorachit flee with their wives.</w:t>
      </w:r>
    </w:p>
    <w:p w14:paraId="6E06072F"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44.</w:t>
      </w:r>
      <w:r w:rsidRPr="00510FA8">
        <w:rPr>
          <w:color w:val="000000" w:themeColor="text1"/>
          <w:szCs w:val="24"/>
        </w:rPr>
        <w:tab/>
        <w:t>Kumpagan is saved by his wives.</w:t>
      </w:r>
    </w:p>
    <w:p w14:paraId="784E8DE2"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45.</w:t>
      </w:r>
      <w:r w:rsidRPr="00510FA8">
        <w:rPr>
          <w:color w:val="000000" w:themeColor="text1"/>
          <w:szCs w:val="24"/>
        </w:rPr>
        <w:tab/>
        <w:t>Courtiers listen to Totsagan.</w:t>
      </w:r>
    </w:p>
    <w:p w14:paraId="78A60205"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46.</w:t>
      </w:r>
      <w:r w:rsidRPr="00510FA8">
        <w:rPr>
          <w:color w:val="000000" w:themeColor="text1"/>
          <w:szCs w:val="24"/>
        </w:rPr>
        <w:tab/>
        <w:t>Totsagan orders the rebuilding of Longka.</w:t>
      </w:r>
    </w:p>
    <w:p w14:paraId="13A881D0" w14:textId="77777777" w:rsidR="002D2C0E" w:rsidRPr="00510FA8" w:rsidRDefault="002D2C0E" w:rsidP="002D2C0E">
      <w:pPr>
        <w:pStyle w:val="ListNumber"/>
        <w:tabs>
          <w:tab w:val="left" w:pos="720"/>
          <w:tab w:val="right" w:pos="9216"/>
        </w:tabs>
        <w:spacing w:after="0" w:line="240" w:lineRule="auto"/>
        <w:jc w:val="both"/>
        <w:rPr>
          <w:i/>
          <w:iCs/>
          <w:color w:val="000000" w:themeColor="text1"/>
          <w:szCs w:val="24"/>
        </w:rPr>
      </w:pPr>
      <w:r w:rsidRPr="00510FA8">
        <w:rPr>
          <w:color w:val="000000" w:themeColor="text1"/>
          <w:szCs w:val="24"/>
        </w:rPr>
        <w:t>47.</w:t>
      </w:r>
      <w:r w:rsidRPr="00510FA8">
        <w:rPr>
          <w:color w:val="000000" w:themeColor="text1"/>
          <w:szCs w:val="24"/>
        </w:rPr>
        <w:tab/>
        <w:t>Subjects prostrate themselves before Totsagan.</w:t>
      </w:r>
    </w:p>
    <w:p w14:paraId="4288D61D" w14:textId="77777777" w:rsidR="002D2C0E" w:rsidRPr="00510FA8" w:rsidRDefault="002D2C0E" w:rsidP="002D2C0E">
      <w:pPr>
        <w:pStyle w:val="HangingIndent0"/>
        <w:tabs>
          <w:tab w:val="clear" w:pos="0"/>
          <w:tab w:val="left" w:pos="720"/>
          <w:tab w:val="right" w:pos="9216"/>
        </w:tabs>
        <w:spacing w:after="0"/>
        <w:ind w:left="269" w:hanging="269"/>
        <w:jc w:val="both"/>
        <w:rPr>
          <w:color w:val="000000" w:themeColor="text1"/>
          <w:szCs w:val="24"/>
        </w:rPr>
      </w:pPr>
      <w:r w:rsidRPr="00510FA8">
        <w:rPr>
          <w:i/>
          <w:iCs/>
          <w:color w:val="000000" w:themeColor="text1"/>
          <w:szCs w:val="24"/>
        </w:rPr>
        <w:t>The banishment of Pipeck</w:t>
      </w:r>
    </w:p>
    <w:p w14:paraId="168AF04D"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48.</w:t>
      </w:r>
      <w:r w:rsidRPr="00510FA8">
        <w:rPr>
          <w:color w:val="000000" w:themeColor="text1"/>
          <w:szCs w:val="24"/>
        </w:rPr>
        <w:tab/>
        <w:t>Messengers fly to Phra Isuan.</w:t>
      </w:r>
    </w:p>
    <w:p w14:paraId="6B3184AD"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49.</w:t>
      </w:r>
      <w:r w:rsidRPr="00510FA8">
        <w:rPr>
          <w:color w:val="000000" w:themeColor="text1"/>
          <w:szCs w:val="24"/>
        </w:rPr>
        <w:tab/>
        <w:t>Phra In and Phra Witsanukam rebuild Longka.</w:t>
      </w:r>
    </w:p>
    <w:p w14:paraId="65BBBE5B"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50.</w:t>
      </w:r>
      <w:r w:rsidRPr="00510FA8">
        <w:rPr>
          <w:color w:val="000000" w:themeColor="text1"/>
          <w:szCs w:val="24"/>
        </w:rPr>
        <w:tab/>
        <w:t>Totsagan tells Pipeck his dreams.</w:t>
      </w:r>
    </w:p>
    <w:p w14:paraId="6E829D45"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51.</w:t>
      </w:r>
      <w:r w:rsidRPr="00510FA8">
        <w:rPr>
          <w:color w:val="000000" w:themeColor="text1"/>
          <w:szCs w:val="24"/>
        </w:rPr>
        <w:tab/>
        <w:t>Pipeck interprets Totsagan’s dreams.</w:t>
      </w:r>
    </w:p>
    <w:p w14:paraId="23D855B5"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52.</w:t>
      </w:r>
      <w:r w:rsidRPr="00510FA8">
        <w:rPr>
          <w:color w:val="000000" w:themeColor="text1"/>
          <w:szCs w:val="24"/>
        </w:rPr>
        <w:tab/>
        <w:t>Pipeck flees Longka.</w:t>
      </w:r>
    </w:p>
    <w:p w14:paraId="3D5CBB20"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53.</w:t>
      </w:r>
      <w:r w:rsidRPr="00510FA8">
        <w:rPr>
          <w:color w:val="000000" w:themeColor="text1"/>
          <w:szCs w:val="24"/>
        </w:rPr>
        <w:tab/>
        <w:t>Nilek captures Pipeck.</w:t>
      </w:r>
    </w:p>
    <w:p w14:paraId="29838136"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54.</w:t>
      </w:r>
      <w:r w:rsidRPr="00510FA8">
        <w:rPr>
          <w:color w:val="000000" w:themeColor="text1"/>
          <w:szCs w:val="24"/>
        </w:rPr>
        <w:tab/>
        <w:t>Pipeck is led before Phra Ram.</w:t>
      </w:r>
    </w:p>
    <w:p w14:paraId="3500AC24"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55.</w:t>
      </w:r>
      <w:r w:rsidRPr="00510FA8">
        <w:rPr>
          <w:color w:val="000000" w:themeColor="text1"/>
          <w:szCs w:val="24"/>
        </w:rPr>
        <w:tab/>
        <w:t>Phra Ram and Phra Lak hear Pipeck’s story.</w:t>
      </w:r>
    </w:p>
    <w:p w14:paraId="75D8AB67"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56.</w:t>
      </w:r>
      <w:r w:rsidRPr="00510FA8">
        <w:rPr>
          <w:color w:val="000000" w:themeColor="text1"/>
          <w:szCs w:val="24"/>
        </w:rPr>
        <w:tab/>
        <w:t>Pipeck relates his story.</w:t>
      </w:r>
    </w:p>
    <w:p w14:paraId="143495D1"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57.</w:t>
      </w:r>
      <w:r w:rsidRPr="00510FA8">
        <w:rPr>
          <w:color w:val="000000" w:themeColor="text1"/>
          <w:szCs w:val="24"/>
        </w:rPr>
        <w:tab/>
        <w:t>The monkey army assembles.</w:t>
      </w:r>
    </w:p>
    <w:p w14:paraId="40642F18"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58.</w:t>
      </w:r>
      <w:r w:rsidRPr="00510FA8">
        <w:rPr>
          <w:color w:val="000000" w:themeColor="text1"/>
          <w:szCs w:val="24"/>
        </w:rPr>
        <w:tab/>
        <w:t>Pipeck swears the oath of allegiance.</w:t>
      </w:r>
    </w:p>
    <w:p w14:paraId="5E6F8016"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59.</w:t>
      </w:r>
      <w:r w:rsidRPr="00510FA8">
        <w:rPr>
          <w:color w:val="000000" w:themeColor="text1"/>
          <w:szCs w:val="24"/>
        </w:rPr>
        <w:tab/>
        <w:t>Phra Ram calls a council of war.</w:t>
      </w:r>
    </w:p>
    <w:p w14:paraId="7691BA0F"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60.</w:t>
      </w:r>
      <w:r w:rsidRPr="00510FA8">
        <w:rPr>
          <w:color w:val="000000" w:themeColor="text1"/>
          <w:szCs w:val="24"/>
        </w:rPr>
        <w:tab/>
        <w:t>The monkey generals receive their orders.</w:t>
      </w:r>
    </w:p>
    <w:p w14:paraId="4F9BCB22"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61.</w:t>
      </w:r>
      <w:r w:rsidRPr="00510FA8">
        <w:rPr>
          <w:color w:val="000000" w:themeColor="text1"/>
          <w:szCs w:val="24"/>
        </w:rPr>
        <w:tab/>
        <w:t>Pipeck and Sukreep take up their positions.</w:t>
      </w:r>
    </w:p>
    <w:p w14:paraId="26CCB098"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62.</w:t>
      </w:r>
      <w:r w:rsidRPr="00510FA8">
        <w:rPr>
          <w:color w:val="000000" w:themeColor="text1"/>
          <w:szCs w:val="24"/>
        </w:rPr>
        <w:tab/>
        <w:t>The monkeys engage in mock battle.</w:t>
      </w:r>
    </w:p>
    <w:p w14:paraId="159F7783"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63.</w:t>
      </w:r>
      <w:r w:rsidRPr="00510FA8">
        <w:rPr>
          <w:color w:val="000000" w:themeColor="text1"/>
          <w:szCs w:val="24"/>
        </w:rPr>
        <w:tab/>
        <w:t>A spy watches the mock battle.</w:t>
      </w:r>
    </w:p>
    <w:p w14:paraId="21B88A39"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64.</w:t>
      </w:r>
      <w:r w:rsidRPr="00510FA8">
        <w:rPr>
          <w:color w:val="000000" w:themeColor="text1"/>
          <w:szCs w:val="24"/>
        </w:rPr>
        <w:tab/>
        <w:t>Hanuman changes himself into a mountain and catches the spy.</w:t>
      </w:r>
    </w:p>
    <w:p w14:paraId="3F9B77EF"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65.</w:t>
      </w:r>
      <w:r w:rsidRPr="00510FA8">
        <w:rPr>
          <w:color w:val="000000" w:themeColor="text1"/>
          <w:szCs w:val="24"/>
        </w:rPr>
        <w:tab/>
        <w:t>Phra Ram informed of the spy’s capture.</w:t>
      </w:r>
    </w:p>
    <w:p w14:paraId="4A54F3C0"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66.</w:t>
      </w:r>
      <w:r w:rsidRPr="00510FA8">
        <w:rPr>
          <w:color w:val="000000" w:themeColor="text1"/>
          <w:szCs w:val="24"/>
        </w:rPr>
        <w:tab/>
        <w:t>Sukreep, Pipeck, and Hanuman inform Phra Ram of the spy’s capture.</w:t>
      </w:r>
    </w:p>
    <w:p w14:paraId="3817E41E"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67.</w:t>
      </w:r>
      <w:r w:rsidRPr="00510FA8">
        <w:rPr>
          <w:color w:val="000000" w:themeColor="text1"/>
          <w:szCs w:val="24"/>
        </w:rPr>
        <w:tab/>
        <w:t>Sukrasan is beaten.</w:t>
      </w:r>
    </w:p>
    <w:p w14:paraId="079724CD" w14:textId="77777777" w:rsidR="002D2C0E" w:rsidRPr="00510FA8" w:rsidRDefault="002D2C0E" w:rsidP="002D2C0E">
      <w:pPr>
        <w:pStyle w:val="ListNumber"/>
        <w:tabs>
          <w:tab w:val="left" w:pos="720"/>
          <w:tab w:val="right" w:pos="9216"/>
        </w:tabs>
        <w:spacing w:after="0" w:line="240" w:lineRule="auto"/>
        <w:jc w:val="both"/>
        <w:rPr>
          <w:i/>
          <w:iCs/>
          <w:color w:val="000000" w:themeColor="text1"/>
          <w:szCs w:val="24"/>
        </w:rPr>
      </w:pPr>
      <w:r w:rsidRPr="00510FA8">
        <w:rPr>
          <w:color w:val="000000" w:themeColor="text1"/>
          <w:szCs w:val="24"/>
        </w:rPr>
        <w:t>68.</w:t>
      </w:r>
      <w:r w:rsidRPr="00510FA8">
        <w:rPr>
          <w:color w:val="000000" w:themeColor="text1"/>
          <w:szCs w:val="24"/>
        </w:rPr>
        <w:tab/>
        <w:t>Sukrasan flies back to Longka.</w:t>
      </w:r>
    </w:p>
    <w:p w14:paraId="4C6B6E0A"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i/>
          <w:iCs/>
          <w:color w:val="000000" w:themeColor="text1"/>
          <w:szCs w:val="24"/>
        </w:rPr>
        <w:t>The impersonation of Nang Seeda</w:t>
      </w:r>
    </w:p>
    <w:p w14:paraId="50695DDB"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69.</w:t>
      </w:r>
      <w:r w:rsidRPr="00510FA8">
        <w:rPr>
          <w:color w:val="000000" w:themeColor="text1"/>
          <w:szCs w:val="24"/>
        </w:rPr>
        <w:tab/>
        <w:t>Totsagan orders Benyagai to assume the appearance of Nang Seeda.</w:t>
      </w:r>
    </w:p>
    <w:p w14:paraId="75428DCC"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70.</w:t>
      </w:r>
      <w:r w:rsidRPr="00510FA8">
        <w:rPr>
          <w:color w:val="000000" w:themeColor="text1"/>
          <w:szCs w:val="24"/>
        </w:rPr>
        <w:tab/>
        <w:t>Benyagai goes by chariot to see Nang Seeda.</w:t>
      </w:r>
    </w:p>
    <w:p w14:paraId="1546B2E3"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71.</w:t>
      </w:r>
      <w:r w:rsidRPr="00510FA8">
        <w:rPr>
          <w:color w:val="000000" w:themeColor="text1"/>
          <w:szCs w:val="24"/>
        </w:rPr>
        <w:tab/>
        <w:t>Benyagai discusses the situation with her mother, Dreechoda.</w:t>
      </w:r>
    </w:p>
    <w:p w14:paraId="544977F8"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lastRenderedPageBreak/>
        <w:t>72.</w:t>
      </w:r>
      <w:r w:rsidRPr="00510FA8">
        <w:rPr>
          <w:color w:val="000000" w:themeColor="text1"/>
          <w:szCs w:val="24"/>
        </w:rPr>
        <w:tab/>
        <w:t>Benyagai studies Nang Seeda.</w:t>
      </w:r>
    </w:p>
    <w:p w14:paraId="218C4634"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73.</w:t>
      </w:r>
      <w:r w:rsidRPr="00510FA8">
        <w:rPr>
          <w:color w:val="000000" w:themeColor="text1"/>
          <w:szCs w:val="24"/>
        </w:rPr>
        <w:tab/>
        <w:t>Phra Ram and Phra Lak weep over ‘Seeda’s’ body.</w:t>
      </w:r>
    </w:p>
    <w:p w14:paraId="1D6DFBF4"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74.</w:t>
      </w:r>
      <w:r w:rsidRPr="00510FA8">
        <w:rPr>
          <w:color w:val="000000" w:themeColor="text1"/>
          <w:szCs w:val="24"/>
        </w:rPr>
        <w:tab/>
        <w:t>Sukreep, Pipeck and Hanuman express their grief.</w:t>
      </w:r>
    </w:p>
    <w:p w14:paraId="1F6788EC"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75.</w:t>
      </w:r>
      <w:r w:rsidRPr="00510FA8">
        <w:rPr>
          <w:color w:val="000000" w:themeColor="text1"/>
          <w:szCs w:val="24"/>
        </w:rPr>
        <w:tab/>
        <w:t>Hanuman seizes the fleeing Benyagai.</w:t>
      </w:r>
    </w:p>
    <w:p w14:paraId="61FC91EF" w14:textId="77777777" w:rsidR="002D2C0E" w:rsidRPr="00510FA8" w:rsidRDefault="002D2C0E" w:rsidP="002D2C0E">
      <w:pPr>
        <w:pStyle w:val="ListNumber"/>
        <w:tabs>
          <w:tab w:val="left" w:pos="720"/>
          <w:tab w:val="right" w:pos="9216"/>
        </w:tabs>
        <w:spacing w:after="0" w:line="240" w:lineRule="auto"/>
        <w:jc w:val="both"/>
        <w:rPr>
          <w:i/>
          <w:iCs/>
          <w:color w:val="000000" w:themeColor="text1"/>
          <w:szCs w:val="24"/>
        </w:rPr>
      </w:pPr>
      <w:r w:rsidRPr="00510FA8">
        <w:rPr>
          <w:color w:val="000000" w:themeColor="text1"/>
          <w:szCs w:val="24"/>
        </w:rPr>
        <w:t>76.</w:t>
      </w:r>
      <w:r w:rsidRPr="00510FA8">
        <w:rPr>
          <w:color w:val="000000" w:themeColor="text1"/>
          <w:szCs w:val="24"/>
        </w:rPr>
        <w:tab/>
        <w:t>Benyagai is interrogated by Sukreep.</w:t>
      </w:r>
    </w:p>
    <w:p w14:paraId="3177739D"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i/>
          <w:iCs/>
          <w:color w:val="000000" w:themeColor="text1"/>
          <w:szCs w:val="24"/>
        </w:rPr>
        <w:t>The building of the causeway</w:t>
      </w:r>
    </w:p>
    <w:p w14:paraId="4E9B1631"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77.</w:t>
      </w:r>
      <w:r w:rsidRPr="00510FA8">
        <w:rPr>
          <w:color w:val="000000" w:themeColor="text1"/>
          <w:szCs w:val="24"/>
        </w:rPr>
        <w:tab/>
        <w:t>Phra Ram orders the building of the causeway to Longka.</w:t>
      </w:r>
    </w:p>
    <w:p w14:paraId="2EAF2C92"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78.</w:t>
      </w:r>
      <w:r w:rsidRPr="00510FA8">
        <w:rPr>
          <w:color w:val="000000" w:themeColor="text1"/>
          <w:szCs w:val="24"/>
        </w:rPr>
        <w:tab/>
        <w:t>Sukreep, Hanuman and Nilapat receive their orders.</w:t>
      </w:r>
    </w:p>
    <w:p w14:paraId="114D9D8E"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79.</w:t>
      </w:r>
      <w:r w:rsidRPr="00510FA8">
        <w:rPr>
          <w:color w:val="000000" w:themeColor="text1"/>
          <w:szCs w:val="24"/>
        </w:rPr>
        <w:tab/>
        <w:t>Sukreep, Hanuman and Nilapat on their way to the strait.</w:t>
      </w:r>
    </w:p>
    <w:p w14:paraId="69A2131F"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80.</w:t>
      </w:r>
      <w:r w:rsidRPr="00510FA8">
        <w:rPr>
          <w:color w:val="000000" w:themeColor="text1"/>
          <w:szCs w:val="24"/>
        </w:rPr>
        <w:tab/>
        <w:t>Nilapat collects rocks for the causeway.</w:t>
      </w:r>
    </w:p>
    <w:p w14:paraId="09C4717E"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81.</w:t>
      </w:r>
      <w:r w:rsidRPr="00510FA8">
        <w:rPr>
          <w:color w:val="000000" w:themeColor="text1"/>
          <w:szCs w:val="24"/>
        </w:rPr>
        <w:tab/>
        <w:t>Nilapat throws the rocks at Hanuman.</w:t>
      </w:r>
    </w:p>
    <w:p w14:paraId="5042B175"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82.</w:t>
      </w:r>
      <w:r w:rsidRPr="00510FA8">
        <w:rPr>
          <w:color w:val="000000" w:themeColor="text1"/>
          <w:szCs w:val="24"/>
        </w:rPr>
        <w:tab/>
        <w:t>Hanuman collects rocks.</w:t>
      </w:r>
    </w:p>
    <w:p w14:paraId="299EC8AC"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83.</w:t>
      </w:r>
      <w:r w:rsidRPr="00510FA8">
        <w:rPr>
          <w:color w:val="000000" w:themeColor="text1"/>
          <w:szCs w:val="24"/>
        </w:rPr>
        <w:tab/>
        <w:t>Hanuman attaches the rocks to his body.</w:t>
      </w:r>
    </w:p>
    <w:p w14:paraId="4B8528EE"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84.</w:t>
      </w:r>
      <w:r w:rsidRPr="00510FA8">
        <w:rPr>
          <w:color w:val="000000" w:themeColor="text1"/>
          <w:szCs w:val="24"/>
        </w:rPr>
        <w:tab/>
        <w:t>Hanuman unloads the rocks on to Nilapat.</w:t>
      </w:r>
    </w:p>
    <w:p w14:paraId="4E800003"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85.</w:t>
      </w:r>
      <w:r w:rsidRPr="00510FA8">
        <w:rPr>
          <w:color w:val="000000" w:themeColor="text1"/>
          <w:szCs w:val="24"/>
        </w:rPr>
        <w:tab/>
        <w:t>Sukreep comes between Hanuman and Nilapat.</w:t>
      </w:r>
    </w:p>
    <w:p w14:paraId="1F8D4CDB" w14:textId="77777777" w:rsidR="002D2C0E" w:rsidRPr="00510FA8" w:rsidRDefault="002D2C0E" w:rsidP="00972CCE">
      <w:pPr>
        <w:pStyle w:val="ListNumber"/>
        <w:spacing w:after="0"/>
        <w:rPr>
          <w:color w:val="000000" w:themeColor="text1"/>
        </w:rPr>
      </w:pPr>
      <w:r w:rsidRPr="00510FA8">
        <w:rPr>
          <w:color w:val="000000" w:themeColor="text1"/>
        </w:rPr>
        <w:t>86.</w:t>
      </w:r>
      <w:r w:rsidRPr="00510FA8">
        <w:rPr>
          <w:color w:val="000000" w:themeColor="text1"/>
        </w:rPr>
        <w:tab/>
        <w:t>Phra Ram pronounces judgement on the two monkeys.</w:t>
      </w:r>
    </w:p>
    <w:p w14:paraId="0ACA3844"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87.</w:t>
      </w:r>
      <w:r w:rsidRPr="00510FA8">
        <w:rPr>
          <w:color w:val="000000" w:themeColor="text1"/>
          <w:szCs w:val="24"/>
        </w:rPr>
        <w:tab/>
        <w:t>Nilapat, Pipeck, Hanuman and Sukreep attend Phra Ram’s judgement.</w:t>
      </w:r>
    </w:p>
    <w:p w14:paraId="0ADD3FDB"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88.</w:t>
      </w:r>
      <w:r w:rsidRPr="00510FA8">
        <w:rPr>
          <w:color w:val="000000" w:themeColor="text1"/>
          <w:szCs w:val="24"/>
        </w:rPr>
        <w:tab/>
        <w:t>Hanuman collects boulders for the causeway.</w:t>
      </w:r>
    </w:p>
    <w:p w14:paraId="64E75C0B"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89.</w:t>
      </w:r>
      <w:r w:rsidRPr="00510FA8">
        <w:rPr>
          <w:color w:val="000000" w:themeColor="text1"/>
          <w:szCs w:val="24"/>
        </w:rPr>
        <w:tab/>
        <w:t>The monkeys throw the rocks into the strait.</w:t>
      </w:r>
    </w:p>
    <w:p w14:paraId="1AC307A3"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90.</w:t>
      </w:r>
      <w:r w:rsidRPr="00510FA8">
        <w:rPr>
          <w:color w:val="000000" w:themeColor="text1"/>
          <w:szCs w:val="24"/>
        </w:rPr>
        <w:tab/>
        <w:t>Sukreep advises Hanuman to examine the sea bed.</w:t>
      </w:r>
    </w:p>
    <w:p w14:paraId="4708B26F"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91.</w:t>
      </w:r>
      <w:r w:rsidRPr="00510FA8">
        <w:rPr>
          <w:color w:val="000000" w:themeColor="text1"/>
          <w:szCs w:val="24"/>
        </w:rPr>
        <w:tab/>
        <w:t>Hanuman discovers and catches a mermaid.</w:t>
      </w:r>
    </w:p>
    <w:p w14:paraId="33B22B56"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92.</w:t>
      </w:r>
      <w:r w:rsidRPr="00510FA8">
        <w:rPr>
          <w:color w:val="000000" w:themeColor="text1"/>
          <w:szCs w:val="24"/>
        </w:rPr>
        <w:tab/>
        <w:t>Hanuman makes love to Supanna Matcha.</w:t>
      </w:r>
    </w:p>
    <w:p w14:paraId="7732104E" w14:textId="69EF1C13" w:rsidR="002D2C0E" w:rsidRPr="00510FA8" w:rsidRDefault="002D2C0E" w:rsidP="00972CC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93.</w:t>
      </w:r>
      <w:r w:rsidRPr="00510FA8">
        <w:rPr>
          <w:color w:val="000000" w:themeColor="text1"/>
          <w:szCs w:val="24"/>
        </w:rPr>
        <w:tab/>
        <w:t>Phra Ram rides over the causeway to Longka.</w:t>
      </w:r>
      <w:r w:rsidR="00972CCE" w:rsidRPr="00510FA8">
        <w:rPr>
          <w:color w:val="000000" w:themeColor="text1"/>
          <w:szCs w:val="24"/>
        </w:rPr>
        <w:t xml:space="preserve">  </w:t>
      </w:r>
      <w:r w:rsidR="008A4B35" w:rsidRPr="00510FA8">
        <w:rPr>
          <w:iCs/>
          <w:color w:val="000000" w:themeColor="text1"/>
          <w:szCs w:val="24"/>
        </w:rPr>
        <w:t>[</w:t>
      </w:r>
      <w:r w:rsidRPr="00510FA8">
        <w:rPr>
          <w:i/>
          <w:iCs/>
          <w:color w:val="000000" w:themeColor="text1"/>
          <w:szCs w:val="24"/>
        </w:rPr>
        <w:t>Phra Ram in chariot</w:t>
      </w:r>
      <w:r w:rsidR="008A4B35" w:rsidRPr="00510FA8">
        <w:rPr>
          <w:iCs/>
          <w:color w:val="000000" w:themeColor="text1"/>
          <w:szCs w:val="24"/>
        </w:rPr>
        <w:t>]</w:t>
      </w:r>
    </w:p>
    <w:p w14:paraId="56A86869" w14:textId="77777777" w:rsidR="002D2C0E" w:rsidRPr="00510FA8" w:rsidRDefault="002D2C0E" w:rsidP="002D2C0E">
      <w:pPr>
        <w:pStyle w:val="ListNumber"/>
        <w:tabs>
          <w:tab w:val="left" w:pos="720"/>
          <w:tab w:val="right" w:pos="9216"/>
        </w:tabs>
        <w:spacing w:after="0" w:line="240" w:lineRule="auto"/>
        <w:jc w:val="both"/>
        <w:rPr>
          <w:i/>
          <w:iCs/>
          <w:color w:val="000000" w:themeColor="text1"/>
          <w:szCs w:val="24"/>
        </w:rPr>
      </w:pPr>
      <w:r w:rsidRPr="00510FA8">
        <w:rPr>
          <w:color w:val="000000" w:themeColor="text1"/>
          <w:szCs w:val="24"/>
        </w:rPr>
        <w:t>94.</w:t>
      </w:r>
      <w:r w:rsidRPr="00510FA8">
        <w:rPr>
          <w:color w:val="000000" w:themeColor="text1"/>
          <w:szCs w:val="24"/>
        </w:rPr>
        <w:tab/>
        <w:t>The monkey generals salute Phra Ram.</w:t>
      </w:r>
    </w:p>
    <w:p w14:paraId="15BA6987"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i/>
          <w:iCs/>
          <w:color w:val="000000" w:themeColor="text1"/>
          <w:szCs w:val="24"/>
        </w:rPr>
        <w:t>The investment of Longka</w:t>
      </w:r>
    </w:p>
    <w:p w14:paraId="2B6F0A4E"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95.</w:t>
      </w:r>
      <w:r w:rsidRPr="00510FA8">
        <w:rPr>
          <w:color w:val="000000" w:themeColor="text1"/>
          <w:szCs w:val="24"/>
        </w:rPr>
        <w:tab/>
        <w:t>Prakontan leads Hanuman to the enchanted plain.</w:t>
      </w:r>
    </w:p>
    <w:p w14:paraId="5DEB16E5"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96.</w:t>
      </w:r>
      <w:r w:rsidRPr="00510FA8">
        <w:rPr>
          <w:color w:val="000000" w:themeColor="text1"/>
          <w:szCs w:val="24"/>
        </w:rPr>
        <w:tab/>
        <w:t>Hanuman discovers the giant Panurat.</w:t>
      </w:r>
    </w:p>
    <w:p w14:paraId="1EDA30C0"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97.</w:t>
      </w:r>
      <w:r w:rsidRPr="00510FA8">
        <w:rPr>
          <w:color w:val="000000" w:themeColor="text1"/>
          <w:szCs w:val="24"/>
        </w:rPr>
        <w:tab/>
        <w:t>Hanuman decapitates Panurat.</w:t>
      </w:r>
    </w:p>
    <w:p w14:paraId="338CFC42"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98.</w:t>
      </w:r>
      <w:r w:rsidRPr="00510FA8">
        <w:rPr>
          <w:color w:val="000000" w:themeColor="text1"/>
          <w:szCs w:val="24"/>
        </w:rPr>
        <w:tab/>
        <w:t>Hanuman brings Panurat’s head to Phra Ram.</w:t>
      </w:r>
    </w:p>
    <w:p w14:paraId="42B646E5" w14:textId="77777777" w:rsidR="002D2C0E" w:rsidRPr="00510FA8" w:rsidRDefault="002D2C0E" w:rsidP="002D2C0E">
      <w:pPr>
        <w:pStyle w:val="ListNumber"/>
        <w:tabs>
          <w:tab w:val="left" w:pos="720"/>
          <w:tab w:val="right" w:pos="9216"/>
        </w:tabs>
        <w:spacing w:after="0" w:line="240" w:lineRule="auto"/>
        <w:jc w:val="both"/>
        <w:rPr>
          <w:color w:val="000000" w:themeColor="text1"/>
          <w:szCs w:val="24"/>
        </w:rPr>
      </w:pPr>
      <w:r w:rsidRPr="00510FA8">
        <w:rPr>
          <w:color w:val="000000" w:themeColor="text1"/>
          <w:szCs w:val="24"/>
        </w:rPr>
        <w:t>99.</w:t>
      </w:r>
      <w:r w:rsidRPr="00510FA8">
        <w:rPr>
          <w:color w:val="000000" w:themeColor="text1"/>
          <w:szCs w:val="24"/>
        </w:rPr>
        <w:tab/>
        <w:t>Phra Ram praises Hanuman.</w:t>
      </w:r>
    </w:p>
    <w:p w14:paraId="65CA8DA4" w14:textId="77777777" w:rsidR="002D2C0E" w:rsidRPr="00510FA8" w:rsidRDefault="002D2C0E" w:rsidP="002D2C0E">
      <w:pPr>
        <w:pStyle w:val="HangingIndent0"/>
        <w:tabs>
          <w:tab w:val="clear" w:pos="0"/>
          <w:tab w:val="left" w:pos="1083"/>
          <w:tab w:val="right" w:pos="9216"/>
        </w:tabs>
        <w:spacing w:after="0"/>
        <w:ind w:left="540" w:hanging="540"/>
        <w:rPr>
          <w:color w:val="000000" w:themeColor="text1"/>
          <w:szCs w:val="24"/>
        </w:rPr>
      </w:pPr>
      <w:r w:rsidRPr="00510FA8">
        <w:rPr>
          <w:color w:val="000000" w:themeColor="text1"/>
          <w:szCs w:val="24"/>
        </w:rPr>
        <w:t>100.</w:t>
      </w:r>
      <w:r w:rsidRPr="00510FA8">
        <w:rPr>
          <w:color w:val="000000" w:themeColor="text1"/>
          <w:szCs w:val="24"/>
        </w:rPr>
        <w:tab/>
        <w:t xml:space="preserve">Ongkot confronts Totsagan. </w:t>
      </w:r>
      <w:r w:rsidRPr="00510FA8">
        <w:rPr>
          <w:color w:val="000000" w:themeColor="text1"/>
          <w:szCs w:val="24"/>
        </w:rPr>
        <w:br/>
      </w:r>
      <w:r w:rsidRPr="00510FA8">
        <w:rPr>
          <w:color w:val="000000" w:themeColor="text1"/>
          <w:szCs w:val="24"/>
        </w:rPr>
        <w:tab/>
      </w:r>
      <w:r w:rsidRPr="00510FA8">
        <w:rPr>
          <w:i/>
          <w:color w:val="000000" w:themeColor="text1"/>
          <w:szCs w:val="24"/>
        </w:rPr>
        <w:t>Ongkot sits on tail</w:t>
      </w:r>
    </w:p>
    <w:p w14:paraId="26A8AD3D"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101.</w:t>
      </w:r>
      <w:r w:rsidRPr="00510FA8">
        <w:rPr>
          <w:color w:val="000000" w:themeColor="text1"/>
          <w:szCs w:val="24"/>
        </w:rPr>
        <w:tab/>
        <w:t>Four guards try to seize Ongkot.</w:t>
      </w:r>
    </w:p>
    <w:p w14:paraId="300ABCC7"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102.</w:t>
      </w:r>
      <w:r w:rsidRPr="00510FA8">
        <w:rPr>
          <w:color w:val="000000" w:themeColor="text1"/>
          <w:szCs w:val="24"/>
        </w:rPr>
        <w:tab/>
        <w:t>Ongkot breaks down the palace gate.</w:t>
      </w:r>
    </w:p>
    <w:p w14:paraId="26F8D9F0"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103.</w:t>
      </w:r>
      <w:r w:rsidRPr="00510FA8">
        <w:rPr>
          <w:color w:val="000000" w:themeColor="text1"/>
          <w:szCs w:val="24"/>
        </w:rPr>
        <w:tab/>
        <w:t>Totsagan’s nephews ride to the underworld.</w:t>
      </w:r>
    </w:p>
    <w:p w14:paraId="33CD9625"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104.</w:t>
      </w:r>
      <w:r w:rsidRPr="00510FA8">
        <w:rPr>
          <w:color w:val="000000" w:themeColor="text1"/>
          <w:szCs w:val="24"/>
        </w:rPr>
        <w:tab/>
        <w:t>Maiyarap, Lord of the Underworld, receives Totsagan’s nephews.</w:t>
      </w:r>
    </w:p>
    <w:p w14:paraId="7105C7A1" w14:textId="77777777" w:rsidR="002D2C0E" w:rsidRPr="00510FA8" w:rsidRDefault="002D2C0E" w:rsidP="002D2C0E">
      <w:pPr>
        <w:pStyle w:val="HangingIndent0"/>
        <w:tabs>
          <w:tab w:val="clear" w:pos="0"/>
          <w:tab w:val="left" w:pos="1165"/>
          <w:tab w:val="right" w:pos="9216"/>
        </w:tabs>
        <w:spacing w:after="0"/>
        <w:ind w:left="540" w:hanging="540"/>
        <w:rPr>
          <w:color w:val="000000" w:themeColor="text1"/>
          <w:szCs w:val="24"/>
        </w:rPr>
      </w:pPr>
      <w:r w:rsidRPr="00510FA8">
        <w:rPr>
          <w:color w:val="000000" w:themeColor="text1"/>
          <w:szCs w:val="24"/>
        </w:rPr>
        <w:t>105.</w:t>
      </w:r>
      <w:r w:rsidRPr="00510FA8">
        <w:rPr>
          <w:color w:val="000000" w:themeColor="text1"/>
          <w:szCs w:val="24"/>
        </w:rPr>
        <w:tab/>
        <w:t xml:space="preserve">Maiyarap smashes his chariot. </w:t>
      </w:r>
      <w:r w:rsidRPr="00510FA8">
        <w:rPr>
          <w:color w:val="000000" w:themeColor="text1"/>
          <w:szCs w:val="24"/>
        </w:rPr>
        <w:br/>
      </w:r>
      <w:r w:rsidRPr="00510FA8">
        <w:rPr>
          <w:color w:val="000000" w:themeColor="text1"/>
          <w:szCs w:val="24"/>
        </w:rPr>
        <w:tab/>
        <w:t>?</w:t>
      </w:r>
      <w:r w:rsidRPr="00510FA8">
        <w:rPr>
          <w:i/>
          <w:color w:val="000000" w:themeColor="text1"/>
          <w:szCs w:val="24"/>
        </w:rPr>
        <w:t xml:space="preserve"> Whose</w:t>
      </w:r>
    </w:p>
    <w:p w14:paraId="05C8628E" w14:textId="77777777" w:rsidR="002D2C0E" w:rsidRPr="00510FA8" w:rsidRDefault="002D2C0E" w:rsidP="002D2C0E">
      <w:pPr>
        <w:pStyle w:val="HangingIndent0"/>
        <w:tabs>
          <w:tab w:val="clear" w:pos="0"/>
          <w:tab w:val="left" w:pos="720"/>
          <w:tab w:val="right" w:pos="9216"/>
        </w:tabs>
        <w:spacing w:after="0"/>
        <w:ind w:left="540" w:hanging="540"/>
        <w:rPr>
          <w:color w:val="000000" w:themeColor="text1"/>
          <w:szCs w:val="24"/>
        </w:rPr>
      </w:pPr>
      <w:r w:rsidRPr="00510FA8">
        <w:rPr>
          <w:color w:val="000000" w:themeColor="text1"/>
          <w:szCs w:val="24"/>
        </w:rPr>
        <w:t>106.</w:t>
      </w:r>
      <w:r w:rsidRPr="00510FA8">
        <w:rPr>
          <w:color w:val="000000" w:themeColor="text1"/>
          <w:szCs w:val="24"/>
        </w:rPr>
        <w:tab/>
        <w:t>Maiyarap conducts magic rites.</w:t>
      </w:r>
    </w:p>
    <w:p w14:paraId="737986D3" w14:textId="77777777" w:rsidR="002D2C0E" w:rsidRPr="00510FA8" w:rsidRDefault="002D2C0E" w:rsidP="002D2C0E">
      <w:pPr>
        <w:pStyle w:val="HangingIndent0"/>
        <w:tabs>
          <w:tab w:val="clear" w:pos="0"/>
          <w:tab w:val="left" w:pos="720"/>
          <w:tab w:val="right" w:pos="9216"/>
        </w:tabs>
        <w:spacing w:after="0"/>
        <w:ind w:left="540" w:hanging="540"/>
        <w:rPr>
          <w:color w:val="000000" w:themeColor="text1"/>
          <w:szCs w:val="24"/>
        </w:rPr>
      </w:pPr>
      <w:r w:rsidRPr="00510FA8">
        <w:rPr>
          <w:color w:val="000000" w:themeColor="text1"/>
          <w:szCs w:val="24"/>
        </w:rPr>
        <w:t>107.</w:t>
      </w:r>
      <w:r w:rsidRPr="00510FA8">
        <w:rPr>
          <w:color w:val="000000" w:themeColor="text1"/>
          <w:szCs w:val="24"/>
        </w:rPr>
        <w:tab/>
        <w:t>Maiyarap enters the sleeping Hanuman’s mouth.</w:t>
      </w:r>
    </w:p>
    <w:p w14:paraId="1836310F" w14:textId="77777777" w:rsidR="002D2C0E" w:rsidRPr="00510FA8" w:rsidRDefault="002D2C0E" w:rsidP="002D2C0E">
      <w:pPr>
        <w:pStyle w:val="HangingIndent0"/>
        <w:tabs>
          <w:tab w:val="clear" w:pos="0"/>
          <w:tab w:val="left" w:pos="720"/>
          <w:tab w:val="right" w:pos="9216"/>
        </w:tabs>
        <w:spacing w:after="0"/>
        <w:ind w:left="540" w:hanging="540"/>
        <w:rPr>
          <w:color w:val="000000" w:themeColor="text1"/>
          <w:szCs w:val="24"/>
        </w:rPr>
      </w:pPr>
      <w:r w:rsidRPr="00510FA8">
        <w:rPr>
          <w:color w:val="000000" w:themeColor="text1"/>
          <w:szCs w:val="24"/>
        </w:rPr>
        <w:t>108.</w:t>
      </w:r>
      <w:r w:rsidRPr="00510FA8">
        <w:rPr>
          <w:color w:val="000000" w:themeColor="text1"/>
          <w:szCs w:val="24"/>
        </w:rPr>
        <w:tab/>
        <w:t>Maiyarap flies to the Underworld with Phra Ram.</w:t>
      </w:r>
    </w:p>
    <w:p w14:paraId="7204CF35" w14:textId="77777777" w:rsidR="002D2C0E" w:rsidRPr="00510FA8" w:rsidRDefault="002D2C0E" w:rsidP="002D2C0E">
      <w:pPr>
        <w:pStyle w:val="HangingIndent0"/>
        <w:tabs>
          <w:tab w:val="clear" w:pos="0"/>
          <w:tab w:val="left" w:pos="720"/>
          <w:tab w:val="right" w:pos="9216"/>
        </w:tabs>
        <w:spacing w:after="0"/>
        <w:ind w:left="540" w:hanging="540"/>
        <w:rPr>
          <w:color w:val="000000" w:themeColor="text1"/>
          <w:szCs w:val="24"/>
        </w:rPr>
      </w:pPr>
      <w:r w:rsidRPr="00510FA8">
        <w:rPr>
          <w:color w:val="000000" w:themeColor="text1"/>
          <w:szCs w:val="24"/>
        </w:rPr>
        <w:t>109.</w:t>
      </w:r>
      <w:r w:rsidRPr="00510FA8">
        <w:rPr>
          <w:color w:val="000000" w:themeColor="text1"/>
          <w:szCs w:val="24"/>
        </w:rPr>
        <w:tab/>
        <w:t>Hanuman fights with Matchanu.</w:t>
      </w:r>
    </w:p>
    <w:p w14:paraId="3D8E1E63" w14:textId="77777777" w:rsidR="002D2C0E" w:rsidRPr="00510FA8" w:rsidRDefault="002D2C0E" w:rsidP="002D2C0E">
      <w:pPr>
        <w:pStyle w:val="HangingIndent0"/>
        <w:tabs>
          <w:tab w:val="clear" w:pos="0"/>
          <w:tab w:val="left" w:pos="720"/>
          <w:tab w:val="right" w:pos="9216"/>
        </w:tabs>
        <w:spacing w:after="0"/>
        <w:ind w:left="540" w:hanging="540"/>
        <w:rPr>
          <w:color w:val="000000" w:themeColor="text1"/>
          <w:szCs w:val="24"/>
        </w:rPr>
      </w:pPr>
      <w:r w:rsidRPr="00510FA8">
        <w:rPr>
          <w:color w:val="000000" w:themeColor="text1"/>
          <w:szCs w:val="24"/>
        </w:rPr>
        <w:t>110.</w:t>
      </w:r>
      <w:r w:rsidRPr="00510FA8">
        <w:rPr>
          <w:color w:val="000000" w:themeColor="text1"/>
          <w:szCs w:val="24"/>
        </w:rPr>
        <w:tab/>
        <w:t>Pirakuan’s weight breaks the scales.</w:t>
      </w:r>
    </w:p>
    <w:p w14:paraId="103098CE" w14:textId="77777777" w:rsidR="002D2C0E" w:rsidRPr="00510FA8" w:rsidRDefault="002D2C0E" w:rsidP="002D2C0E">
      <w:pPr>
        <w:pStyle w:val="HangingIndent0"/>
        <w:tabs>
          <w:tab w:val="clear" w:pos="0"/>
          <w:tab w:val="left" w:pos="720"/>
          <w:tab w:val="right" w:pos="9216"/>
        </w:tabs>
        <w:spacing w:after="0"/>
        <w:ind w:left="540" w:hanging="540"/>
        <w:rPr>
          <w:color w:val="000000" w:themeColor="text1"/>
          <w:szCs w:val="24"/>
        </w:rPr>
      </w:pPr>
      <w:r w:rsidRPr="00510FA8">
        <w:rPr>
          <w:color w:val="000000" w:themeColor="text1"/>
          <w:szCs w:val="24"/>
        </w:rPr>
        <w:t>111.</w:t>
      </w:r>
      <w:r w:rsidRPr="00510FA8">
        <w:rPr>
          <w:color w:val="000000" w:themeColor="text1"/>
          <w:szCs w:val="24"/>
        </w:rPr>
        <w:tab/>
        <w:t>Hanuman fights Maiyarap.</w:t>
      </w:r>
    </w:p>
    <w:p w14:paraId="3362CC56" w14:textId="77777777" w:rsidR="002D2C0E" w:rsidRPr="00510FA8" w:rsidRDefault="002D2C0E" w:rsidP="002D2C0E">
      <w:pPr>
        <w:pStyle w:val="HangingIndent0"/>
        <w:tabs>
          <w:tab w:val="clear" w:pos="0"/>
          <w:tab w:val="left" w:pos="720"/>
          <w:tab w:val="right" w:pos="9216"/>
        </w:tabs>
        <w:spacing w:after="0"/>
        <w:ind w:left="540" w:hanging="540"/>
        <w:rPr>
          <w:i/>
          <w:iCs/>
          <w:color w:val="000000" w:themeColor="text1"/>
          <w:szCs w:val="24"/>
        </w:rPr>
      </w:pPr>
      <w:r w:rsidRPr="00510FA8">
        <w:rPr>
          <w:color w:val="000000" w:themeColor="text1"/>
          <w:szCs w:val="24"/>
        </w:rPr>
        <w:t>112.</w:t>
      </w:r>
      <w:r w:rsidRPr="00510FA8">
        <w:rPr>
          <w:color w:val="000000" w:themeColor="text1"/>
          <w:szCs w:val="24"/>
        </w:rPr>
        <w:tab/>
        <w:t>Hanuman returns with Phra Ram and the head of Maiyarap.</w:t>
      </w:r>
    </w:p>
    <w:p w14:paraId="7045CD3D" w14:textId="77777777" w:rsidR="002D2C0E" w:rsidRPr="00510FA8" w:rsidRDefault="002D2C0E" w:rsidP="002D2C0E">
      <w:pPr>
        <w:pStyle w:val="HangingIndent0"/>
        <w:tabs>
          <w:tab w:val="clear" w:pos="0"/>
          <w:tab w:val="left" w:pos="720"/>
          <w:tab w:val="right" w:pos="9216"/>
        </w:tabs>
        <w:spacing w:after="0"/>
        <w:ind w:left="540" w:hanging="540"/>
        <w:rPr>
          <w:color w:val="000000" w:themeColor="text1"/>
          <w:szCs w:val="24"/>
        </w:rPr>
      </w:pPr>
      <w:r w:rsidRPr="00510FA8">
        <w:rPr>
          <w:i/>
          <w:iCs/>
          <w:color w:val="000000" w:themeColor="text1"/>
          <w:szCs w:val="24"/>
        </w:rPr>
        <w:t>The defeat of Kumpagan and Intorachit</w:t>
      </w:r>
    </w:p>
    <w:p w14:paraId="40DFA0BC" w14:textId="77777777" w:rsidR="002D2C0E" w:rsidRPr="00510FA8" w:rsidRDefault="002D2C0E" w:rsidP="002D2C0E">
      <w:pPr>
        <w:pStyle w:val="HangingIndent0"/>
        <w:tabs>
          <w:tab w:val="clear" w:pos="0"/>
          <w:tab w:val="left" w:pos="720"/>
          <w:tab w:val="right" w:pos="9216"/>
        </w:tabs>
        <w:spacing w:after="0"/>
        <w:ind w:left="540" w:hanging="540"/>
        <w:rPr>
          <w:color w:val="000000" w:themeColor="text1"/>
          <w:szCs w:val="24"/>
        </w:rPr>
      </w:pPr>
      <w:r w:rsidRPr="00510FA8">
        <w:rPr>
          <w:color w:val="000000" w:themeColor="text1"/>
          <w:szCs w:val="24"/>
        </w:rPr>
        <w:t>113.</w:t>
      </w:r>
      <w:r w:rsidRPr="00510FA8">
        <w:rPr>
          <w:color w:val="000000" w:themeColor="text1"/>
          <w:szCs w:val="24"/>
        </w:rPr>
        <w:tab/>
        <w:t>Totsagan persuades Kumpagan to fight the monkey army.</w:t>
      </w:r>
    </w:p>
    <w:p w14:paraId="5E2624A3"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114.</w:t>
      </w:r>
      <w:r w:rsidRPr="00510FA8">
        <w:rPr>
          <w:color w:val="000000" w:themeColor="text1"/>
          <w:szCs w:val="24"/>
        </w:rPr>
        <w:tab/>
        <w:t>Demon courtiers attend Totsagan.</w:t>
      </w:r>
    </w:p>
    <w:p w14:paraId="785860F8"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115.</w:t>
      </w:r>
      <w:r w:rsidRPr="00510FA8">
        <w:rPr>
          <w:color w:val="000000" w:themeColor="text1"/>
          <w:szCs w:val="24"/>
        </w:rPr>
        <w:tab/>
        <w:t>Kumpagan rides out to do battle.</w:t>
      </w:r>
    </w:p>
    <w:p w14:paraId="718D0F8A"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116.</w:t>
      </w:r>
      <w:r w:rsidRPr="00510FA8">
        <w:rPr>
          <w:color w:val="000000" w:themeColor="text1"/>
          <w:szCs w:val="24"/>
        </w:rPr>
        <w:tab/>
        <w:t>Two demon generals accompany Kumpagan.</w:t>
      </w:r>
    </w:p>
    <w:p w14:paraId="4B9A0E4E"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117.</w:t>
      </w:r>
      <w:r w:rsidRPr="00510FA8">
        <w:rPr>
          <w:color w:val="000000" w:themeColor="text1"/>
          <w:szCs w:val="24"/>
        </w:rPr>
        <w:tab/>
        <w:t>Ongkot fights the demons of Kumpagan’s army.</w:t>
      </w:r>
    </w:p>
    <w:p w14:paraId="702392D6"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lastRenderedPageBreak/>
        <w:t>118.</w:t>
      </w:r>
      <w:r w:rsidRPr="00510FA8">
        <w:rPr>
          <w:color w:val="000000" w:themeColor="text1"/>
          <w:szCs w:val="24"/>
        </w:rPr>
        <w:tab/>
        <w:t>Hanuman grapples with Kumpagan’s demon generals.</w:t>
      </w:r>
    </w:p>
    <w:p w14:paraId="1FC5070B"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119.</w:t>
      </w:r>
      <w:r w:rsidRPr="00510FA8">
        <w:rPr>
          <w:color w:val="000000" w:themeColor="text1"/>
          <w:szCs w:val="24"/>
        </w:rPr>
        <w:tab/>
        <w:t>Kumpagan dies in Pipeck’s arms.</w:t>
      </w:r>
    </w:p>
    <w:p w14:paraId="64ABE8AA"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120.</w:t>
      </w:r>
      <w:r w:rsidRPr="00510FA8">
        <w:rPr>
          <w:color w:val="000000" w:themeColor="text1"/>
          <w:szCs w:val="24"/>
        </w:rPr>
        <w:tab/>
        <w:t>Phra Narai fires his arrow at Kumpagan.</w:t>
      </w:r>
    </w:p>
    <w:p w14:paraId="3209C063"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121.</w:t>
      </w:r>
      <w:r w:rsidRPr="00510FA8">
        <w:rPr>
          <w:color w:val="000000" w:themeColor="text1"/>
          <w:szCs w:val="24"/>
        </w:rPr>
        <w:tab/>
        <w:t>Intorachit fires his Nakabat arrow.</w:t>
      </w:r>
    </w:p>
    <w:p w14:paraId="3B266EC1"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122.</w:t>
      </w:r>
      <w:r w:rsidRPr="00510FA8">
        <w:rPr>
          <w:color w:val="000000" w:themeColor="text1"/>
          <w:szCs w:val="24"/>
        </w:rPr>
        <w:tab/>
        <w:t>Phra Ram’s army is overcome by Intorachit’s snake arrows.</w:t>
      </w:r>
    </w:p>
    <w:p w14:paraId="4C73C551"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123.</w:t>
      </w:r>
      <w:r w:rsidRPr="00510FA8">
        <w:rPr>
          <w:color w:val="000000" w:themeColor="text1"/>
          <w:szCs w:val="24"/>
        </w:rPr>
        <w:tab/>
        <w:t>The bird Krut releases Phra Lak.</w:t>
      </w:r>
    </w:p>
    <w:p w14:paraId="1065A126"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124.</w:t>
      </w:r>
      <w:r w:rsidRPr="00510FA8">
        <w:rPr>
          <w:color w:val="000000" w:themeColor="text1"/>
          <w:szCs w:val="24"/>
        </w:rPr>
        <w:tab/>
        <w:t>Pipeck advises Phra Ram to fire an arrow to summon the bird Krut.</w:t>
      </w:r>
    </w:p>
    <w:p w14:paraId="25E3F7C9"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125.</w:t>
      </w:r>
      <w:r w:rsidRPr="00510FA8">
        <w:rPr>
          <w:color w:val="000000" w:themeColor="text1"/>
          <w:szCs w:val="24"/>
        </w:rPr>
        <w:tab/>
        <w:t>Phra Ram fires his Paladjan arrow.</w:t>
      </w:r>
    </w:p>
    <w:p w14:paraId="35A5B0B6"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126.</w:t>
      </w:r>
      <w:r w:rsidRPr="00510FA8">
        <w:rPr>
          <w:color w:val="000000" w:themeColor="text1"/>
          <w:szCs w:val="24"/>
        </w:rPr>
        <w:tab/>
        <w:t>Wiranyamuk is caught in the diamond net.</w:t>
      </w:r>
    </w:p>
    <w:p w14:paraId="30791607"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127.</w:t>
      </w:r>
      <w:r w:rsidRPr="00510FA8">
        <w:rPr>
          <w:color w:val="000000" w:themeColor="text1"/>
          <w:szCs w:val="24"/>
        </w:rPr>
        <w:tab/>
        <w:t>Wiranyamuk is trussed and beaten.</w:t>
      </w:r>
    </w:p>
    <w:p w14:paraId="304ED134"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128.</w:t>
      </w:r>
      <w:r w:rsidRPr="00510FA8">
        <w:rPr>
          <w:color w:val="000000" w:themeColor="text1"/>
          <w:szCs w:val="24"/>
        </w:rPr>
        <w:tab/>
        <w:t>Wiranyamuk is released by the monkeys.</w:t>
      </w:r>
    </w:p>
    <w:p w14:paraId="5ABC7661"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129.</w:t>
      </w:r>
      <w:r w:rsidRPr="00510FA8">
        <w:rPr>
          <w:color w:val="000000" w:themeColor="text1"/>
          <w:szCs w:val="24"/>
        </w:rPr>
        <w:tab/>
        <w:t>Hanuman, Ongkot and Sukreep attack Intorachit.</w:t>
      </w:r>
    </w:p>
    <w:p w14:paraId="0B1653D0"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130.</w:t>
      </w:r>
      <w:r w:rsidRPr="00510FA8">
        <w:rPr>
          <w:color w:val="000000" w:themeColor="text1"/>
          <w:szCs w:val="24"/>
        </w:rPr>
        <w:tab/>
        <w:t>Phra Lak fires his Akanivat arrow.</w:t>
      </w:r>
    </w:p>
    <w:p w14:paraId="729A0D9A"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131.</w:t>
      </w:r>
      <w:r w:rsidRPr="00510FA8">
        <w:rPr>
          <w:color w:val="000000" w:themeColor="text1"/>
          <w:szCs w:val="24"/>
        </w:rPr>
        <w:tab/>
        <w:t>Intorachit is hit by Phra Lak’s arrow.</w:t>
      </w:r>
    </w:p>
    <w:p w14:paraId="1B08D23F"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132.</w:t>
      </w:r>
      <w:r w:rsidRPr="00510FA8">
        <w:rPr>
          <w:color w:val="000000" w:themeColor="text1"/>
          <w:szCs w:val="24"/>
        </w:rPr>
        <w:tab/>
        <w:t>Nang Monto gives Intorachit her breast, while Totsagan looks on.</w:t>
      </w:r>
    </w:p>
    <w:p w14:paraId="3C7673C2"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133.</w:t>
      </w:r>
      <w:r w:rsidRPr="00510FA8">
        <w:rPr>
          <w:color w:val="000000" w:themeColor="text1"/>
          <w:szCs w:val="24"/>
        </w:rPr>
        <w:tab/>
        <w:t>Intorachit rides out to battle.</w:t>
      </w:r>
    </w:p>
    <w:p w14:paraId="2743AE26"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134.</w:t>
      </w:r>
      <w:r w:rsidRPr="00510FA8">
        <w:rPr>
          <w:color w:val="000000" w:themeColor="text1"/>
          <w:szCs w:val="24"/>
        </w:rPr>
        <w:tab/>
        <w:t>Intorachit and Phra Lak come face to face.</w:t>
      </w:r>
    </w:p>
    <w:p w14:paraId="6A7CA505"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135.</w:t>
      </w:r>
      <w:r w:rsidRPr="00510FA8">
        <w:rPr>
          <w:color w:val="000000" w:themeColor="text1"/>
          <w:szCs w:val="24"/>
        </w:rPr>
        <w:tab/>
        <w:t>Phra Lak fires his Promat arrow at Intorachit.</w:t>
      </w:r>
    </w:p>
    <w:p w14:paraId="4AD39A04"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136.</w:t>
      </w:r>
      <w:r w:rsidRPr="00510FA8">
        <w:rPr>
          <w:color w:val="000000" w:themeColor="text1"/>
          <w:szCs w:val="24"/>
        </w:rPr>
        <w:tab/>
        <w:t>Ongkot catches Intorachit’s head in a diamond bowl.</w:t>
      </w:r>
    </w:p>
    <w:p w14:paraId="32C86631"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137.</w:t>
      </w:r>
      <w:r w:rsidRPr="00510FA8">
        <w:rPr>
          <w:color w:val="000000" w:themeColor="text1"/>
          <w:szCs w:val="24"/>
        </w:rPr>
        <w:tab/>
        <w:t>Totsagan gives a feast for Sahatsadecha and Mulplam.</w:t>
      </w:r>
    </w:p>
    <w:p w14:paraId="4D053E5E"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138.</w:t>
      </w:r>
      <w:r w:rsidRPr="00510FA8">
        <w:rPr>
          <w:color w:val="000000" w:themeColor="text1"/>
          <w:szCs w:val="24"/>
        </w:rPr>
        <w:tab/>
        <w:t>Classical dancers entertain the royal guests.</w:t>
      </w:r>
    </w:p>
    <w:p w14:paraId="5D366A72"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139.</w:t>
      </w:r>
      <w:r w:rsidRPr="00510FA8">
        <w:rPr>
          <w:color w:val="000000" w:themeColor="text1"/>
          <w:szCs w:val="24"/>
        </w:rPr>
        <w:tab/>
        <w:t>Demon notables at their revels.</w:t>
      </w:r>
    </w:p>
    <w:p w14:paraId="0B9E9080" w14:textId="77777777" w:rsidR="002D2C0E" w:rsidRPr="00510FA8" w:rsidRDefault="002D2C0E" w:rsidP="002D2C0E">
      <w:pPr>
        <w:pStyle w:val="HangingIndent0"/>
        <w:tabs>
          <w:tab w:val="clear" w:pos="0"/>
          <w:tab w:val="left" w:pos="720"/>
          <w:tab w:val="right" w:pos="9216"/>
        </w:tabs>
        <w:spacing w:after="0"/>
        <w:ind w:left="540" w:hanging="540"/>
        <w:jc w:val="both"/>
        <w:rPr>
          <w:i/>
          <w:iCs/>
          <w:color w:val="000000" w:themeColor="text1"/>
          <w:szCs w:val="24"/>
        </w:rPr>
      </w:pPr>
      <w:r w:rsidRPr="00510FA8">
        <w:rPr>
          <w:color w:val="000000" w:themeColor="text1"/>
          <w:szCs w:val="24"/>
        </w:rPr>
        <w:t>140.</w:t>
      </w:r>
      <w:r w:rsidRPr="00510FA8">
        <w:rPr>
          <w:color w:val="000000" w:themeColor="text1"/>
          <w:szCs w:val="24"/>
        </w:rPr>
        <w:tab/>
        <w:t>Demon soldiers drink deep.</w:t>
      </w:r>
    </w:p>
    <w:p w14:paraId="5D1A465B"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i/>
          <w:iCs/>
          <w:color w:val="000000" w:themeColor="text1"/>
          <w:szCs w:val="24"/>
        </w:rPr>
        <w:t>The final battles</w:t>
      </w:r>
    </w:p>
    <w:p w14:paraId="5409F251"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141.</w:t>
      </w:r>
      <w:r w:rsidRPr="00510FA8">
        <w:rPr>
          <w:color w:val="000000" w:themeColor="text1"/>
          <w:szCs w:val="24"/>
        </w:rPr>
        <w:tab/>
        <w:t>Sahatsadecha, with his concubines, rides out to battle.</w:t>
      </w:r>
    </w:p>
    <w:p w14:paraId="1CA1DE6D"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142.</w:t>
      </w:r>
      <w:r w:rsidRPr="00510FA8">
        <w:rPr>
          <w:color w:val="000000" w:themeColor="text1"/>
          <w:szCs w:val="24"/>
        </w:rPr>
        <w:tab/>
        <w:t>Two demon generals accompany Sahatsadecha.</w:t>
      </w:r>
    </w:p>
    <w:p w14:paraId="08DEBCA4"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143.</w:t>
      </w:r>
      <w:r w:rsidRPr="00510FA8">
        <w:rPr>
          <w:color w:val="000000" w:themeColor="text1"/>
          <w:szCs w:val="24"/>
        </w:rPr>
        <w:tab/>
        <w:t>Mulplam takes the field.</w:t>
      </w:r>
    </w:p>
    <w:p w14:paraId="63F7862A"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144.</w:t>
      </w:r>
      <w:r w:rsidRPr="00510FA8">
        <w:rPr>
          <w:color w:val="000000" w:themeColor="text1"/>
          <w:szCs w:val="24"/>
        </w:rPr>
        <w:tab/>
        <w:t>Two generals accompany Mulplam.</w:t>
      </w:r>
    </w:p>
    <w:p w14:paraId="29E2E801"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145.</w:t>
      </w:r>
      <w:r w:rsidRPr="00510FA8">
        <w:rPr>
          <w:color w:val="000000" w:themeColor="text1"/>
          <w:szCs w:val="24"/>
        </w:rPr>
        <w:tab/>
        <w:t>Phra Ram and Phra Lak ride out to meet Sahatsadecha.</w:t>
      </w:r>
    </w:p>
    <w:p w14:paraId="00EB33AD"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146.</w:t>
      </w:r>
      <w:r w:rsidRPr="00510FA8">
        <w:rPr>
          <w:color w:val="000000" w:themeColor="text1"/>
          <w:szCs w:val="24"/>
        </w:rPr>
        <w:tab/>
        <w:t>Mounted on woodland beasts, the monkeys charge Mulplam.</w:t>
      </w:r>
    </w:p>
    <w:p w14:paraId="5A2A27FF"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147.</w:t>
      </w:r>
      <w:r w:rsidRPr="00510FA8">
        <w:rPr>
          <w:color w:val="000000" w:themeColor="text1"/>
          <w:szCs w:val="24"/>
        </w:rPr>
        <w:tab/>
        <w:t>Phra Lak, aided by Hanuman, fights with Mulplam.</w:t>
      </w:r>
    </w:p>
    <w:p w14:paraId="1E4D4BAA"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148.</w:t>
      </w:r>
      <w:r w:rsidRPr="00510FA8">
        <w:rPr>
          <w:color w:val="000000" w:themeColor="text1"/>
          <w:szCs w:val="24"/>
        </w:rPr>
        <w:tab/>
        <w:t>Hanuman pulls the spear from Phra Lak’s wound.</w:t>
      </w:r>
    </w:p>
    <w:p w14:paraId="165C7886"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149.</w:t>
      </w:r>
      <w:r w:rsidRPr="00510FA8">
        <w:rPr>
          <w:color w:val="000000" w:themeColor="text1"/>
          <w:szCs w:val="24"/>
        </w:rPr>
        <w:tab/>
        <w:t>Mounted on Hanuman’s shoulders, Phra Lak shoots at Mulplam.</w:t>
      </w:r>
    </w:p>
    <w:p w14:paraId="74887642"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150.</w:t>
      </w:r>
      <w:r w:rsidRPr="00510FA8">
        <w:rPr>
          <w:color w:val="000000" w:themeColor="text1"/>
          <w:szCs w:val="24"/>
        </w:rPr>
        <w:tab/>
        <w:t>Phra Lak’s arrow kills Mulplam.</w:t>
      </w:r>
    </w:p>
    <w:p w14:paraId="322DAA0E"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151.</w:t>
      </w:r>
      <w:r w:rsidRPr="00510FA8">
        <w:rPr>
          <w:color w:val="000000" w:themeColor="text1"/>
          <w:szCs w:val="24"/>
        </w:rPr>
        <w:tab/>
        <w:t>Hanuman grapples with Sahatsadecha, who is trying to escape with his concubines.</w:t>
      </w:r>
    </w:p>
    <w:p w14:paraId="1CE19A1A"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Cs w:val="24"/>
        </w:rPr>
      </w:pPr>
      <w:r w:rsidRPr="00510FA8">
        <w:rPr>
          <w:color w:val="000000" w:themeColor="text1"/>
          <w:szCs w:val="24"/>
        </w:rPr>
        <w:t>152.</w:t>
      </w:r>
      <w:r w:rsidRPr="00510FA8">
        <w:rPr>
          <w:color w:val="000000" w:themeColor="text1"/>
          <w:szCs w:val="24"/>
        </w:rPr>
        <w:tab/>
        <w:t>Hanuman kills Sahatsadecha.</w:t>
      </w:r>
    </w:p>
    <w:p w14:paraId="15E1A812" w14:textId="4D80D9BA" w:rsidR="002D2C0E" w:rsidRPr="00510FA8" w:rsidRDefault="00C20AF9" w:rsidP="002D2C0E">
      <w:pPr>
        <w:pStyle w:val="HangingIndent0"/>
        <w:tabs>
          <w:tab w:val="clear" w:pos="0"/>
          <w:tab w:val="left" w:pos="720"/>
          <w:tab w:val="right" w:pos="9216"/>
        </w:tabs>
        <w:spacing w:after="0"/>
        <w:ind w:left="540" w:hanging="540"/>
        <w:rPr>
          <w:color w:val="000000" w:themeColor="text1"/>
          <w:szCs w:val="24"/>
        </w:rPr>
      </w:pPr>
      <w:r>
        <w:rPr>
          <w:color w:val="000000" w:themeColor="text1"/>
          <w:szCs w:val="24"/>
        </w:rPr>
        <w:tab/>
      </w:r>
      <w:r w:rsidR="002D2C0E" w:rsidRPr="00510FA8">
        <w:rPr>
          <w:color w:val="000000" w:themeColor="text1"/>
          <w:szCs w:val="24"/>
        </w:rPr>
        <w:t>(rubbings of some reliefs done c. 1960 in Asian Art Mus</w:t>
      </w:r>
      <w:r>
        <w:rPr>
          <w:color w:val="000000" w:themeColor="text1"/>
          <w:szCs w:val="24"/>
        </w:rPr>
        <w:t>.</w:t>
      </w:r>
      <w:r w:rsidR="002D2C0E" w:rsidRPr="00510FA8">
        <w:rPr>
          <w:color w:val="000000" w:themeColor="text1"/>
          <w:szCs w:val="24"/>
        </w:rPr>
        <w:t>, San Francisco, F2015.31.1-3</w:t>
      </w:r>
      <w:r>
        <w:rPr>
          <w:color w:val="000000" w:themeColor="text1"/>
          <w:szCs w:val="24"/>
        </w:rPr>
        <w:t>,</w:t>
      </w:r>
      <w:r w:rsidR="002D2C0E" w:rsidRPr="00510FA8">
        <w:rPr>
          <w:color w:val="000000" w:themeColor="text1"/>
          <w:szCs w:val="24"/>
        </w:rPr>
        <w:t xml:space="preserve"> </w:t>
      </w:r>
      <w:r w:rsidR="002D2C0E" w:rsidRPr="00510FA8">
        <w:rPr>
          <w:color w:val="000000" w:themeColor="text1"/>
          <w:szCs w:val="24"/>
        </w:rPr>
        <w:br/>
        <w:t>ill. at McGill 2016: 134-5, nos 67-69; cf. p. 207 fig. 71</w:t>
      </w:r>
      <w:r w:rsidR="00EC3805">
        <w:rPr>
          <w:color w:val="000000" w:themeColor="text1"/>
          <w:szCs w:val="24"/>
        </w:rPr>
        <w:t>; photos of some in Shastri 2021: 394-405</w:t>
      </w:r>
      <w:r w:rsidR="002D2C0E" w:rsidRPr="00510FA8">
        <w:rPr>
          <w:color w:val="000000" w:themeColor="text1"/>
          <w:szCs w:val="24"/>
        </w:rPr>
        <w:t>)</w:t>
      </w:r>
    </w:p>
    <w:p w14:paraId="27073D2A" w14:textId="09EFC462" w:rsidR="00A53ECD" w:rsidRPr="00510FA8" w:rsidRDefault="00A53ECD" w:rsidP="00A53ECD">
      <w:pPr>
        <w:tabs>
          <w:tab w:val="left" w:pos="360"/>
        </w:tabs>
        <w:spacing w:before="60"/>
        <w:jc w:val="both"/>
        <w:rPr>
          <w:color w:val="000000" w:themeColor="text1"/>
          <w:szCs w:val="26"/>
        </w:rPr>
      </w:pPr>
      <w:r w:rsidRPr="00510FA8">
        <w:rPr>
          <w:color w:val="000000" w:themeColor="text1"/>
          <w:szCs w:val="26"/>
        </w:rPr>
        <w:t xml:space="preserve">[i.e. </w:t>
      </w:r>
      <w:r w:rsidRPr="00510FA8">
        <w:rPr>
          <w:i/>
          <w:color w:val="000000" w:themeColor="text1"/>
          <w:szCs w:val="26"/>
        </w:rPr>
        <w:t>from abduction to death of Mūlaphalam and Sahatsadecha only</w:t>
      </w:r>
      <w:r w:rsidRPr="00510FA8">
        <w:rPr>
          <w:color w:val="000000" w:themeColor="text1"/>
          <w:szCs w:val="26"/>
        </w:rPr>
        <w:t>]</w:t>
      </w:r>
    </w:p>
    <w:p w14:paraId="3CE7E349" w14:textId="77777777" w:rsidR="00A53ECD" w:rsidRPr="00510FA8" w:rsidRDefault="00A53ECD" w:rsidP="002D2C0E">
      <w:pPr>
        <w:pStyle w:val="HangingIndent0"/>
        <w:tabs>
          <w:tab w:val="clear" w:pos="0"/>
          <w:tab w:val="left" w:pos="720"/>
          <w:tab w:val="right" w:pos="9216"/>
        </w:tabs>
        <w:spacing w:after="0"/>
        <w:ind w:left="540" w:hanging="540"/>
        <w:rPr>
          <w:color w:val="000000" w:themeColor="text1"/>
          <w:szCs w:val="24"/>
        </w:rPr>
      </w:pPr>
    </w:p>
    <w:p w14:paraId="0CF97F1A" w14:textId="77777777" w:rsidR="002D2C0E" w:rsidRPr="00510FA8" w:rsidRDefault="002D2C0E" w:rsidP="002D2C0E">
      <w:pPr>
        <w:pStyle w:val="HangingIndent0"/>
        <w:tabs>
          <w:tab w:val="clear" w:pos="0"/>
          <w:tab w:val="left" w:pos="720"/>
          <w:tab w:val="right" w:pos="9216"/>
        </w:tabs>
        <w:spacing w:after="0"/>
        <w:ind w:left="540" w:hanging="540"/>
        <w:jc w:val="both"/>
        <w:rPr>
          <w:color w:val="000000" w:themeColor="text1"/>
          <w:sz w:val="20"/>
        </w:rPr>
      </w:pPr>
    </w:p>
    <w:p w14:paraId="5A8DC3A3" w14:textId="3668AB4B" w:rsidR="002D2C0E" w:rsidRPr="00510FA8" w:rsidRDefault="00BC76D8" w:rsidP="00473C1E">
      <w:pPr>
        <w:tabs>
          <w:tab w:val="left" w:pos="360"/>
          <w:tab w:val="left" w:pos="720"/>
          <w:tab w:val="left" w:pos="1440"/>
        </w:tabs>
        <w:jc w:val="both"/>
        <w:outlineLvl w:val="0"/>
        <w:rPr>
          <w:color w:val="000000" w:themeColor="text1"/>
        </w:rPr>
      </w:pPr>
      <w:r w:rsidRPr="00510FA8">
        <w:rPr>
          <w:b/>
          <w:color w:val="000000" w:themeColor="text1"/>
        </w:rPr>
        <w:t>Wat Phra Non, n</w:t>
      </w:r>
      <w:r w:rsidR="002D2C0E" w:rsidRPr="00510FA8">
        <w:rPr>
          <w:b/>
          <w:color w:val="000000" w:themeColor="text1"/>
        </w:rPr>
        <w:t>orth Aranyik area</w:t>
      </w:r>
      <w:r w:rsidRPr="00510FA8">
        <w:rPr>
          <w:b/>
          <w:color w:val="000000" w:themeColor="text1"/>
        </w:rPr>
        <w:t>, Kamphang Phet</w:t>
      </w:r>
      <w:r w:rsidR="00F1259F" w:rsidRPr="00510FA8">
        <w:rPr>
          <w:b/>
          <w:color w:val="000000" w:themeColor="text1"/>
        </w:rPr>
        <w:t xml:space="preserve"> </w:t>
      </w:r>
      <w:r w:rsidR="00F1259F" w:rsidRPr="00510FA8">
        <w:rPr>
          <w:color w:val="000000" w:themeColor="text1"/>
        </w:rPr>
        <w:t>(C15-16):</w:t>
      </w:r>
    </w:p>
    <w:p w14:paraId="0B973117" w14:textId="4988C116" w:rsidR="002D2C0E" w:rsidRPr="00510FA8" w:rsidRDefault="00C945B5" w:rsidP="00C945B5">
      <w:pPr>
        <w:pStyle w:val="HangingIndent0"/>
        <w:tabs>
          <w:tab w:val="clear" w:pos="0"/>
          <w:tab w:val="clear" w:pos="2880"/>
          <w:tab w:val="left" w:pos="720"/>
        </w:tabs>
        <w:spacing w:after="120"/>
        <w:ind w:hanging="360"/>
        <w:rPr>
          <w:color w:val="000000" w:themeColor="text1"/>
          <w:szCs w:val="24"/>
        </w:rPr>
      </w:pPr>
      <w:r w:rsidRPr="00510FA8">
        <w:rPr>
          <w:color w:val="000000" w:themeColor="text1"/>
          <w:szCs w:val="24"/>
        </w:rPr>
        <w:tab/>
      </w:r>
      <w:r w:rsidR="002D2C0E" w:rsidRPr="00510FA8">
        <w:rPr>
          <w:color w:val="000000" w:themeColor="text1"/>
          <w:szCs w:val="24"/>
        </w:rPr>
        <w:t xml:space="preserve">Eight slate boundary stones incised with floral motifs and scenes of the </w:t>
      </w:r>
      <w:r w:rsidR="002D2C0E" w:rsidRPr="00510FA8">
        <w:rPr>
          <w:i/>
          <w:color w:val="000000" w:themeColor="text1"/>
          <w:szCs w:val="24"/>
        </w:rPr>
        <w:t>Ramayana</w:t>
      </w:r>
      <w:r w:rsidR="002D2C0E" w:rsidRPr="00510FA8">
        <w:rPr>
          <w:color w:val="000000" w:themeColor="text1"/>
          <w:szCs w:val="24"/>
        </w:rPr>
        <w:t xml:space="preserve"> once stood on pedestals around the ordination hall but have been removed for safekeeping and are now displayed in the Kamphang Phet National Museum [</w:t>
      </w:r>
      <w:r w:rsidR="002D2C0E" w:rsidRPr="00510FA8">
        <w:rPr>
          <w:i/>
          <w:color w:val="000000" w:themeColor="text1"/>
          <w:szCs w:val="24"/>
        </w:rPr>
        <w:t>also spelled Kamphaeng</w:t>
      </w:r>
      <w:r w:rsidR="002D2C0E" w:rsidRPr="00510FA8">
        <w:rPr>
          <w:color w:val="000000" w:themeColor="text1"/>
          <w:szCs w:val="24"/>
        </w:rPr>
        <w:t>].</w:t>
      </w:r>
      <w:r w:rsidR="002D2C0E" w:rsidRPr="00510FA8">
        <w:rPr>
          <w:color w:val="000000" w:themeColor="text1"/>
          <w:szCs w:val="24"/>
        </w:rPr>
        <w:tab/>
      </w:r>
      <w:r w:rsidR="002D2C0E" w:rsidRPr="00510FA8">
        <w:rPr>
          <w:color w:val="000000" w:themeColor="text1"/>
          <w:szCs w:val="24"/>
        </w:rPr>
        <w:tab/>
      </w:r>
      <w:r w:rsidR="002D2C0E" w:rsidRPr="00510FA8">
        <w:rPr>
          <w:color w:val="000000" w:themeColor="text1"/>
          <w:szCs w:val="24"/>
        </w:rPr>
        <w:tab/>
        <w:t>Visual Thailand: Rooney 2008: 226</w:t>
      </w:r>
    </w:p>
    <w:p w14:paraId="1A840092" w14:textId="6ED2FCB8" w:rsidR="00DD50C1" w:rsidRPr="00510FA8" w:rsidRDefault="00C945B5" w:rsidP="001F4447">
      <w:pPr>
        <w:pStyle w:val="HangingIndent0"/>
        <w:tabs>
          <w:tab w:val="clear" w:pos="0"/>
          <w:tab w:val="clear" w:pos="2880"/>
          <w:tab w:val="left" w:pos="720"/>
        </w:tabs>
        <w:spacing w:after="0"/>
        <w:ind w:hanging="360"/>
        <w:rPr>
          <w:b/>
          <w:color w:val="000000" w:themeColor="text1"/>
          <w:szCs w:val="24"/>
        </w:rPr>
      </w:pPr>
      <w:r w:rsidRPr="00510FA8">
        <w:rPr>
          <w:b/>
          <w:color w:val="000000" w:themeColor="text1"/>
          <w:szCs w:val="24"/>
        </w:rPr>
        <w:t>Bahn Ma, Sawang Deang Din dist., Sakon Nakorn province</w:t>
      </w:r>
    </w:p>
    <w:p w14:paraId="2F3619CE" w14:textId="5770EC7B" w:rsidR="00C945B5" w:rsidRPr="00510FA8" w:rsidRDefault="00C945B5" w:rsidP="00ED2AEB">
      <w:pPr>
        <w:pStyle w:val="HangingIndent0"/>
        <w:tabs>
          <w:tab w:val="clear" w:pos="0"/>
          <w:tab w:val="clear" w:pos="2880"/>
          <w:tab w:val="left" w:pos="720"/>
        </w:tabs>
        <w:spacing w:after="120"/>
        <w:ind w:hanging="360"/>
        <w:rPr>
          <w:color w:val="000000" w:themeColor="text1"/>
          <w:szCs w:val="24"/>
        </w:rPr>
      </w:pPr>
      <w:r w:rsidRPr="00510FA8">
        <w:rPr>
          <w:b/>
          <w:color w:val="000000" w:themeColor="text1"/>
          <w:szCs w:val="24"/>
        </w:rPr>
        <w:lastRenderedPageBreak/>
        <w:tab/>
      </w:r>
      <w:r w:rsidRPr="00510FA8">
        <w:rPr>
          <w:color w:val="000000" w:themeColor="text1"/>
          <w:szCs w:val="24"/>
        </w:rPr>
        <w:t xml:space="preserve">A </w:t>
      </w:r>
      <w:r w:rsidR="00A30445" w:rsidRPr="00510FA8">
        <w:rPr>
          <w:color w:val="000000" w:themeColor="text1"/>
          <w:szCs w:val="24"/>
        </w:rPr>
        <w:t xml:space="preserve">12th-century </w:t>
      </w:r>
      <w:r w:rsidRPr="00510FA8">
        <w:rPr>
          <w:i/>
          <w:color w:val="000000" w:themeColor="text1"/>
          <w:szCs w:val="24"/>
        </w:rPr>
        <w:t>sema</w:t>
      </w:r>
      <w:r w:rsidRPr="00510FA8">
        <w:rPr>
          <w:color w:val="000000" w:themeColor="text1"/>
          <w:szCs w:val="24"/>
        </w:rPr>
        <w:t xml:space="preserve"> (</w:t>
      </w:r>
      <w:r w:rsidR="00CA0A9C">
        <w:rPr>
          <w:color w:val="000000" w:themeColor="text1"/>
          <w:szCs w:val="24"/>
        </w:rPr>
        <w:t xml:space="preserve">S1206, </w:t>
      </w:r>
      <w:r w:rsidRPr="00510FA8">
        <w:rPr>
          <w:color w:val="000000" w:themeColor="text1"/>
          <w:szCs w:val="24"/>
        </w:rPr>
        <w:t xml:space="preserve">stolen in 1981 but photographed before its loss) shows Sītā being abducted by Rāvaṇa on one side and on the other side </w:t>
      </w:r>
      <w:r w:rsidR="00A30445" w:rsidRPr="00510FA8">
        <w:rPr>
          <w:color w:val="000000" w:themeColor="text1"/>
          <w:szCs w:val="24"/>
        </w:rPr>
        <w:t>possibly</w:t>
      </w:r>
      <w:r w:rsidRPr="00510FA8">
        <w:rPr>
          <w:color w:val="000000" w:themeColor="text1"/>
          <w:szCs w:val="24"/>
        </w:rPr>
        <w:t xml:space="preserve"> Kubera (who curses Tumburu to be reborn as Rāvaṇa</w:t>
      </w:r>
      <w:r w:rsidR="00A30445" w:rsidRPr="00510FA8">
        <w:rPr>
          <w:color w:val="000000" w:themeColor="text1"/>
          <w:szCs w:val="24"/>
        </w:rPr>
        <w:t xml:space="preserve"> in some versions</w:t>
      </w:r>
      <w:r w:rsidRPr="00510FA8">
        <w:rPr>
          <w:color w:val="000000" w:themeColor="text1"/>
          <w:szCs w:val="24"/>
        </w:rPr>
        <w:t>)</w:t>
      </w:r>
      <w:r w:rsidR="00A30445" w:rsidRPr="00510FA8">
        <w:rPr>
          <w:color w:val="000000" w:themeColor="text1"/>
          <w:szCs w:val="24"/>
        </w:rPr>
        <w:tab/>
        <w:t>Suriyavudh Suksavasti 1991</w:t>
      </w:r>
    </w:p>
    <w:p w14:paraId="2CEE68DD" w14:textId="241A6FCA" w:rsidR="00F64498" w:rsidRDefault="00F64498" w:rsidP="00ED2AEB">
      <w:pPr>
        <w:pStyle w:val="NormalWeb"/>
        <w:spacing w:before="0" w:after="120"/>
        <w:rPr>
          <w:color w:val="000000" w:themeColor="text1"/>
          <w:sz w:val="22"/>
          <w:szCs w:val="22"/>
        </w:rPr>
      </w:pPr>
      <w:r w:rsidRPr="00510FA8">
        <w:rPr>
          <w:color w:val="000000" w:themeColor="text1"/>
          <w:szCs w:val="24"/>
        </w:rPr>
        <w:t>“</w:t>
      </w:r>
      <w:r w:rsidRPr="00510FA8">
        <w:rPr>
          <w:rFonts w:ascii="MBaskerville" w:hAnsi="MBaskerville"/>
          <w:color w:val="000000" w:themeColor="text1"/>
          <w:sz w:val="22"/>
          <w:szCs w:val="22"/>
        </w:rPr>
        <w:t xml:space="preserve">It is possible to observe the spread of both Cambodian styles and political power up the tributaries that </w:t>
      </w:r>
      <w:r w:rsidRPr="00510FA8">
        <w:rPr>
          <w:rFonts w:ascii="MBaskervilleExpert" w:hAnsi="MBaskervilleExpert"/>
          <w:color w:val="000000" w:themeColor="text1"/>
          <w:sz w:val="22"/>
          <w:szCs w:val="22"/>
        </w:rPr>
        <w:t>fl</w:t>
      </w:r>
      <w:r w:rsidRPr="00510FA8">
        <w:rPr>
          <w:rFonts w:ascii="MBaskerville" w:hAnsi="MBaskerville"/>
          <w:color w:val="000000" w:themeColor="text1"/>
          <w:sz w:val="22"/>
          <w:szCs w:val="22"/>
        </w:rPr>
        <w:t xml:space="preserve">ow southward into the Mun— for instance, </w:t>
      </w:r>
      <w:r w:rsidRPr="00510FA8">
        <w:rPr>
          <w:color w:val="000000" w:themeColor="text1"/>
          <w:szCs w:val="24"/>
        </w:rPr>
        <w:t xml:space="preserve">in the area around </w:t>
      </w:r>
      <w:r w:rsidRPr="00510FA8">
        <w:rPr>
          <w:b/>
          <w:color w:val="000000" w:themeColor="text1"/>
          <w:szCs w:val="24"/>
        </w:rPr>
        <w:t>Prâsât Kû Kradô</w:t>
      </w:r>
      <w:r w:rsidRPr="00510FA8">
        <w:rPr>
          <w:b/>
          <w:color w:val="000000" w:themeColor="text1"/>
        </w:rPr>
        <w:t>̦</w:t>
      </w:r>
      <w:r w:rsidRPr="00510FA8">
        <w:rPr>
          <w:b/>
          <w:color w:val="000000" w:themeColor="text1"/>
          <w:szCs w:val="24"/>
        </w:rPr>
        <w:t>n (Kaset Wisai district, Roi Et)</w:t>
      </w:r>
      <w:r w:rsidRPr="00510FA8">
        <w:rPr>
          <w:color w:val="000000" w:themeColor="text1"/>
          <w:szCs w:val="24"/>
        </w:rPr>
        <w:t>. An entirely pictorial lintel there, probably of the second half of the eleventh century, bears a scene from the Rāmāyaṇa.”</w:t>
      </w:r>
      <w:r w:rsidRPr="00510FA8">
        <w:rPr>
          <w:color w:val="000000" w:themeColor="text1"/>
          <w:sz w:val="22"/>
          <w:szCs w:val="22"/>
        </w:rPr>
        <w:t xml:space="preserve"> [</w:t>
      </w:r>
      <w:r w:rsidRPr="00510FA8">
        <w:rPr>
          <w:i/>
          <w:color w:val="000000" w:themeColor="text1"/>
          <w:sz w:val="22"/>
          <w:szCs w:val="22"/>
        </w:rPr>
        <w:t>fn ref.</w:t>
      </w:r>
      <w:r w:rsidRPr="00510FA8">
        <w:rPr>
          <w:color w:val="000000" w:themeColor="text1"/>
          <w:sz w:val="22"/>
          <w:szCs w:val="22"/>
        </w:rPr>
        <w:t xml:space="preserve"> – Illustrated, MBJ 3, no. 2 (Jan.-March 1977), p. 58] </w:t>
      </w:r>
      <w:r w:rsidR="00305E2D" w:rsidRPr="00510FA8">
        <w:rPr>
          <w:color w:val="000000" w:themeColor="text1"/>
          <w:sz w:val="22"/>
          <w:szCs w:val="22"/>
        </w:rPr>
        <w:tab/>
        <w:t>Woodward 2005: 130</w:t>
      </w:r>
    </w:p>
    <w:p w14:paraId="5AFE8181" w14:textId="335ABD8A" w:rsidR="00F623E9" w:rsidRPr="00D90686" w:rsidRDefault="00ED2AEB" w:rsidP="00F623E9">
      <w:pPr>
        <w:pStyle w:val="narrativeelements"/>
        <w:spacing w:after="0"/>
        <w:ind w:left="720" w:hanging="360"/>
      </w:pPr>
      <w:r>
        <w:rPr>
          <w:b/>
          <w:color w:val="000000" w:themeColor="text1"/>
          <w:szCs w:val="24"/>
        </w:rPr>
        <w:t>Phitsanulok (&lt; Viṣṇuloka)</w:t>
      </w:r>
      <w:r w:rsidR="00E57827">
        <w:rPr>
          <w:b/>
          <w:color w:val="000000" w:themeColor="text1"/>
          <w:szCs w:val="24"/>
        </w:rPr>
        <w:t xml:space="preserve"> </w:t>
      </w:r>
      <w:r w:rsidR="009C11F5">
        <w:rPr>
          <w:b/>
          <w:color w:val="000000" w:themeColor="text1"/>
          <w:szCs w:val="24"/>
        </w:rPr>
        <w:br/>
      </w:r>
      <w:r w:rsidR="00E57827">
        <w:rPr>
          <w:b/>
          <w:color w:val="000000" w:themeColor="text1"/>
          <w:szCs w:val="24"/>
        </w:rPr>
        <w:t>Wāt Nāṅg Ph</w:t>
      </w:r>
      <w:r w:rsidR="00614562">
        <w:rPr>
          <w:b/>
          <w:color w:val="000000" w:themeColor="text1"/>
          <w:szCs w:val="24"/>
        </w:rPr>
        <w:t>a</w:t>
      </w:r>
      <w:r w:rsidR="00E57827">
        <w:rPr>
          <w:b/>
          <w:color w:val="000000" w:themeColor="text1"/>
          <w:szCs w:val="24"/>
        </w:rPr>
        <w:t>ya</w:t>
      </w:r>
      <w:r w:rsidR="009C11F5">
        <w:rPr>
          <w:b/>
          <w:color w:val="000000" w:themeColor="text1"/>
          <w:szCs w:val="24"/>
        </w:rPr>
        <w:t>:</w:t>
      </w:r>
      <w:r>
        <w:rPr>
          <w:b/>
          <w:color w:val="000000" w:themeColor="text1"/>
          <w:szCs w:val="24"/>
        </w:rPr>
        <w:t xml:space="preserve"> </w:t>
      </w:r>
      <w:r w:rsidR="00614562">
        <w:rPr>
          <w:color w:val="000000" w:themeColor="text1"/>
          <w:szCs w:val="24"/>
        </w:rPr>
        <w:t>monastery built 2nd half of C15</w:t>
      </w:r>
      <w:r w:rsidR="00576CE1">
        <w:rPr>
          <w:color w:val="000000" w:themeColor="text1"/>
          <w:szCs w:val="24"/>
        </w:rPr>
        <w:t xml:space="preserve">;  C19 </w:t>
      </w:r>
      <w:r w:rsidRPr="007C41FE">
        <w:rPr>
          <w:color w:val="000000" w:themeColor="text1"/>
          <w:szCs w:val="24"/>
        </w:rPr>
        <w:t>murals</w:t>
      </w:r>
      <w:r>
        <w:rPr>
          <w:color w:val="000000" w:themeColor="text1"/>
          <w:szCs w:val="24"/>
        </w:rPr>
        <w:t xml:space="preserve"> showing last part of battle between Rāma and Rāvaṇa</w:t>
      </w:r>
      <w:r w:rsidR="009C11F5">
        <w:rPr>
          <w:color w:val="000000" w:themeColor="text1"/>
          <w:szCs w:val="24"/>
        </w:rPr>
        <w:br/>
      </w:r>
      <w:r w:rsidR="00BB63FD">
        <w:rPr>
          <w:b/>
          <w:color w:val="000000" w:themeColor="text1"/>
          <w:szCs w:val="24"/>
        </w:rPr>
        <w:t xml:space="preserve">Rāṭ Burāṇa: </w:t>
      </w:r>
      <w:r w:rsidR="00321BA9" w:rsidRPr="00321BA9">
        <w:rPr>
          <w:color w:val="000000" w:themeColor="text1"/>
          <w:szCs w:val="24"/>
        </w:rPr>
        <w:t xml:space="preserve">C15 </w:t>
      </w:r>
      <w:r w:rsidR="00BB63FD">
        <w:rPr>
          <w:color w:val="000000" w:themeColor="text1"/>
          <w:szCs w:val="24"/>
        </w:rPr>
        <w:t>Sukhothai</w:t>
      </w:r>
      <w:r w:rsidR="00BC4B10">
        <w:rPr>
          <w:color w:val="000000" w:themeColor="text1"/>
          <w:szCs w:val="24"/>
        </w:rPr>
        <w:t>-period</w:t>
      </w:r>
      <w:r w:rsidR="00BB63FD">
        <w:rPr>
          <w:color w:val="000000" w:themeColor="text1"/>
          <w:szCs w:val="24"/>
        </w:rPr>
        <w:t xml:space="preserve"> temple with some Rāmakīen murals</w:t>
      </w:r>
      <w:r w:rsidR="00BC4B10">
        <w:rPr>
          <w:color w:val="000000" w:themeColor="text1"/>
          <w:szCs w:val="24"/>
        </w:rPr>
        <w:t xml:space="preserve"> in </w:t>
      </w:r>
      <w:r w:rsidR="00BC4B10" w:rsidRPr="00321BA9">
        <w:rPr>
          <w:i/>
          <w:color w:val="000000" w:themeColor="text1"/>
          <w:szCs w:val="24"/>
        </w:rPr>
        <w:t>ubosot</w:t>
      </w:r>
      <w:r w:rsidR="0072138D">
        <w:rPr>
          <w:color w:val="000000" w:themeColor="text1"/>
          <w:szCs w:val="24"/>
        </w:rPr>
        <w:t xml:space="preserve"> from time of Rāma IV</w:t>
      </w:r>
      <w:r w:rsidR="00321BA9">
        <w:rPr>
          <w:color w:val="000000" w:themeColor="text1"/>
          <w:szCs w:val="24"/>
        </w:rPr>
        <w:t xml:space="preserve"> (1851-68).</w:t>
      </w:r>
      <w:r w:rsidR="00F623E9">
        <w:rPr>
          <w:color w:val="000000" w:themeColor="text1"/>
          <w:szCs w:val="24"/>
        </w:rPr>
        <w:br/>
      </w:r>
      <w:r w:rsidR="00F623E9" w:rsidRPr="00F623E9">
        <w:rPr>
          <w:i/>
        </w:rPr>
        <w:t>ubosot</w:t>
      </w:r>
      <w:r w:rsidR="00F623E9" w:rsidRPr="00F623E9">
        <w:t xml:space="preserve"> murals</w:t>
      </w:r>
      <w:r w:rsidR="00F623E9">
        <w:rPr>
          <w:sz w:val="20"/>
        </w:rPr>
        <w:br/>
      </w:r>
      <w:r w:rsidR="00F623E9" w:rsidRPr="00D90686">
        <w:t>Rāvaṇa in battle scene:</w:t>
      </w:r>
      <w:r w:rsidR="00F623E9" w:rsidRPr="00430B52">
        <w:t xml:space="preserve"> </w:t>
      </w:r>
      <w:r w:rsidR="00F623E9" w:rsidRPr="00D90686">
        <w:tab/>
        <w:t>JLB photo: 206</w:t>
      </w:r>
    </w:p>
    <w:p w14:paraId="70BB0974" w14:textId="3B263094" w:rsidR="00F623E9" w:rsidRPr="00D90686" w:rsidRDefault="00F623E9" w:rsidP="00F623E9">
      <w:pPr>
        <w:pStyle w:val="narrativeelements"/>
        <w:spacing w:after="0"/>
        <w:ind w:left="1080" w:hanging="360"/>
      </w:pPr>
      <w:r w:rsidRPr="00D90686">
        <w:t>Śūrpaṇakhā complains to Rāvaṇa:</w:t>
      </w:r>
      <w:r w:rsidRPr="00430B52">
        <w:t xml:space="preserve"> </w:t>
      </w:r>
      <w:r w:rsidRPr="00D90686">
        <w:tab/>
        <w:t>JLB photo: 205</w:t>
      </w:r>
    </w:p>
    <w:p w14:paraId="52668DF1" w14:textId="43227AD4" w:rsidR="00F623E9" w:rsidRPr="00D90686" w:rsidRDefault="00F623E9" w:rsidP="00F623E9">
      <w:pPr>
        <w:pStyle w:val="narrativeelements"/>
        <w:spacing w:after="0"/>
        <w:ind w:left="1080" w:hanging="360"/>
      </w:pPr>
      <w:r w:rsidRPr="00D90686">
        <w:t>abduction:</w:t>
      </w:r>
      <w:r w:rsidRPr="00430B52">
        <w:t xml:space="preserve"> </w:t>
      </w:r>
      <w:r w:rsidRPr="00430B52">
        <w:tab/>
      </w:r>
      <w:r w:rsidRPr="00D90686">
        <w:tab/>
        <w:t>JLB photo): 204</w:t>
      </w:r>
    </w:p>
    <w:p w14:paraId="4360387B" w14:textId="1CCEE16C" w:rsidR="00F623E9" w:rsidRPr="00430B52" w:rsidRDefault="00F623E9" w:rsidP="00F623E9">
      <w:pPr>
        <w:pStyle w:val="narrativeelements"/>
        <w:spacing w:after="0"/>
        <w:ind w:left="1080" w:hanging="360"/>
      </w:pPr>
      <w:r w:rsidRPr="00D90686">
        <w:t xml:space="preserve">Lakṣmaṇa returns from Kiṣkindhā with </w:t>
      </w:r>
      <w:r w:rsidRPr="00D90686">
        <w:rPr>
          <w:i/>
        </w:rPr>
        <w:t>vānaras</w:t>
      </w:r>
      <w:r w:rsidRPr="00D90686">
        <w:t>:</w:t>
      </w:r>
      <w:r w:rsidRPr="00430B52">
        <w:t xml:space="preserve"> </w:t>
      </w:r>
      <w:r w:rsidRPr="00D90686">
        <w:tab/>
        <w:t>JLB photo: 203, cf. 207</w:t>
      </w:r>
    </w:p>
    <w:p w14:paraId="5D63B008" w14:textId="337B7E1C" w:rsidR="00F623E9" w:rsidRPr="00D90686" w:rsidRDefault="00F623E9" w:rsidP="00F623E9">
      <w:pPr>
        <w:pStyle w:val="narrativeelements"/>
        <w:spacing w:after="0"/>
        <w:ind w:left="1080" w:hanging="360"/>
      </w:pPr>
      <w:r w:rsidRPr="00D90686">
        <w:t>Hanumān reports to Rāma:</w:t>
      </w:r>
      <w:r w:rsidRPr="00430B52">
        <w:t xml:space="preserve"> </w:t>
      </w:r>
      <w:r w:rsidRPr="00D90686">
        <w:tab/>
        <w:t>JLB photo: 201-2</w:t>
      </w:r>
    </w:p>
    <w:p w14:paraId="54650B95" w14:textId="79DD2258" w:rsidR="00F623E9" w:rsidRPr="00430B52" w:rsidRDefault="00F623E9" w:rsidP="00F623E9">
      <w:pPr>
        <w:pStyle w:val="narrativeelements"/>
        <w:spacing w:after="0"/>
        <w:ind w:left="1080" w:hanging="360"/>
      </w:pPr>
      <w:r w:rsidRPr="00D90686">
        <w:t xml:space="preserve">Rāma and Lakṣmaṇa in chariots march with provisioned </w:t>
      </w:r>
      <w:r w:rsidRPr="00D90686">
        <w:rPr>
          <w:i/>
        </w:rPr>
        <w:t>vānaras</w:t>
      </w:r>
      <w:r w:rsidRPr="00D90686">
        <w:t xml:space="preserve"> towards Laṅkā:</w:t>
      </w:r>
      <w:r w:rsidRPr="00D90686">
        <w:tab/>
      </w:r>
      <w:r>
        <w:tab/>
      </w:r>
      <w:r w:rsidRPr="00D90686">
        <w:tab/>
        <w:t>JLB photo: 199-200</w:t>
      </w:r>
    </w:p>
    <w:p w14:paraId="437A2374" w14:textId="23A1C0A1" w:rsidR="00F623E9" w:rsidRPr="00D90686" w:rsidRDefault="00F623E9" w:rsidP="00F623E9">
      <w:pPr>
        <w:pStyle w:val="narrativeelements"/>
        <w:spacing w:after="0"/>
        <w:ind w:left="1080" w:hanging="360"/>
      </w:pPr>
      <w:r w:rsidRPr="00D90686">
        <w:t>Hanumān carrying Rāma and Lakṣmaṇa in palms of hands [</w:t>
      </w:r>
      <w:r w:rsidRPr="00D90686">
        <w:rPr>
          <w:i/>
        </w:rPr>
        <w:t xml:space="preserve">? rescue from Mahīrāvaṇa </w:t>
      </w:r>
      <w:r w:rsidRPr="00D90686">
        <w:t xml:space="preserve">N.B. </w:t>
      </w:r>
      <w:r w:rsidRPr="00D90686">
        <w:rPr>
          <w:i/>
        </w:rPr>
        <w:t>in Olsson only Rāma abducted</w:t>
      </w:r>
      <w:r w:rsidRPr="00D90686">
        <w:t>]:</w:t>
      </w:r>
      <w:r w:rsidRPr="00D90686">
        <w:tab/>
        <w:t>JLB photo): 195-97</w:t>
      </w:r>
    </w:p>
    <w:p w14:paraId="3FAEE831" w14:textId="0F67ACC5" w:rsidR="00F623E9" w:rsidRPr="00D90686" w:rsidRDefault="00F623E9" w:rsidP="00F623E9">
      <w:pPr>
        <w:pStyle w:val="narrativeelements"/>
        <w:tabs>
          <w:tab w:val="clear" w:pos="2880"/>
        </w:tabs>
        <w:spacing w:after="0"/>
      </w:pPr>
      <w:r w:rsidRPr="00D90686">
        <w:t xml:space="preserve">[? </w:t>
      </w:r>
      <w:r w:rsidRPr="00D90686">
        <w:rPr>
          <w:i/>
        </w:rPr>
        <w:t>identified as</w:t>
      </w:r>
      <w:r w:rsidRPr="00D90686">
        <w:t>] Hanumān with Rāvaṇa’s external heart [</w:t>
      </w:r>
      <w:r w:rsidRPr="00D90686">
        <w:rPr>
          <w:i/>
        </w:rPr>
        <w:t>apparently Indrajit</w:t>
      </w:r>
      <w:r w:rsidRPr="00D90686">
        <w:t>]:</w:t>
      </w:r>
      <w:r w:rsidRPr="00D90686">
        <w:tab/>
      </w:r>
      <w:r>
        <w:br/>
      </w:r>
      <w:r>
        <w:tab/>
      </w:r>
      <w:r w:rsidRPr="00D90686">
        <w:t>JLB photo: 194</w:t>
      </w:r>
    </w:p>
    <w:p w14:paraId="340E6B7B" w14:textId="175BB199" w:rsidR="00F623E9" w:rsidRPr="00D90686" w:rsidRDefault="00F623E9" w:rsidP="00F623E9">
      <w:pPr>
        <w:pStyle w:val="narrativeelements"/>
        <w:spacing w:after="0"/>
      </w:pPr>
      <w:r w:rsidRPr="00D90686">
        <w:t>Hanumān makes love to woman:</w:t>
      </w:r>
      <w:r w:rsidRPr="00D90686">
        <w:tab/>
        <w:t>JLB photo: 193</w:t>
      </w:r>
    </w:p>
    <w:p w14:paraId="77558875" w14:textId="33B8FE9E" w:rsidR="00AD5DFC" w:rsidRPr="00BB63FD" w:rsidRDefault="00F623E9" w:rsidP="00F623E9">
      <w:pPr>
        <w:pStyle w:val="hangingindent025"/>
        <w:tabs>
          <w:tab w:val="clear" w:pos="2880"/>
        </w:tabs>
        <w:spacing w:after="120"/>
        <w:ind w:left="1440"/>
        <w:jc w:val="left"/>
        <w:outlineLvl w:val="0"/>
        <w:rPr>
          <w:color w:val="000000" w:themeColor="text1"/>
          <w:szCs w:val="24"/>
        </w:rPr>
      </w:pPr>
      <w:r w:rsidRPr="00D90686">
        <w:rPr>
          <w:szCs w:val="22"/>
        </w:rPr>
        <w:t>led by sage Kobut, Hanumān pretends to defect to Rāvaṇa:</w:t>
      </w:r>
      <w:r w:rsidRPr="00D90686">
        <w:rPr>
          <w:szCs w:val="22"/>
        </w:rPr>
        <w:tab/>
        <w:t>JLB photo: 192</w:t>
      </w:r>
    </w:p>
    <w:p w14:paraId="6593577F" w14:textId="0CDEB201" w:rsidR="00AD5DFC" w:rsidRDefault="00AD5DFC" w:rsidP="00D03F51">
      <w:pPr>
        <w:pStyle w:val="hangingindent025"/>
        <w:tabs>
          <w:tab w:val="clear" w:pos="2880"/>
        </w:tabs>
        <w:spacing w:after="60"/>
        <w:jc w:val="left"/>
        <w:outlineLvl w:val="0"/>
        <w:rPr>
          <w:color w:val="000000" w:themeColor="text1"/>
        </w:rPr>
      </w:pPr>
      <w:r w:rsidRPr="001A4935">
        <w:rPr>
          <w:b/>
          <w:color w:val="000000" w:themeColor="text1"/>
          <w:szCs w:val="24"/>
        </w:rPr>
        <w:t xml:space="preserve">Bangkok, Wat </w:t>
      </w:r>
      <w:r>
        <w:rPr>
          <w:b/>
          <w:color w:val="000000" w:themeColor="text1"/>
          <w:szCs w:val="24"/>
        </w:rPr>
        <w:t>Phra Kaeo (Temple of Emerald Buddha)</w:t>
      </w:r>
      <w:r>
        <w:rPr>
          <w:color w:val="000000" w:themeColor="text1"/>
          <w:szCs w:val="24"/>
        </w:rPr>
        <w:br/>
      </w:r>
      <w:r w:rsidRPr="00CC56EB">
        <w:rPr>
          <w:color w:val="000000" w:themeColor="text1"/>
        </w:rPr>
        <w:t>The murals</w:t>
      </w:r>
      <w:r>
        <w:rPr>
          <w:color w:val="000000" w:themeColor="text1"/>
        </w:rPr>
        <w:t xml:space="preserve"> </w:t>
      </w:r>
      <w:r w:rsidR="001A23F8">
        <w:rPr>
          <w:color w:val="000000" w:themeColor="text1"/>
        </w:rPr>
        <w:t>of the</w:t>
      </w:r>
      <w:r w:rsidRPr="00372B17">
        <w:rPr>
          <w:color w:val="000000" w:themeColor="text1"/>
        </w:rPr>
        <w:t xml:space="preserve"> Rāmakīen</w:t>
      </w:r>
      <w:r w:rsidRPr="00CC56EB">
        <w:rPr>
          <w:color w:val="000000" w:themeColor="text1"/>
        </w:rPr>
        <w:t xml:space="preserve"> gallery </w:t>
      </w:r>
      <w:r w:rsidRPr="00372B17">
        <w:rPr>
          <w:color w:val="000000" w:themeColor="text1"/>
        </w:rPr>
        <w:t>(</w:t>
      </w:r>
      <w:r w:rsidRPr="00CC56EB">
        <w:rPr>
          <w:color w:val="000000" w:themeColor="text1"/>
        </w:rPr>
        <w:t>Phra Rabiang</w:t>
      </w:r>
      <w:r w:rsidR="001A23F8">
        <w:rPr>
          <w:color w:val="000000" w:themeColor="text1"/>
        </w:rPr>
        <w:t>,</w:t>
      </w:r>
      <w:r w:rsidRPr="00CC56EB">
        <w:rPr>
          <w:color w:val="000000" w:themeColor="text1"/>
        </w:rPr>
        <w:t xml:space="preserve"> a covered corridor, walled on one side, surround</w:t>
      </w:r>
      <w:r>
        <w:rPr>
          <w:color w:val="000000" w:themeColor="text1"/>
        </w:rPr>
        <w:t>ing</w:t>
      </w:r>
      <w:r w:rsidRPr="00CC56EB">
        <w:rPr>
          <w:color w:val="000000" w:themeColor="text1"/>
        </w:rPr>
        <w:t xml:space="preserve"> the temple</w:t>
      </w:r>
      <w:r w:rsidR="001A23F8">
        <w:rPr>
          <w:color w:val="000000" w:themeColor="text1"/>
        </w:rPr>
        <w:t>)</w:t>
      </w:r>
      <w:r w:rsidRPr="00372B17">
        <w:rPr>
          <w:color w:val="000000" w:themeColor="text1"/>
        </w:rPr>
        <w:t xml:space="preserve"> </w:t>
      </w:r>
      <w:r w:rsidRPr="00CC56EB">
        <w:rPr>
          <w:color w:val="000000" w:themeColor="text1"/>
        </w:rPr>
        <w:t xml:space="preserve">were commissioned by Rama I to </w:t>
      </w:r>
      <w:r w:rsidRPr="00372B17">
        <w:rPr>
          <w:color w:val="000000" w:themeColor="text1"/>
        </w:rPr>
        <w:t xml:space="preserve">illustrate his </w:t>
      </w:r>
      <w:r w:rsidRPr="00372B17">
        <w:rPr>
          <w:i/>
          <w:color w:val="000000" w:themeColor="text1"/>
        </w:rPr>
        <w:t>Rāmakīen</w:t>
      </w:r>
      <w:r w:rsidRPr="00CC56EB">
        <w:rPr>
          <w:color w:val="000000" w:themeColor="text1"/>
        </w:rPr>
        <w:t xml:space="preserve">. The murals were erased and completely repainted </w:t>
      </w:r>
      <w:r w:rsidRPr="00372B17">
        <w:rPr>
          <w:color w:val="000000" w:themeColor="text1"/>
        </w:rPr>
        <w:t>under</w:t>
      </w:r>
      <w:r w:rsidRPr="00CC56EB">
        <w:rPr>
          <w:color w:val="000000" w:themeColor="text1"/>
        </w:rPr>
        <w:t xml:space="preserve"> Rama III</w:t>
      </w:r>
      <w:r w:rsidRPr="00372B17">
        <w:rPr>
          <w:color w:val="000000" w:themeColor="text1"/>
        </w:rPr>
        <w:t xml:space="preserve"> (1824-51) and</w:t>
      </w:r>
      <w:r w:rsidRPr="00CC56EB">
        <w:rPr>
          <w:color w:val="000000" w:themeColor="text1"/>
        </w:rPr>
        <w:t xml:space="preserve"> frequently restored</w:t>
      </w:r>
      <w:r w:rsidRPr="00372B17">
        <w:rPr>
          <w:color w:val="000000" w:themeColor="text1"/>
        </w:rPr>
        <w:t xml:space="preserve"> since</w:t>
      </w:r>
      <w:r w:rsidRPr="00CC56EB">
        <w:rPr>
          <w:color w:val="000000" w:themeColor="text1"/>
        </w:rPr>
        <w:t xml:space="preserve">. The murals are divided into 178 </w:t>
      </w:r>
      <w:r w:rsidRPr="00372B17">
        <w:rPr>
          <w:color w:val="000000" w:themeColor="text1"/>
        </w:rPr>
        <w:t>panels</w:t>
      </w:r>
      <w:r w:rsidRPr="00CC56EB">
        <w:rPr>
          <w:color w:val="000000" w:themeColor="text1"/>
        </w:rPr>
        <w:t xml:space="preserve"> with </w:t>
      </w:r>
      <w:r w:rsidRPr="00372B17">
        <w:rPr>
          <w:color w:val="000000" w:themeColor="text1"/>
        </w:rPr>
        <w:t>brief</w:t>
      </w:r>
      <w:r w:rsidRPr="00CC56EB">
        <w:rPr>
          <w:color w:val="000000" w:themeColor="text1"/>
        </w:rPr>
        <w:t xml:space="preserve"> synopses of the scenes below</w:t>
      </w:r>
      <w:r w:rsidRPr="00372B17">
        <w:rPr>
          <w:color w:val="000000" w:themeColor="text1"/>
        </w:rPr>
        <w:t>.</w:t>
      </w:r>
    </w:p>
    <w:p w14:paraId="24046C47" w14:textId="5A02DE58" w:rsidR="009A5811" w:rsidRDefault="009A5811" w:rsidP="009A5811">
      <w:pPr>
        <w:pStyle w:val="narrativeelements"/>
        <w:tabs>
          <w:tab w:val="left" w:pos="720"/>
        </w:tabs>
        <w:ind w:hanging="360"/>
        <w:rPr>
          <w:color w:val="000000" w:themeColor="text1"/>
          <w:szCs w:val="24"/>
        </w:rPr>
      </w:pPr>
      <w:r>
        <w:rPr>
          <w:color w:val="000000" w:themeColor="text1"/>
          <w:szCs w:val="24"/>
        </w:rPr>
        <w:tab/>
      </w:r>
      <w:r w:rsidRPr="00D80E89">
        <w:t>mural paintings</w:t>
      </w:r>
      <w:r>
        <w:t>:</w:t>
      </w:r>
      <w:r>
        <w:br/>
      </w:r>
      <w:r w:rsidR="00D03F51">
        <w:tab/>
      </w:r>
      <w:r w:rsidRPr="00D80E89">
        <w:t>Janaka, ploughing, finds adult Sītā in golden casket on lotus</w:t>
      </w:r>
      <w:r w:rsidRPr="00D80E89">
        <w:rPr>
          <w:i/>
        </w:rPr>
        <w:t xml:space="preserve"> </w:t>
      </w:r>
      <w:r w:rsidRPr="00172E2D">
        <w:rPr>
          <w:i/>
        </w:rPr>
        <w:tab/>
      </w:r>
      <w:r w:rsidRPr="00172E2D">
        <w:t>JLB photo (2013): 62</w:t>
      </w:r>
      <w:r>
        <w:br/>
      </w:r>
      <w:r w:rsidR="00D03F51">
        <w:tab/>
      </w:r>
      <w:r w:rsidRPr="00172E2D">
        <w:t xml:space="preserve">Hanumān (enormous) uses tail as bridge for </w:t>
      </w:r>
      <w:r w:rsidRPr="00172E2D">
        <w:rPr>
          <w:i/>
        </w:rPr>
        <w:t>vānaras</w:t>
      </w:r>
      <w:r w:rsidRPr="00172E2D">
        <w:t xml:space="preserve"> to cross; (smaller, in corner)</w:t>
      </w:r>
      <w:r>
        <w:t xml:space="preserve"> </w:t>
      </w:r>
      <w:r>
        <w:br/>
      </w:r>
      <w:r>
        <w:tab/>
      </w:r>
      <w:r w:rsidRPr="00172E2D">
        <w:t xml:space="preserve">makes love to </w:t>
      </w:r>
      <w:r w:rsidRPr="00172E2D">
        <w:rPr>
          <w:i/>
        </w:rPr>
        <w:t>apsaras</w:t>
      </w:r>
      <w:r w:rsidRPr="00D80E89">
        <w:rPr>
          <w:i/>
        </w:rPr>
        <w:t xml:space="preserve"> </w:t>
      </w:r>
      <w:r>
        <w:rPr>
          <w:i/>
        </w:rPr>
        <w:tab/>
      </w:r>
      <w:r w:rsidRPr="00172E2D">
        <w:rPr>
          <w:i/>
        </w:rPr>
        <w:tab/>
      </w:r>
      <w:r w:rsidRPr="00172E2D">
        <w:t>JLB photo (2013): 63</w:t>
      </w:r>
    </w:p>
    <w:p w14:paraId="53ECB933" w14:textId="59D1ED8E" w:rsidR="00EC381A" w:rsidRPr="00DC3CAA" w:rsidRDefault="00EC381A" w:rsidP="00AD5DFC">
      <w:pPr>
        <w:pStyle w:val="hangingindent025"/>
        <w:tabs>
          <w:tab w:val="clear" w:pos="2880"/>
        </w:tabs>
        <w:spacing w:after="120"/>
        <w:jc w:val="left"/>
        <w:outlineLvl w:val="0"/>
        <w:rPr>
          <w:i/>
          <w:color w:val="000000" w:themeColor="text1"/>
          <w:szCs w:val="24"/>
        </w:rPr>
      </w:pPr>
      <w:r w:rsidRPr="001A4935">
        <w:rPr>
          <w:b/>
          <w:color w:val="000000" w:themeColor="text1"/>
          <w:szCs w:val="24"/>
        </w:rPr>
        <w:t>Bangkok, Wat Suthat</w:t>
      </w:r>
      <w:r w:rsidR="00DC3CAA">
        <w:rPr>
          <w:color w:val="000000" w:themeColor="text1"/>
          <w:szCs w:val="24"/>
        </w:rPr>
        <w:br/>
        <w:t>1st half C19 (commissioned by Rāma I); mural paintings from Rām</w:t>
      </w:r>
      <w:r w:rsidR="00AD5DFC">
        <w:rPr>
          <w:color w:val="000000" w:themeColor="text1"/>
          <w:szCs w:val="24"/>
        </w:rPr>
        <w:t>a</w:t>
      </w:r>
      <w:r w:rsidR="00DC3CAA">
        <w:rPr>
          <w:color w:val="000000" w:themeColor="text1"/>
          <w:szCs w:val="24"/>
        </w:rPr>
        <w:t>kīen</w:t>
      </w:r>
      <w:r w:rsidR="00771BFF">
        <w:rPr>
          <w:color w:val="000000" w:themeColor="text1"/>
          <w:szCs w:val="24"/>
        </w:rPr>
        <w:t xml:space="preserve"> </w:t>
      </w:r>
      <w:r w:rsidR="00CA5F14">
        <w:rPr>
          <w:color w:val="000000" w:themeColor="text1"/>
          <w:szCs w:val="24"/>
        </w:rPr>
        <w:t>(illustrations in Shastri 2021: 305-92)</w:t>
      </w:r>
    </w:p>
    <w:p w14:paraId="0926530E" w14:textId="77777777" w:rsidR="002D2C0E" w:rsidRPr="00510FA8" w:rsidRDefault="002D2C0E" w:rsidP="002D2C0E">
      <w:pPr>
        <w:pStyle w:val="hangingindent025"/>
        <w:tabs>
          <w:tab w:val="clear" w:pos="2880"/>
        </w:tabs>
        <w:spacing w:before="240" w:after="240"/>
        <w:jc w:val="center"/>
        <w:rPr>
          <w:color w:val="000000" w:themeColor="text1"/>
        </w:rPr>
      </w:pPr>
      <w:r w:rsidRPr="00510FA8">
        <w:rPr>
          <w:color w:val="000000" w:themeColor="text1"/>
        </w:rPr>
        <w:t>––––––––––</w:t>
      </w:r>
    </w:p>
    <w:p w14:paraId="26259C38" w14:textId="3F4D5BE4" w:rsidR="000A683B" w:rsidRDefault="000A683B" w:rsidP="000A683B">
      <w:pPr>
        <w:rPr>
          <w:rFonts w:eastAsia="Gentium Basic" w:cs="Gentium Basic"/>
          <w:color w:val="000000" w:themeColor="text1"/>
        </w:rPr>
      </w:pPr>
      <w:r w:rsidRPr="00510FA8">
        <w:rPr>
          <w:color w:val="000000" w:themeColor="text1"/>
        </w:rPr>
        <w:t xml:space="preserve">McGill and </w:t>
      </w:r>
      <w:r w:rsidRPr="00510FA8">
        <w:rPr>
          <w:rFonts w:eastAsia="Gentium Basic" w:cs="Gentium Basic"/>
          <w:color w:val="000000" w:themeColor="text1"/>
        </w:rPr>
        <w:t>Pattaratorn Chirapravati 2005: 159-60 – descr. of item 62 (ill.) gable decoration with Vishnu (or Rama) mounted on the mythical bird Garuda, surrounded by demons, approx. 1650-1750, found at Wat Mae Nang Plum, Ayutthaya.  Wood with traces of lacquer, gilding, and mirror inlay. h. 300 cm., w. 317 cm.</w:t>
      </w:r>
    </w:p>
    <w:p w14:paraId="3B1405F2" w14:textId="3D671761" w:rsidR="00AA62B3" w:rsidRDefault="00AA62B3" w:rsidP="00AA62B3">
      <w:pPr>
        <w:pStyle w:val="narrativeelements"/>
        <w:keepNext/>
        <w:spacing w:after="0"/>
        <w:ind w:hanging="360"/>
      </w:pPr>
      <w:r>
        <w:lastRenderedPageBreak/>
        <w:t>items in</w:t>
      </w:r>
      <w:r w:rsidRPr="00334B24">
        <w:t xml:space="preserve"> National Museum</w:t>
      </w:r>
      <w:r>
        <w:t xml:space="preserve">, </w:t>
      </w:r>
      <w:r w:rsidRPr="00334B24">
        <w:t>Bangkok</w:t>
      </w:r>
      <w:r>
        <w:t>:</w:t>
      </w:r>
    </w:p>
    <w:p w14:paraId="36F8AB7F" w14:textId="0D0F19BB" w:rsidR="00804350" w:rsidRPr="00334B24" w:rsidRDefault="00804350" w:rsidP="00804350">
      <w:pPr>
        <w:pStyle w:val="narrativeelements"/>
        <w:keepNext/>
        <w:tabs>
          <w:tab w:val="left" w:pos="720"/>
        </w:tabs>
        <w:spacing w:after="0"/>
        <w:ind w:hanging="360"/>
      </w:pPr>
      <w:r>
        <w:tab/>
      </w:r>
      <w:r w:rsidRPr="007355E4">
        <w:t>green glazed ceramic</w:t>
      </w:r>
      <w:r>
        <w:t xml:space="preserve"> </w:t>
      </w:r>
      <w:r w:rsidRPr="007355E4">
        <w:t>plaque</w:t>
      </w:r>
      <w:r>
        <w:t xml:space="preserve"> of Hanumān approaching S., </w:t>
      </w:r>
      <w:r w:rsidRPr="007355E4">
        <w:t xml:space="preserve">no provenance or date but </w:t>
      </w:r>
      <w:r>
        <w:tab/>
      </w:r>
      <w:r w:rsidRPr="007355E4">
        <w:t>perhaps from a stūpa basement</w:t>
      </w:r>
      <w:r>
        <w:tab/>
      </w:r>
      <w:r w:rsidRPr="007355E4">
        <w:t>99/1337/2555</w:t>
      </w:r>
      <w:r>
        <w:t xml:space="preserve"> = </w:t>
      </w:r>
      <w:r w:rsidRPr="00172E2D">
        <w:t>JLB photo:</w:t>
      </w:r>
      <w:r>
        <w:t xml:space="preserve"> 65</w:t>
      </w:r>
    </w:p>
    <w:p w14:paraId="0A34FA12" w14:textId="04013551" w:rsidR="00AA62B3" w:rsidRPr="00172E2D" w:rsidRDefault="00AA62B3" w:rsidP="00AA62B3">
      <w:pPr>
        <w:pStyle w:val="narrativeelements"/>
        <w:spacing w:after="0"/>
        <w:ind w:left="720" w:hanging="360"/>
      </w:pPr>
      <w:r w:rsidRPr="00D90686">
        <w:t>cabinet door panels, screens (inc. Sītā hanging self, meeting with Hanumān, death of Vālin):</w:t>
      </w:r>
      <w:r w:rsidRPr="00D90686">
        <w:tab/>
      </w:r>
      <w:r w:rsidRPr="00172E2D">
        <w:rPr>
          <w:i/>
        </w:rPr>
        <w:tab/>
      </w:r>
      <w:r w:rsidRPr="00172E2D">
        <w:t>JLB photos: 6</w:t>
      </w:r>
      <w:r w:rsidR="00804350">
        <w:t>7</w:t>
      </w:r>
      <w:r w:rsidRPr="00172E2D">
        <w:t>-7</w:t>
      </w:r>
      <w:r w:rsidR="00D03F51">
        <w:t>4</w:t>
      </w:r>
    </w:p>
    <w:p w14:paraId="0A4DDFCC" w14:textId="36D3EB84" w:rsidR="002D2C0E" w:rsidRDefault="002D2C0E" w:rsidP="00F85855">
      <w:pPr>
        <w:ind w:left="720" w:hanging="720"/>
        <w:rPr>
          <w:rFonts w:cs="Gentium Basic"/>
          <w:color w:val="000000" w:themeColor="text1"/>
        </w:rPr>
      </w:pPr>
      <w:r w:rsidRPr="00510FA8">
        <w:rPr>
          <w:rFonts w:cs="Gentium Basic"/>
          <w:color w:val="000000" w:themeColor="text1"/>
        </w:rPr>
        <w:t xml:space="preserve">2 folded illustrated mss of Thai </w:t>
      </w:r>
      <w:r w:rsidRPr="00510FA8">
        <w:rPr>
          <w:color w:val="000000" w:themeColor="text1"/>
        </w:rPr>
        <w:t>Rāmakīen</w:t>
      </w:r>
      <w:r w:rsidRPr="00510FA8">
        <w:rPr>
          <w:rFonts w:cs="Gentium Basic"/>
          <w:color w:val="000000" w:themeColor="text1"/>
        </w:rPr>
        <w:t>, C19, 66.7</w:t>
      </w:r>
      <w:r w:rsidR="00226E38" w:rsidRPr="00510FA8">
        <w:rPr>
          <w:rFonts w:cs="Gentium Basic"/>
          <w:color w:val="000000" w:themeColor="text1"/>
        </w:rPr>
        <w:t xml:space="preserve"> × </w:t>
      </w:r>
      <w:r w:rsidRPr="00510FA8">
        <w:rPr>
          <w:rFonts w:cs="Gentium Basic"/>
          <w:color w:val="000000" w:themeColor="text1"/>
        </w:rPr>
        <w:t>14.3 cm.</w:t>
      </w:r>
      <w:r w:rsidRPr="00510FA8">
        <w:rPr>
          <w:rFonts w:cs="Gentium Basic"/>
          <w:color w:val="000000" w:themeColor="text1"/>
        </w:rPr>
        <w:tab/>
        <w:t xml:space="preserve">Christie’s </w:t>
      </w:r>
      <w:r w:rsidR="008F32BB">
        <w:rPr>
          <w:rFonts w:cs="Gentium Basic"/>
          <w:color w:val="000000" w:themeColor="text1"/>
        </w:rPr>
        <w:t>21.09.06</w:t>
      </w:r>
      <w:r w:rsidRPr="00510FA8">
        <w:rPr>
          <w:rFonts w:cs="Gentium Basic"/>
          <w:color w:val="000000" w:themeColor="text1"/>
        </w:rPr>
        <w:t>: 213</w:t>
      </w:r>
    </w:p>
    <w:p w14:paraId="7AFEF759" w14:textId="7B05658C" w:rsidR="001B4FB3" w:rsidRPr="00510FA8" w:rsidRDefault="001B4FB3" w:rsidP="00F85855">
      <w:pPr>
        <w:ind w:left="720" w:hanging="720"/>
        <w:rPr>
          <w:rFonts w:cs="Gentium Basic"/>
          <w:color w:val="000000" w:themeColor="text1"/>
        </w:rPr>
      </w:pPr>
      <w:r>
        <w:rPr>
          <w:color w:val="000000" w:themeColor="text1"/>
        </w:rPr>
        <w:t xml:space="preserve">2 folios from an ill. Ramakien, C19, </w:t>
      </w:r>
      <w:r w:rsidRPr="00B52DB5">
        <w:rPr>
          <w:iCs/>
        </w:rPr>
        <w:t xml:space="preserve">27.9 </w:t>
      </w:r>
      <w:r w:rsidRPr="00510FA8">
        <w:rPr>
          <w:rFonts w:cs="Gentium Basic"/>
          <w:color w:val="000000" w:themeColor="text1"/>
        </w:rPr>
        <w:t>×</w:t>
      </w:r>
      <w:r w:rsidRPr="00B52DB5">
        <w:rPr>
          <w:iCs/>
        </w:rPr>
        <w:t xml:space="preserve"> 17.1</w:t>
      </w:r>
      <w:r>
        <w:rPr>
          <w:iCs/>
        </w:rPr>
        <w:t xml:space="preserve"> / </w:t>
      </w:r>
      <w:r w:rsidRPr="00B52DB5">
        <w:rPr>
          <w:iCs/>
        </w:rPr>
        <w:t xml:space="preserve">27.9 </w:t>
      </w:r>
      <w:r w:rsidRPr="00510FA8">
        <w:rPr>
          <w:rFonts w:cs="Gentium Basic"/>
          <w:color w:val="000000" w:themeColor="text1"/>
        </w:rPr>
        <w:t>×</w:t>
      </w:r>
      <w:r w:rsidRPr="00B52DB5">
        <w:rPr>
          <w:iCs/>
        </w:rPr>
        <w:t xml:space="preserve"> 21.6 cm</w:t>
      </w:r>
      <w:r>
        <w:rPr>
          <w:iCs/>
        </w:rPr>
        <w:t>.</w:t>
      </w:r>
      <w:r>
        <w:rPr>
          <w:iCs/>
        </w:rPr>
        <w:tab/>
        <w:t>Bonhams 22.03.24: 837</w:t>
      </w:r>
    </w:p>
    <w:p w14:paraId="688F49C8" w14:textId="5AFA868C" w:rsidR="002D2C0E" w:rsidRPr="00510FA8" w:rsidRDefault="002D2C0E" w:rsidP="00F85855">
      <w:pPr>
        <w:rPr>
          <w:rFonts w:cs="Gentium Basic"/>
          <w:color w:val="000000" w:themeColor="text1"/>
        </w:rPr>
      </w:pPr>
      <w:r w:rsidRPr="00510FA8">
        <w:rPr>
          <w:rFonts w:cs="Gentium Basic"/>
          <w:color w:val="000000" w:themeColor="text1"/>
        </w:rPr>
        <w:t xml:space="preserve">ms. with </w:t>
      </w:r>
      <w:r w:rsidRPr="00510FA8">
        <w:rPr>
          <w:color w:val="000000" w:themeColor="text1"/>
        </w:rPr>
        <w:t>63 paintings</w:t>
      </w:r>
      <w:r w:rsidRPr="00510FA8">
        <w:rPr>
          <w:rFonts w:cs="Gentium Basic"/>
          <w:color w:val="000000" w:themeColor="text1"/>
        </w:rPr>
        <w:t xml:space="preserve"> of combat scenes from Thai </w:t>
      </w:r>
      <w:r w:rsidRPr="00510FA8">
        <w:rPr>
          <w:color w:val="000000" w:themeColor="text1"/>
        </w:rPr>
        <w:t>Rāmakīen</w:t>
      </w:r>
      <w:r w:rsidRPr="00510FA8">
        <w:rPr>
          <w:rFonts w:cs="Gentium Basic"/>
          <w:color w:val="000000" w:themeColor="text1"/>
        </w:rPr>
        <w:t>, 1800-40, 22.2</w:t>
      </w:r>
      <w:r w:rsidR="00226E38" w:rsidRPr="00510FA8">
        <w:rPr>
          <w:rFonts w:cs="Gentium Basic"/>
          <w:color w:val="000000" w:themeColor="text1"/>
        </w:rPr>
        <w:t xml:space="preserve"> × </w:t>
      </w:r>
      <w:r w:rsidRPr="00510FA8">
        <w:rPr>
          <w:rFonts w:cs="Gentium Basic"/>
          <w:color w:val="000000" w:themeColor="text1"/>
        </w:rPr>
        <w:t>49.5</w:t>
      </w:r>
      <w:r w:rsidR="00226E38" w:rsidRPr="00510FA8">
        <w:rPr>
          <w:rFonts w:cs="Gentium Basic"/>
          <w:color w:val="000000" w:themeColor="text1"/>
        </w:rPr>
        <w:t xml:space="preserve"> × </w:t>
      </w:r>
      <w:r w:rsidRPr="00510FA8">
        <w:rPr>
          <w:rFonts w:cs="Gentium Basic"/>
          <w:color w:val="000000" w:themeColor="text1"/>
        </w:rPr>
        <w:t>6.3 cm.</w:t>
      </w:r>
      <w:r w:rsidRPr="00510FA8">
        <w:rPr>
          <w:rFonts w:cs="Gentium Basic"/>
          <w:color w:val="000000" w:themeColor="text1"/>
        </w:rPr>
        <w:br/>
        <w:t>(= McGill 2016: 88-89, no. 46)</w:t>
      </w:r>
      <w:r w:rsidRPr="00510FA8">
        <w:rPr>
          <w:rFonts w:cs="Gentium Basic"/>
          <w:color w:val="000000" w:themeColor="text1"/>
        </w:rPr>
        <w:tab/>
        <w:t>San Francisco 2006.27.9</w:t>
      </w:r>
    </w:p>
    <w:p w14:paraId="5C0E7218" w14:textId="754D6A17" w:rsidR="002D2C0E" w:rsidRPr="00510FA8" w:rsidRDefault="002D2C0E" w:rsidP="00F85855">
      <w:pPr>
        <w:rPr>
          <w:rFonts w:cs="Gentium Basic"/>
          <w:color w:val="000000" w:themeColor="text1"/>
        </w:rPr>
      </w:pPr>
      <w:r w:rsidRPr="00510FA8">
        <w:rPr>
          <w:rFonts w:cs="Gentium Basic"/>
          <w:color w:val="000000" w:themeColor="text1"/>
        </w:rPr>
        <w:t>divinatory ms. with Rāma story illustrations, 1800-50, 36.8</w:t>
      </w:r>
      <w:r w:rsidR="00226E38" w:rsidRPr="00510FA8">
        <w:rPr>
          <w:rFonts w:cs="Gentium Basic"/>
          <w:color w:val="000000" w:themeColor="text1"/>
        </w:rPr>
        <w:t xml:space="preserve"> × </w:t>
      </w:r>
      <w:r w:rsidRPr="00510FA8">
        <w:rPr>
          <w:rFonts w:cs="Gentium Basic"/>
          <w:color w:val="000000" w:themeColor="text1"/>
        </w:rPr>
        <w:t>12.1</w:t>
      </w:r>
      <w:r w:rsidR="00226E38" w:rsidRPr="00510FA8">
        <w:rPr>
          <w:rFonts w:cs="Gentium Basic"/>
          <w:color w:val="000000" w:themeColor="text1"/>
        </w:rPr>
        <w:t xml:space="preserve"> × </w:t>
      </w:r>
      <w:r w:rsidRPr="00510FA8">
        <w:rPr>
          <w:rFonts w:cs="Gentium Basic"/>
          <w:color w:val="000000" w:themeColor="text1"/>
        </w:rPr>
        <w:t>5.4 cm.</w:t>
      </w:r>
      <w:r w:rsidRPr="00510FA8">
        <w:rPr>
          <w:rFonts w:cs="Gentium Basic"/>
          <w:color w:val="000000" w:themeColor="text1"/>
        </w:rPr>
        <w:br/>
        <w:t>(= McGill 2016: 232-3, no. 121)</w:t>
      </w:r>
      <w:r w:rsidRPr="00510FA8">
        <w:rPr>
          <w:rFonts w:cs="Gentium Basic"/>
          <w:color w:val="000000" w:themeColor="text1"/>
        </w:rPr>
        <w:tab/>
        <w:t>San Francisco 2008.89</w:t>
      </w:r>
    </w:p>
    <w:p w14:paraId="313BE6E6" w14:textId="35B07F1D" w:rsidR="002D2C0E" w:rsidRPr="00510FA8" w:rsidRDefault="002D2C0E" w:rsidP="00F85855">
      <w:pPr>
        <w:rPr>
          <w:color w:val="000000" w:themeColor="text1"/>
        </w:rPr>
      </w:pPr>
      <w:r w:rsidRPr="00510FA8">
        <w:rPr>
          <w:rFonts w:cs="Gentium Basic"/>
          <w:color w:val="000000" w:themeColor="text1"/>
        </w:rPr>
        <w:t>ms. of excerpts from Buddhist texts with Rāma story illustrations, 1857, 8.3</w:t>
      </w:r>
      <w:r w:rsidR="00226E38" w:rsidRPr="00510FA8">
        <w:rPr>
          <w:rFonts w:cs="Gentium Basic"/>
          <w:color w:val="000000" w:themeColor="text1"/>
        </w:rPr>
        <w:t xml:space="preserve"> × </w:t>
      </w:r>
      <w:r w:rsidRPr="00510FA8">
        <w:rPr>
          <w:rFonts w:cs="Gentium Basic"/>
          <w:color w:val="000000" w:themeColor="text1"/>
        </w:rPr>
        <w:t>35.5 cm.</w:t>
      </w:r>
      <w:r w:rsidRPr="00510FA8">
        <w:rPr>
          <w:rFonts w:cs="Gentium Basic"/>
          <w:color w:val="000000" w:themeColor="text1"/>
        </w:rPr>
        <w:br/>
        <w:t>(= McGill 2016: 44-45, no. 10)</w:t>
      </w:r>
      <w:r w:rsidRPr="00510FA8">
        <w:rPr>
          <w:rFonts w:cs="Gentium Basic"/>
          <w:color w:val="000000" w:themeColor="text1"/>
        </w:rPr>
        <w:tab/>
        <w:t>San Francisco 1993.27</w:t>
      </w:r>
      <w:r w:rsidRPr="00510FA8">
        <w:rPr>
          <w:rFonts w:cs="Gentium Basic"/>
          <w:color w:val="000000" w:themeColor="text1"/>
        </w:rPr>
        <w:br/>
        <w:t>[</w:t>
      </w:r>
      <w:r w:rsidRPr="00510FA8">
        <w:rPr>
          <w:rFonts w:cs="Gentium Basic"/>
          <w:b/>
          <w:color w:val="000000" w:themeColor="text1"/>
        </w:rPr>
        <w:t>note also</w:t>
      </w:r>
      <w:r w:rsidRPr="00510FA8">
        <w:rPr>
          <w:b/>
          <w:color w:val="000000" w:themeColor="text1"/>
        </w:rPr>
        <w:t xml:space="preserve"> </w:t>
      </w:r>
      <w:r w:rsidRPr="00510FA8">
        <w:rPr>
          <w:color w:val="000000" w:themeColor="text1"/>
        </w:rPr>
        <w:t>similar volume in Thai royal collection in Bangkok National Museum]</w:t>
      </w:r>
    </w:p>
    <w:p w14:paraId="509C392D" w14:textId="3D06D933" w:rsidR="00F85855" w:rsidRDefault="00F85855" w:rsidP="00F85855">
      <w:pPr>
        <w:pStyle w:val="hangingindent"/>
        <w:rPr>
          <w:color w:val="000000" w:themeColor="text1"/>
        </w:rPr>
      </w:pPr>
      <w:r w:rsidRPr="00510FA8">
        <w:rPr>
          <w:color w:val="000000" w:themeColor="text1"/>
        </w:rPr>
        <w:t xml:space="preserve">illustrations from a ms., 19th cent., </w:t>
      </w:r>
      <w:r w:rsidRPr="00510FA8">
        <w:rPr>
          <w:rStyle w:val="ham-object-field-value"/>
          <w:color w:val="000000" w:themeColor="text1"/>
          <w:szCs w:val="24"/>
          <w:lang w:bidi="x-none"/>
        </w:rPr>
        <w:t>10.8</w:t>
      </w:r>
      <w:r w:rsidR="00226E38" w:rsidRPr="00510FA8">
        <w:rPr>
          <w:rStyle w:val="ham-object-field-value"/>
          <w:color w:val="000000" w:themeColor="text1"/>
          <w:szCs w:val="24"/>
          <w:lang w:bidi="x-none"/>
        </w:rPr>
        <w:t xml:space="preserve"> × </w:t>
      </w:r>
      <w:r w:rsidRPr="00510FA8">
        <w:rPr>
          <w:rStyle w:val="ham-object-field-value"/>
          <w:color w:val="000000" w:themeColor="text1"/>
          <w:szCs w:val="24"/>
          <w:lang w:bidi="x-none"/>
        </w:rPr>
        <w:t>36.2 cm.</w:t>
      </w:r>
      <w:r w:rsidRPr="00510FA8">
        <w:rPr>
          <w:rStyle w:val="ham-object-field-value"/>
          <w:color w:val="000000" w:themeColor="text1"/>
          <w:szCs w:val="24"/>
          <w:lang w:bidi="x-none"/>
        </w:rPr>
        <w:tab/>
        <w:t xml:space="preserve">Sackler (Harvard) </w:t>
      </w:r>
      <w:r w:rsidRPr="00510FA8">
        <w:rPr>
          <w:color w:val="000000" w:themeColor="text1"/>
        </w:rPr>
        <w:t>1984.541</w:t>
      </w:r>
    </w:p>
    <w:p w14:paraId="4AC753BE" w14:textId="547C89FC" w:rsidR="005055CB" w:rsidRPr="00510FA8" w:rsidRDefault="005055CB" w:rsidP="005055CB">
      <w:pPr>
        <w:pStyle w:val="hangingindent"/>
        <w:tabs>
          <w:tab w:val="clear" w:pos="2880"/>
        </w:tabs>
        <w:rPr>
          <w:color w:val="000000" w:themeColor="text1"/>
        </w:rPr>
      </w:pPr>
      <w:r>
        <w:rPr>
          <w:color w:val="000000" w:themeColor="text1"/>
        </w:rPr>
        <w:t xml:space="preserve">set of gouache paintings, 19th cent. (?), varying sizes, captions below in Thai </w:t>
      </w:r>
      <w:r>
        <w:rPr>
          <w:color w:val="000000" w:themeColor="text1"/>
        </w:rPr>
        <w:br/>
        <w:t>(some also in English)</w:t>
      </w:r>
      <w:r>
        <w:rPr>
          <w:color w:val="000000" w:themeColor="text1"/>
        </w:rPr>
        <w:tab/>
        <w:t xml:space="preserve">Wellcome Foundation </w:t>
      </w:r>
      <w:r w:rsidRPr="00A450BE">
        <w:rPr>
          <w:rStyle w:val="space-sc-1ntp1c3-0"/>
          <w:color w:val="000000" w:themeColor="text1"/>
        </w:rPr>
        <w:t>579957i</w:t>
      </w:r>
      <w:r>
        <w:rPr>
          <w:rStyle w:val="space-sc-1ntp1c3-0"/>
          <w:color w:val="000000" w:themeColor="text1"/>
        </w:rPr>
        <w:t>-</w:t>
      </w:r>
      <w:r w:rsidRPr="00A450BE">
        <w:rPr>
          <w:color w:val="000000" w:themeColor="text1"/>
        </w:rPr>
        <w:t>579963i</w:t>
      </w:r>
    </w:p>
    <w:p w14:paraId="61D70F33" w14:textId="1182C843" w:rsidR="0037174D" w:rsidRPr="00510FA8" w:rsidRDefault="0037174D" w:rsidP="0034377C">
      <w:pPr>
        <w:pStyle w:val="hangingindent"/>
        <w:ind w:left="360" w:hanging="360"/>
        <w:rPr>
          <w:color w:val="000000" w:themeColor="text1"/>
        </w:rPr>
      </w:pPr>
      <w:r w:rsidRPr="00510FA8">
        <w:rPr>
          <w:color w:val="000000" w:themeColor="text1"/>
        </w:rPr>
        <w:t>5 tempera paintings on paper, 2nd half C19,</w:t>
      </w:r>
      <w:r w:rsidR="00987772" w:rsidRPr="00510FA8">
        <w:rPr>
          <w:color w:val="000000" w:themeColor="text1"/>
        </w:rPr>
        <w:t xml:space="preserve"> 37</w:t>
      </w:r>
      <w:r w:rsidR="00226E38" w:rsidRPr="00510FA8">
        <w:rPr>
          <w:color w:val="000000" w:themeColor="text1"/>
        </w:rPr>
        <w:t xml:space="preserve"> × </w:t>
      </w:r>
      <w:r w:rsidR="00987772" w:rsidRPr="00510FA8">
        <w:rPr>
          <w:color w:val="000000" w:themeColor="text1"/>
        </w:rPr>
        <w:t>88 cm.,</w:t>
      </w:r>
      <w:r w:rsidRPr="00510FA8">
        <w:rPr>
          <w:color w:val="000000" w:themeColor="text1"/>
        </w:rPr>
        <w:t xml:space="preserve"> showing: Hanumān captures fleeing Benyagai, building the causeway, Kumbhakarṇa sharpens and </w:t>
      </w:r>
      <w:r w:rsidR="00987772" w:rsidRPr="00510FA8">
        <w:rPr>
          <w:color w:val="000000" w:themeColor="text1"/>
        </w:rPr>
        <w:t>magics his spear, Indrajit injures Lakṣmaṇa, death of Indrajit</w:t>
      </w:r>
      <w:r w:rsidR="00987772" w:rsidRPr="00510FA8">
        <w:rPr>
          <w:color w:val="000000" w:themeColor="text1"/>
        </w:rPr>
        <w:tab/>
        <w:t>Cardu Mus., Cagliari 644-8</w:t>
      </w:r>
    </w:p>
    <w:p w14:paraId="61497EFD" w14:textId="4CD0D93E" w:rsidR="00A35D28" w:rsidRPr="00510FA8" w:rsidRDefault="009302F2" w:rsidP="0034377C">
      <w:pPr>
        <w:pStyle w:val="hangingindent"/>
        <w:tabs>
          <w:tab w:val="clear" w:pos="2880"/>
        </w:tabs>
        <w:ind w:left="360" w:hanging="360"/>
        <w:rPr>
          <w:color w:val="000000" w:themeColor="text1"/>
        </w:rPr>
      </w:pPr>
      <w:r w:rsidRPr="00510FA8">
        <w:rPr>
          <w:color w:val="000000" w:themeColor="text1"/>
        </w:rPr>
        <w:t xml:space="preserve">ms. with scenes from </w:t>
      </w:r>
      <w:r w:rsidRPr="00510FA8">
        <w:rPr>
          <w:i/>
          <w:color w:val="000000" w:themeColor="text1"/>
        </w:rPr>
        <w:t>Rāmakīe</w:t>
      </w:r>
      <w:r w:rsidR="0034377C" w:rsidRPr="00510FA8">
        <w:rPr>
          <w:i/>
          <w:color w:val="000000" w:themeColor="text1"/>
        </w:rPr>
        <w:t>n</w:t>
      </w:r>
      <w:r w:rsidRPr="00510FA8">
        <w:rPr>
          <w:color w:val="000000" w:themeColor="text1"/>
        </w:rPr>
        <w:t xml:space="preserve"> </w:t>
      </w:r>
      <w:r w:rsidR="0034377C" w:rsidRPr="00510FA8">
        <w:rPr>
          <w:color w:val="000000" w:themeColor="text1"/>
        </w:rPr>
        <w:t xml:space="preserve">or </w:t>
      </w:r>
      <w:r w:rsidR="0034377C" w:rsidRPr="00510FA8">
        <w:rPr>
          <w:i/>
          <w:color w:val="000000" w:themeColor="text1"/>
        </w:rPr>
        <w:t xml:space="preserve">Rāmakerti </w:t>
      </w:r>
      <w:r w:rsidRPr="00510FA8">
        <w:rPr>
          <w:color w:val="000000" w:themeColor="text1"/>
        </w:rPr>
        <w:t>(ff. 1-157)</w:t>
      </w:r>
      <w:r w:rsidRPr="00510FA8">
        <w:rPr>
          <w:i/>
          <w:color w:val="000000" w:themeColor="text1"/>
        </w:rPr>
        <w:t>, Vessantara Jātaka</w:t>
      </w:r>
      <w:r w:rsidRPr="00510FA8">
        <w:rPr>
          <w:color w:val="000000" w:themeColor="text1"/>
        </w:rPr>
        <w:t xml:space="preserve"> (ff. 158-83) etc.</w:t>
      </w:r>
      <w:r w:rsidR="0034377C" w:rsidRPr="00510FA8">
        <w:rPr>
          <w:color w:val="000000" w:themeColor="text1"/>
        </w:rPr>
        <w:t xml:space="preserve"> </w:t>
      </w:r>
      <w:r w:rsidR="00134A1C" w:rsidRPr="00510FA8">
        <w:rPr>
          <w:color w:val="000000" w:themeColor="text1"/>
        </w:rPr>
        <w:br/>
      </w:r>
      <w:r w:rsidR="0034377C" w:rsidRPr="00510FA8">
        <w:rPr>
          <w:color w:val="000000" w:themeColor="text1"/>
        </w:rPr>
        <w:t>(ff. 184-203)</w:t>
      </w:r>
      <w:r w:rsidRPr="00510FA8">
        <w:rPr>
          <w:color w:val="000000" w:themeColor="text1"/>
        </w:rPr>
        <w:t>, 1880-1900, 23 x 35.5 cm.</w:t>
      </w:r>
      <w:r w:rsidR="0034377C" w:rsidRPr="00510FA8">
        <w:rPr>
          <w:color w:val="000000" w:themeColor="text1"/>
        </w:rPr>
        <w:t xml:space="preserve"> on European paper</w:t>
      </w:r>
      <w:r w:rsidRPr="00510FA8">
        <w:rPr>
          <w:color w:val="000000" w:themeColor="text1"/>
        </w:rPr>
        <w:t>,</w:t>
      </w:r>
      <w:r w:rsidR="00134A1C" w:rsidRPr="00510FA8">
        <w:rPr>
          <w:color w:val="000000" w:themeColor="text1"/>
        </w:rPr>
        <w:t xml:space="preserve"> Thai Ratanakosin style,</w:t>
      </w:r>
      <w:r w:rsidR="0034377C" w:rsidRPr="00510FA8">
        <w:rPr>
          <w:color w:val="000000" w:themeColor="text1"/>
        </w:rPr>
        <w:t xml:space="preserve"> </w:t>
      </w:r>
      <w:r w:rsidR="00134A1C" w:rsidRPr="00510FA8">
        <w:rPr>
          <w:color w:val="000000" w:themeColor="text1"/>
        </w:rPr>
        <w:br/>
      </w:r>
      <w:r w:rsidR="0034377C" w:rsidRPr="00510FA8">
        <w:rPr>
          <w:color w:val="000000" w:themeColor="text1"/>
        </w:rPr>
        <w:t>pencil captions in Khmer script</w:t>
      </w:r>
      <w:r w:rsidR="0034377C" w:rsidRPr="00510FA8">
        <w:rPr>
          <w:color w:val="000000" w:themeColor="text1"/>
        </w:rPr>
        <w:tab/>
        <w:t>BL Or. 14859</w:t>
      </w:r>
    </w:p>
    <w:p w14:paraId="6215D9C6" w14:textId="46463783" w:rsidR="002D2C0E" w:rsidRPr="00510FA8" w:rsidRDefault="002D2C0E" w:rsidP="0034377C">
      <w:pPr>
        <w:rPr>
          <w:color w:val="000000" w:themeColor="text1"/>
        </w:rPr>
      </w:pPr>
      <w:r w:rsidRPr="00510FA8">
        <w:rPr>
          <w:color w:val="000000" w:themeColor="text1"/>
        </w:rPr>
        <w:t>illustrated Rāmāyaṇa ms., C20, 3.5</w:t>
      </w:r>
      <w:r w:rsidR="00226E38" w:rsidRPr="00510FA8">
        <w:rPr>
          <w:color w:val="000000" w:themeColor="text1"/>
        </w:rPr>
        <w:t xml:space="preserve"> × </w:t>
      </w:r>
      <w:r w:rsidRPr="00510FA8">
        <w:rPr>
          <w:color w:val="000000" w:themeColor="text1"/>
        </w:rPr>
        <w:t>26</w:t>
      </w:r>
      <w:r w:rsidR="00226E38" w:rsidRPr="00510FA8">
        <w:rPr>
          <w:color w:val="000000" w:themeColor="text1"/>
        </w:rPr>
        <w:t xml:space="preserve"> × </w:t>
      </w:r>
      <w:r w:rsidRPr="00510FA8">
        <w:rPr>
          <w:color w:val="000000" w:themeColor="text1"/>
        </w:rPr>
        <w:t>1.5 cm.</w:t>
      </w:r>
      <w:r w:rsidRPr="00510FA8">
        <w:rPr>
          <w:color w:val="000000" w:themeColor="text1"/>
        </w:rPr>
        <w:tab/>
        <w:t>Rietberg 2016.38</w:t>
      </w:r>
    </w:p>
    <w:p w14:paraId="7B50610F" w14:textId="6EA3ADA7" w:rsidR="002D2C0E" w:rsidRDefault="002D2C0E" w:rsidP="0034377C">
      <w:pPr>
        <w:rPr>
          <w:color w:val="000000" w:themeColor="text1"/>
        </w:rPr>
      </w:pPr>
      <w:r w:rsidRPr="00510FA8">
        <w:rPr>
          <w:color w:val="000000" w:themeColor="text1"/>
        </w:rPr>
        <w:t xml:space="preserve">cloth painting of Hanumān supporting Buddha flanked by 2 disciples (?), 1825-75, </w:t>
      </w:r>
      <w:r w:rsidRPr="00510FA8">
        <w:rPr>
          <w:color w:val="000000" w:themeColor="text1"/>
        </w:rPr>
        <w:br/>
        <w:t>207.6</w:t>
      </w:r>
      <w:r w:rsidR="00226E38" w:rsidRPr="00510FA8">
        <w:rPr>
          <w:color w:val="000000" w:themeColor="text1"/>
        </w:rPr>
        <w:t xml:space="preserve"> × </w:t>
      </w:r>
      <w:r w:rsidRPr="00510FA8">
        <w:rPr>
          <w:color w:val="000000" w:themeColor="text1"/>
        </w:rPr>
        <w:t>88.9 cm. (= McGill 2016: 195, no. 104)</w:t>
      </w:r>
      <w:r w:rsidRPr="00510FA8">
        <w:rPr>
          <w:color w:val="000000" w:themeColor="text1"/>
        </w:rPr>
        <w:tab/>
        <w:t>San Francisco 2015.28</w:t>
      </w:r>
    </w:p>
    <w:p w14:paraId="1849D2E9" w14:textId="70FF9A58" w:rsidR="00BC0EE6" w:rsidRPr="00510FA8" w:rsidRDefault="00BC0EE6" w:rsidP="0034377C">
      <w:pPr>
        <w:rPr>
          <w:color w:val="000000" w:themeColor="text1"/>
        </w:rPr>
      </w:pPr>
      <w:r>
        <w:rPr>
          <w:color w:val="000000" w:themeColor="text1"/>
        </w:rPr>
        <w:t xml:space="preserve">cloth painting of R. + L. on chariot about to shoot, C19, 59.5 </w:t>
      </w:r>
      <w:r w:rsidRPr="00510FA8">
        <w:rPr>
          <w:color w:val="000000" w:themeColor="text1"/>
        </w:rPr>
        <w:t>×</w:t>
      </w:r>
      <w:r>
        <w:rPr>
          <w:color w:val="000000" w:themeColor="text1"/>
        </w:rPr>
        <w:t xml:space="preserve"> 43 cm. in frame</w:t>
      </w:r>
      <w:r>
        <w:rPr>
          <w:color w:val="000000" w:themeColor="text1"/>
        </w:rPr>
        <w:br/>
      </w:r>
      <w:r>
        <w:rPr>
          <w:color w:val="000000" w:themeColor="text1"/>
        </w:rPr>
        <w:tab/>
        <w:t>Olympiar 11.11.15: 235</w:t>
      </w:r>
    </w:p>
    <w:p w14:paraId="2F86EA3E" w14:textId="4828C83B" w:rsidR="000F0A30" w:rsidRPr="00510FA8" w:rsidRDefault="000F0A30" w:rsidP="0034377C">
      <w:pPr>
        <w:rPr>
          <w:rFonts w:cs="Gentium Basic"/>
          <w:color w:val="000000" w:themeColor="text1"/>
        </w:rPr>
      </w:pPr>
      <w:r w:rsidRPr="00510FA8">
        <w:rPr>
          <w:color w:val="000000" w:themeColor="text1"/>
        </w:rPr>
        <w:t xml:space="preserve">manuscript cabinet, </w:t>
      </w:r>
      <w:r w:rsidRPr="00510FA8">
        <w:rPr>
          <w:rFonts w:cs="Gentium Basic"/>
          <w:color w:val="000000" w:themeColor="text1"/>
        </w:rPr>
        <w:t xml:space="preserve">lacquered and gilded wood, 1st half C19, </w:t>
      </w:r>
      <w:r w:rsidRPr="00510FA8">
        <w:rPr>
          <w:color w:val="000000" w:themeColor="text1"/>
        </w:rPr>
        <w:t>161.3 × 101.3 × 87.3 cm.</w:t>
      </w:r>
      <w:r w:rsidRPr="00510FA8">
        <w:rPr>
          <w:color w:val="000000" w:themeColor="text1"/>
        </w:rPr>
        <w:br/>
      </w:r>
      <w:r w:rsidRPr="00510FA8">
        <w:rPr>
          <w:color w:val="000000" w:themeColor="text1"/>
        </w:rPr>
        <w:tab/>
        <w:t>Philadelphia 1974-155-1</w:t>
      </w:r>
    </w:p>
    <w:p w14:paraId="55A87E60" w14:textId="0DA5CCCA" w:rsidR="002D2C0E" w:rsidRPr="00510FA8" w:rsidRDefault="002D2C0E" w:rsidP="0034377C">
      <w:pPr>
        <w:rPr>
          <w:rFonts w:cs="Gentium Basic"/>
          <w:color w:val="000000" w:themeColor="text1"/>
        </w:rPr>
      </w:pPr>
      <w:r w:rsidRPr="00510FA8">
        <w:rPr>
          <w:rFonts w:cs="Gentium Basic"/>
          <w:color w:val="000000" w:themeColor="text1"/>
        </w:rPr>
        <w:t>manuscript cabinet, lacquered and gilded wood, 1800-50, 156.2</w:t>
      </w:r>
      <w:r w:rsidR="00226E38" w:rsidRPr="00510FA8">
        <w:rPr>
          <w:rFonts w:cs="Gentium Basic"/>
          <w:color w:val="000000" w:themeColor="text1"/>
        </w:rPr>
        <w:t xml:space="preserve"> × </w:t>
      </w:r>
      <w:r w:rsidRPr="00510FA8">
        <w:rPr>
          <w:rFonts w:cs="Gentium Basic"/>
          <w:color w:val="000000" w:themeColor="text1"/>
        </w:rPr>
        <w:t>96.5</w:t>
      </w:r>
      <w:r w:rsidR="00226E38" w:rsidRPr="00510FA8">
        <w:rPr>
          <w:rFonts w:cs="Gentium Basic"/>
          <w:color w:val="000000" w:themeColor="text1"/>
        </w:rPr>
        <w:t xml:space="preserve"> × </w:t>
      </w:r>
      <w:r w:rsidRPr="00510FA8">
        <w:rPr>
          <w:rFonts w:cs="Gentium Basic"/>
          <w:color w:val="000000" w:themeColor="text1"/>
        </w:rPr>
        <w:t>79.4 cm.</w:t>
      </w:r>
      <w:r w:rsidRPr="00510FA8">
        <w:rPr>
          <w:rFonts w:cs="Gentium Basic"/>
          <w:color w:val="000000" w:themeColor="text1"/>
        </w:rPr>
        <w:br/>
        <w:t>(</w:t>
      </w:r>
      <w:r w:rsidR="00722083" w:rsidRPr="00510FA8">
        <w:rPr>
          <w:rFonts w:cs="Gentium Basic"/>
          <w:color w:val="000000" w:themeColor="text1"/>
        </w:rPr>
        <w:t>also ill. at</w:t>
      </w:r>
      <w:r w:rsidRPr="00510FA8">
        <w:rPr>
          <w:rFonts w:cs="Gentium Basic"/>
          <w:color w:val="000000" w:themeColor="text1"/>
        </w:rPr>
        <w:t xml:space="preserve"> McGill 2016: 80-81, no. 41)</w:t>
      </w:r>
      <w:r w:rsidRPr="00510FA8">
        <w:rPr>
          <w:rFonts w:cs="Gentium Basic"/>
          <w:color w:val="000000" w:themeColor="text1"/>
        </w:rPr>
        <w:tab/>
        <w:t>San Francisco 2006.27.41</w:t>
      </w:r>
    </w:p>
    <w:p w14:paraId="3C050184" w14:textId="520B04C3" w:rsidR="002D2C0E" w:rsidRPr="00510FA8" w:rsidRDefault="002D2C0E" w:rsidP="0034377C">
      <w:pPr>
        <w:rPr>
          <w:rFonts w:cs="Gentium Basic"/>
          <w:color w:val="000000" w:themeColor="text1"/>
        </w:rPr>
      </w:pPr>
      <w:r w:rsidRPr="00510FA8">
        <w:rPr>
          <w:rFonts w:cs="Gentium Basic"/>
          <w:color w:val="000000" w:themeColor="text1"/>
        </w:rPr>
        <w:t>double manuscript cabinet, lacquered and gilded wood, 1</w:t>
      </w:r>
      <w:r w:rsidR="00F85855" w:rsidRPr="00510FA8">
        <w:rPr>
          <w:rFonts w:cs="Gentium Basic"/>
          <w:color w:val="000000" w:themeColor="text1"/>
        </w:rPr>
        <w:t>850-1900, 135.9</w:t>
      </w:r>
      <w:r w:rsidR="00226E38" w:rsidRPr="00510FA8">
        <w:rPr>
          <w:rFonts w:cs="Gentium Basic"/>
          <w:color w:val="000000" w:themeColor="text1"/>
        </w:rPr>
        <w:t xml:space="preserve"> × </w:t>
      </w:r>
      <w:r w:rsidR="00F85855" w:rsidRPr="00510FA8">
        <w:rPr>
          <w:rFonts w:cs="Gentium Basic"/>
          <w:color w:val="000000" w:themeColor="text1"/>
        </w:rPr>
        <w:t>146</w:t>
      </w:r>
      <w:r w:rsidR="00226E38" w:rsidRPr="00510FA8">
        <w:rPr>
          <w:rFonts w:cs="Gentium Basic"/>
          <w:color w:val="000000" w:themeColor="text1"/>
        </w:rPr>
        <w:t xml:space="preserve"> × </w:t>
      </w:r>
      <w:r w:rsidR="00F85855" w:rsidRPr="00510FA8">
        <w:rPr>
          <w:rFonts w:cs="Gentium Basic"/>
          <w:color w:val="000000" w:themeColor="text1"/>
        </w:rPr>
        <w:t>54 cm.</w:t>
      </w:r>
      <w:r w:rsidR="00F85855" w:rsidRPr="00510FA8">
        <w:rPr>
          <w:rFonts w:cs="Gentium Basic"/>
          <w:color w:val="000000" w:themeColor="text1"/>
        </w:rPr>
        <w:br/>
      </w:r>
      <w:r w:rsidRPr="00510FA8">
        <w:rPr>
          <w:rFonts w:cs="Gentium Basic"/>
          <w:color w:val="000000" w:themeColor="text1"/>
        </w:rPr>
        <w:tab/>
        <w:t>San Francisco 2006.27.42</w:t>
      </w:r>
    </w:p>
    <w:p w14:paraId="2717FA39" w14:textId="106991ED" w:rsidR="002D2C0E" w:rsidRPr="00510FA8" w:rsidRDefault="002D2C0E" w:rsidP="0034377C">
      <w:pPr>
        <w:rPr>
          <w:rFonts w:cs="Gentium Basic"/>
          <w:color w:val="000000" w:themeColor="text1"/>
        </w:rPr>
      </w:pPr>
      <w:r w:rsidRPr="00510FA8">
        <w:rPr>
          <w:rFonts w:cs="Gentium Basic"/>
          <w:color w:val="000000" w:themeColor="text1"/>
        </w:rPr>
        <w:t>manuscript cabinet, lacquered and gilded wood, late C18 – early C19, 158.8</w:t>
      </w:r>
      <w:r w:rsidR="00226E38" w:rsidRPr="00510FA8">
        <w:rPr>
          <w:rFonts w:cs="Gentium Basic"/>
          <w:color w:val="000000" w:themeColor="text1"/>
        </w:rPr>
        <w:t xml:space="preserve"> × </w:t>
      </w:r>
      <w:r w:rsidRPr="00510FA8">
        <w:rPr>
          <w:rFonts w:cs="Gentium Basic"/>
          <w:color w:val="000000" w:themeColor="text1"/>
        </w:rPr>
        <w:t>86.5</w:t>
      </w:r>
      <w:r w:rsidR="00226E38" w:rsidRPr="00510FA8">
        <w:rPr>
          <w:rFonts w:cs="Gentium Basic"/>
          <w:color w:val="000000" w:themeColor="text1"/>
        </w:rPr>
        <w:t xml:space="preserve"> × </w:t>
      </w:r>
      <w:r w:rsidRPr="00510FA8">
        <w:rPr>
          <w:rFonts w:cs="Gentium Basic"/>
          <w:color w:val="000000" w:themeColor="text1"/>
        </w:rPr>
        <w:t>79.1 cm</w:t>
      </w:r>
      <w:r w:rsidR="00F85855" w:rsidRPr="00510FA8">
        <w:rPr>
          <w:rFonts w:cs="Gentium Basic"/>
          <w:color w:val="000000" w:themeColor="text1"/>
        </w:rPr>
        <w:t>.</w:t>
      </w:r>
      <w:r w:rsidR="00F85855" w:rsidRPr="00510FA8">
        <w:rPr>
          <w:rFonts w:cs="Gentium Basic"/>
          <w:color w:val="000000" w:themeColor="text1"/>
        </w:rPr>
        <w:br/>
      </w:r>
      <w:r w:rsidRPr="00510FA8">
        <w:rPr>
          <w:rFonts w:cs="Gentium Basic"/>
          <w:color w:val="000000" w:themeColor="text1"/>
        </w:rPr>
        <w:tab/>
        <w:t>Met. Mus. 1971.139</w:t>
      </w:r>
    </w:p>
    <w:p w14:paraId="473BD05B" w14:textId="2EB61D7F" w:rsidR="00EF684B" w:rsidRDefault="00EF684B" w:rsidP="00F85855">
      <w:pPr>
        <w:rPr>
          <w:color w:val="000000" w:themeColor="text1"/>
        </w:rPr>
      </w:pPr>
      <w:r w:rsidRPr="00510FA8">
        <w:rPr>
          <w:rFonts w:cs="Gentium Basic"/>
          <w:color w:val="000000" w:themeColor="text1"/>
        </w:rPr>
        <w:t xml:space="preserve">manuscript box, lacquered and gilded wood, late C19, </w:t>
      </w:r>
      <w:r w:rsidRPr="00510FA8">
        <w:rPr>
          <w:color w:val="000000" w:themeColor="text1"/>
        </w:rPr>
        <w:t>11½</w:t>
      </w:r>
      <w:r w:rsidR="00226E38" w:rsidRPr="00510FA8">
        <w:rPr>
          <w:color w:val="000000" w:themeColor="text1"/>
        </w:rPr>
        <w:t xml:space="preserve"> × </w:t>
      </w:r>
      <w:r w:rsidRPr="00510FA8">
        <w:rPr>
          <w:color w:val="000000" w:themeColor="text1"/>
        </w:rPr>
        <w:t>32</w:t>
      </w:r>
      <w:r w:rsidRPr="00510FA8">
        <w:rPr>
          <w:rFonts w:ascii="Calibri" w:eastAsia="Calibri" w:hAnsi="Calibri" w:cs="Calibri"/>
          <w:color w:val="000000" w:themeColor="text1"/>
        </w:rPr>
        <w:t>⅛</w:t>
      </w:r>
      <w:r w:rsidR="00226E38" w:rsidRPr="00510FA8">
        <w:rPr>
          <w:color w:val="000000" w:themeColor="text1"/>
        </w:rPr>
        <w:t xml:space="preserve"> × </w:t>
      </w:r>
      <w:r w:rsidRPr="00510FA8">
        <w:rPr>
          <w:color w:val="000000" w:themeColor="text1"/>
        </w:rPr>
        <w:t>9¼ in.</w:t>
      </w:r>
      <w:r w:rsidRPr="00510FA8">
        <w:rPr>
          <w:color w:val="000000" w:themeColor="text1"/>
        </w:rPr>
        <w:br/>
      </w:r>
      <w:r w:rsidRPr="00510FA8">
        <w:rPr>
          <w:color w:val="000000" w:themeColor="text1"/>
        </w:rPr>
        <w:tab/>
        <w:t>Wisconsin 2005.43.2</w:t>
      </w:r>
    </w:p>
    <w:p w14:paraId="1B9665CF" w14:textId="7B7C3320" w:rsidR="00ED571E" w:rsidRPr="00510FA8" w:rsidRDefault="00ED571E" w:rsidP="00F85855">
      <w:pPr>
        <w:rPr>
          <w:rFonts w:cs="Gentium Basic"/>
          <w:color w:val="000000" w:themeColor="text1"/>
        </w:rPr>
      </w:pPr>
      <w:r>
        <w:rPr>
          <w:rFonts w:cs="Gentium Basic"/>
          <w:color w:val="000000" w:themeColor="text1"/>
        </w:rPr>
        <w:t xml:space="preserve">manuscript chest, lacquered and gilded wood, C19, 28.5 </w:t>
      </w:r>
      <w:r w:rsidRPr="00510FA8">
        <w:rPr>
          <w:color w:val="000000" w:themeColor="text1"/>
        </w:rPr>
        <w:t>×</w:t>
      </w:r>
      <w:r>
        <w:rPr>
          <w:color w:val="000000" w:themeColor="text1"/>
        </w:rPr>
        <w:t xml:space="preserve"> 78.5 </w:t>
      </w:r>
      <w:r w:rsidRPr="00510FA8">
        <w:rPr>
          <w:color w:val="000000" w:themeColor="text1"/>
        </w:rPr>
        <w:t>×</w:t>
      </w:r>
      <w:r>
        <w:rPr>
          <w:color w:val="000000" w:themeColor="text1"/>
        </w:rPr>
        <w:t xml:space="preserve"> 23 cm.</w:t>
      </w:r>
      <w:r>
        <w:rPr>
          <w:color w:val="000000" w:themeColor="text1"/>
        </w:rPr>
        <w:br/>
      </w:r>
      <w:r>
        <w:rPr>
          <w:color w:val="000000" w:themeColor="text1"/>
        </w:rPr>
        <w:tab/>
        <w:t>Ader 11.06.18 = 13.02.19: 209</w:t>
      </w:r>
    </w:p>
    <w:p w14:paraId="2ACC6490" w14:textId="77777777" w:rsidR="00121B90" w:rsidRPr="00510FA8" w:rsidRDefault="00121B90" w:rsidP="00121B90">
      <w:pPr>
        <w:pStyle w:val="hangingindent025"/>
        <w:tabs>
          <w:tab w:val="clear" w:pos="2880"/>
        </w:tabs>
        <w:spacing w:before="240" w:after="240"/>
        <w:jc w:val="center"/>
        <w:rPr>
          <w:color w:val="000000" w:themeColor="text1"/>
        </w:rPr>
      </w:pPr>
      <w:r w:rsidRPr="00510FA8">
        <w:rPr>
          <w:color w:val="000000" w:themeColor="text1"/>
        </w:rPr>
        <w:t>––––––––––</w:t>
      </w:r>
    </w:p>
    <w:p w14:paraId="6E8ADD88" w14:textId="77777777" w:rsidR="000C628F" w:rsidRDefault="000C628F">
      <w:pPr>
        <w:tabs>
          <w:tab w:val="clear" w:pos="9000"/>
        </w:tabs>
        <w:spacing w:after="0"/>
        <w:ind w:left="0" w:firstLine="0"/>
        <w:rPr>
          <w:rFonts w:eastAsia="Times"/>
          <w:b/>
          <w:color w:val="000000" w:themeColor="text1"/>
          <w:szCs w:val="28"/>
          <w:lang w:val="en-GB"/>
        </w:rPr>
      </w:pPr>
      <w:r>
        <w:rPr>
          <w:b/>
          <w:color w:val="000000" w:themeColor="text1"/>
          <w:szCs w:val="28"/>
        </w:rPr>
        <w:br w:type="page"/>
      </w:r>
    </w:p>
    <w:p w14:paraId="6688C903" w14:textId="252744E5" w:rsidR="001F4447" w:rsidRPr="00510FA8" w:rsidRDefault="001F4447" w:rsidP="000C628F">
      <w:pPr>
        <w:pStyle w:val="hangingindent025"/>
        <w:tabs>
          <w:tab w:val="clear" w:pos="2880"/>
        </w:tabs>
        <w:jc w:val="left"/>
        <w:rPr>
          <w:b/>
          <w:color w:val="000000" w:themeColor="text1"/>
          <w:szCs w:val="28"/>
        </w:rPr>
      </w:pPr>
      <w:r w:rsidRPr="00510FA8">
        <w:rPr>
          <w:b/>
          <w:color w:val="000000" w:themeColor="text1"/>
          <w:szCs w:val="28"/>
        </w:rPr>
        <w:lastRenderedPageBreak/>
        <w:t>motifs (not) in verbal texts</w:t>
      </w:r>
    </w:p>
    <w:p w14:paraId="28945D52" w14:textId="77777777" w:rsidR="001F4447" w:rsidRPr="00510FA8" w:rsidRDefault="001F4447" w:rsidP="001F4447">
      <w:pPr>
        <w:pStyle w:val="hangingindent025"/>
        <w:tabs>
          <w:tab w:val="clear" w:pos="2880"/>
        </w:tabs>
        <w:spacing w:after="0"/>
        <w:jc w:val="left"/>
        <w:outlineLvl w:val="0"/>
        <w:rPr>
          <w:i/>
          <w:color w:val="000000" w:themeColor="text1"/>
          <w:sz w:val="32"/>
        </w:rPr>
      </w:pPr>
      <w:r w:rsidRPr="00510FA8">
        <w:rPr>
          <w:i/>
          <w:color w:val="000000" w:themeColor="text1"/>
        </w:rPr>
        <w:t xml:space="preserve">Rāvaṇa attempts to deceive Sītā with illusory severed heads of Rāma and Lakṣmaṇa </w:t>
      </w:r>
    </w:p>
    <w:p w14:paraId="5ECCD579" w14:textId="77777777" w:rsidR="001F4447" w:rsidRPr="00510FA8" w:rsidRDefault="001F4447" w:rsidP="001F4447">
      <w:pPr>
        <w:pStyle w:val="hangingindent025"/>
        <w:tabs>
          <w:tab w:val="clear" w:pos="2880"/>
        </w:tabs>
        <w:spacing w:after="0"/>
        <w:jc w:val="left"/>
        <w:rPr>
          <w:color w:val="000000" w:themeColor="text1"/>
          <w:szCs w:val="24"/>
        </w:rPr>
      </w:pPr>
      <w:r w:rsidRPr="00510FA8">
        <w:rPr>
          <w:color w:val="000000" w:themeColor="text1"/>
          <w:szCs w:val="22"/>
          <w:lang w:val="en-US"/>
        </w:rPr>
        <w:t xml:space="preserve">Sītā taken with illusory severed heads of Rāma and Lakṣmaṇa in </w:t>
      </w:r>
      <w:r w:rsidRPr="00510FA8">
        <w:rPr>
          <w:i/>
          <w:color w:val="000000" w:themeColor="text1"/>
          <w:szCs w:val="22"/>
          <w:lang w:val="en-US"/>
        </w:rPr>
        <w:t>haṃsa</w:t>
      </w:r>
      <w:r w:rsidRPr="00510FA8">
        <w:rPr>
          <w:color w:val="000000" w:themeColor="text1"/>
          <w:szCs w:val="22"/>
          <w:lang w:val="en-US"/>
        </w:rPr>
        <w:t xml:space="preserve">-drawn </w:t>
      </w:r>
      <w:r w:rsidRPr="00510FA8">
        <w:rPr>
          <w:i/>
          <w:color w:val="000000" w:themeColor="text1"/>
          <w:szCs w:val="22"/>
          <w:lang w:val="en-US"/>
        </w:rPr>
        <w:t xml:space="preserve">puṣpaka </w:t>
      </w:r>
      <w:r w:rsidRPr="00510FA8">
        <w:rPr>
          <w:color w:val="000000" w:themeColor="text1"/>
          <w:szCs w:val="22"/>
          <w:lang w:val="en-US"/>
        </w:rPr>
        <w:t xml:space="preserve">to see </w:t>
      </w:r>
      <w:r w:rsidRPr="00510FA8">
        <w:rPr>
          <w:color w:val="000000" w:themeColor="text1"/>
          <w:szCs w:val="24"/>
        </w:rPr>
        <w:t xml:space="preserve">Rāma and Lakṣmaṇa bound together by </w:t>
      </w:r>
      <w:r w:rsidRPr="00510FA8">
        <w:rPr>
          <w:i/>
          <w:color w:val="000000" w:themeColor="text1"/>
          <w:szCs w:val="24"/>
        </w:rPr>
        <w:t>nāgapāśa</w:t>
      </w:r>
      <w:r w:rsidRPr="00510FA8">
        <w:rPr>
          <w:color w:val="000000" w:themeColor="text1"/>
          <w:szCs w:val="24"/>
        </w:rPr>
        <w:t xml:space="preserve">; </w:t>
      </w:r>
      <w:r w:rsidRPr="00510FA8">
        <w:rPr>
          <w:i/>
          <w:color w:val="000000" w:themeColor="text1"/>
          <w:szCs w:val="24"/>
        </w:rPr>
        <w:t>vānaras</w:t>
      </w:r>
      <w:r w:rsidRPr="00510FA8">
        <w:rPr>
          <w:color w:val="000000" w:themeColor="text1"/>
          <w:szCs w:val="24"/>
        </w:rPr>
        <w:t xml:space="preserve"> flying around, heads of heavenly bodies around edge:</w:t>
      </w:r>
    </w:p>
    <w:p w14:paraId="7326761E" w14:textId="77777777" w:rsidR="001F4447" w:rsidRPr="00510FA8" w:rsidRDefault="001F4447" w:rsidP="001F4447">
      <w:pPr>
        <w:pStyle w:val="hangingindent025"/>
        <w:tabs>
          <w:tab w:val="clear" w:pos="2880"/>
        </w:tabs>
        <w:spacing w:after="0"/>
        <w:jc w:val="left"/>
        <w:rPr>
          <w:i/>
          <w:color w:val="000000" w:themeColor="text1"/>
          <w:szCs w:val="22"/>
          <w:lang w:val="en-US"/>
        </w:rPr>
      </w:pPr>
      <w:r w:rsidRPr="00510FA8">
        <w:rPr>
          <w:i/>
          <w:color w:val="000000" w:themeColor="text1"/>
          <w:szCs w:val="22"/>
          <w:lang w:val="en-US"/>
        </w:rPr>
        <w:tab/>
      </w:r>
      <w:r w:rsidRPr="00510FA8">
        <w:rPr>
          <w:i/>
          <w:color w:val="000000" w:themeColor="text1"/>
          <w:szCs w:val="22"/>
          <w:lang w:val="en-US"/>
        </w:rPr>
        <w:tab/>
      </w:r>
      <w:r w:rsidRPr="00510FA8">
        <w:rPr>
          <w:i/>
          <w:color w:val="000000" w:themeColor="text1"/>
          <w:szCs w:val="22"/>
        </w:rPr>
        <w:t xml:space="preserve">Visual Khmer: </w:t>
      </w:r>
      <w:r w:rsidRPr="00510FA8">
        <w:rPr>
          <w:i/>
          <w:color w:val="000000" w:themeColor="text1"/>
          <w:szCs w:val="22"/>
          <w:lang w:val="en-US"/>
        </w:rPr>
        <w:t xml:space="preserve">Thailand, Phnom Rung, </w:t>
      </w:r>
      <w:r w:rsidRPr="00510FA8">
        <w:rPr>
          <w:i/>
          <w:color w:val="000000" w:themeColor="text1"/>
          <w:szCs w:val="24"/>
        </w:rPr>
        <w:t>central tower, W door, pediment + lintel reliefs</w:t>
      </w:r>
      <w:r w:rsidRPr="00510FA8">
        <w:rPr>
          <w:color w:val="000000" w:themeColor="text1"/>
          <w:szCs w:val="24"/>
        </w:rPr>
        <w:t xml:space="preserve">, </w:t>
      </w:r>
      <w:r w:rsidRPr="00510FA8">
        <w:rPr>
          <w:i/>
          <w:color w:val="000000" w:themeColor="text1"/>
          <w:szCs w:val="22"/>
          <w:lang w:val="en-US"/>
        </w:rPr>
        <w:t>11/12 C</w:t>
      </w:r>
    </w:p>
    <w:p w14:paraId="258E6412" w14:textId="77777777" w:rsidR="001F4447" w:rsidRPr="00510FA8" w:rsidRDefault="001F4447" w:rsidP="001F4447">
      <w:pPr>
        <w:pStyle w:val="hangingindent025"/>
        <w:tabs>
          <w:tab w:val="clear" w:pos="2880"/>
        </w:tabs>
        <w:spacing w:after="0"/>
        <w:jc w:val="left"/>
        <w:rPr>
          <w:color w:val="000000" w:themeColor="text1"/>
        </w:rPr>
      </w:pPr>
      <w:r w:rsidRPr="00510FA8">
        <w:rPr>
          <w:i/>
          <w:color w:val="000000" w:themeColor="text1"/>
          <w:szCs w:val="22"/>
          <w:lang w:val="en-US"/>
        </w:rPr>
        <w:tab/>
      </w:r>
      <w:r w:rsidRPr="00510FA8">
        <w:rPr>
          <w:i/>
          <w:color w:val="000000" w:themeColor="text1"/>
          <w:szCs w:val="22"/>
          <w:lang w:val="en-US"/>
        </w:rPr>
        <w:tab/>
      </w:r>
      <w:r w:rsidRPr="00510FA8">
        <w:rPr>
          <w:color w:val="000000" w:themeColor="text1"/>
          <w:szCs w:val="24"/>
        </w:rPr>
        <w:t xml:space="preserve">Roveda 2005: </w:t>
      </w:r>
      <w:r w:rsidRPr="00510FA8">
        <w:rPr>
          <w:color w:val="000000" w:themeColor="text1"/>
          <w:szCs w:val="22"/>
          <w:lang w:val="en-US"/>
        </w:rPr>
        <w:t xml:space="preserve">131-32, 134-35, </w:t>
      </w:r>
      <w:r w:rsidRPr="00510FA8">
        <w:rPr>
          <w:color w:val="000000" w:themeColor="text1"/>
          <w:szCs w:val="24"/>
        </w:rPr>
        <w:t xml:space="preserve">476, </w:t>
      </w:r>
      <w:r w:rsidRPr="00510FA8">
        <w:rPr>
          <w:color w:val="000000" w:themeColor="text1"/>
          <w:szCs w:val="22"/>
          <w:lang w:val="en-US"/>
        </w:rPr>
        <w:t xml:space="preserve">figs 4.4.74-76, 4.4.82, </w:t>
      </w:r>
      <w:r w:rsidRPr="00510FA8">
        <w:rPr>
          <w:color w:val="000000" w:themeColor="text1"/>
          <w:szCs w:val="24"/>
        </w:rPr>
        <w:t>CD 10.0986;</w:t>
      </w:r>
      <w:r w:rsidRPr="00510FA8">
        <w:rPr>
          <w:color w:val="000000" w:themeColor="text1"/>
          <w:szCs w:val="24"/>
        </w:rPr>
        <w:tab/>
        <w:t xml:space="preserve">Smitthi and Moore 1992: 275, 299; </w:t>
      </w:r>
      <w:r w:rsidRPr="00510FA8">
        <w:rPr>
          <w:color w:val="000000" w:themeColor="text1"/>
        </w:rPr>
        <w:t>JLB photos (2013): 362-63</w:t>
      </w:r>
    </w:p>
    <w:p w14:paraId="62A1D417" w14:textId="77777777" w:rsidR="001F4447" w:rsidRPr="00510FA8" w:rsidRDefault="001F4447" w:rsidP="001F4447">
      <w:pPr>
        <w:pStyle w:val="hangingindent025"/>
        <w:tabs>
          <w:tab w:val="clear" w:pos="2880"/>
        </w:tabs>
        <w:spacing w:after="0"/>
        <w:jc w:val="left"/>
        <w:rPr>
          <w:b/>
          <w:color w:val="000000" w:themeColor="text1"/>
        </w:rPr>
      </w:pPr>
      <w:r w:rsidRPr="00510FA8">
        <w:rPr>
          <w:color w:val="000000" w:themeColor="text1"/>
        </w:rPr>
        <w:tab/>
      </w:r>
      <w:r w:rsidRPr="00510FA8">
        <w:rPr>
          <w:color w:val="000000" w:themeColor="text1"/>
        </w:rPr>
        <w:tab/>
      </w:r>
      <w:r w:rsidRPr="00510FA8">
        <w:rPr>
          <w:b/>
          <w:color w:val="000000" w:themeColor="text1"/>
        </w:rPr>
        <w:t>not in Olsson</w:t>
      </w:r>
    </w:p>
    <w:p w14:paraId="7552501E" w14:textId="77777777" w:rsidR="001F4447" w:rsidRPr="00510FA8" w:rsidRDefault="001F4447" w:rsidP="001F4447">
      <w:pPr>
        <w:pStyle w:val="hangingindent025"/>
        <w:tabs>
          <w:tab w:val="clear" w:pos="2880"/>
        </w:tabs>
        <w:spacing w:after="0"/>
        <w:jc w:val="left"/>
        <w:rPr>
          <w:color w:val="000000" w:themeColor="text1"/>
          <w:szCs w:val="26"/>
        </w:rPr>
      </w:pPr>
      <w:r w:rsidRPr="00510FA8">
        <w:rPr>
          <w:color w:val="000000" w:themeColor="text1"/>
        </w:rPr>
        <w:t>Rāvaṇa creates illusory heads of Rāma and Lakṣmaṇa [</w:t>
      </w:r>
      <w:r w:rsidRPr="00510FA8">
        <w:rPr>
          <w:i/>
          <w:color w:val="000000" w:themeColor="text1"/>
        </w:rPr>
        <w:t>deaths of rest of army not mentioned</w:t>
      </w:r>
      <w:r w:rsidRPr="00510FA8">
        <w:rPr>
          <w:color w:val="000000" w:themeColor="text1"/>
        </w:rPr>
        <w:t>]:</w:t>
      </w:r>
      <w:r w:rsidRPr="00510FA8">
        <w:rPr>
          <w:color w:val="000000" w:themeColor="text1"/>
        </w:rPr>
        <w:tab/>
      </w:r>
      <w:r w:rsidRPr="00510FA8">
        <w:rPr>
          <w:color w:val="000000" w:themeColor="text1"/>
        </w:rPr>
        <w:tab/>
      </w:r>
      <w:r w:rsidRPr="00510FA8">
        <w:rPr>
          <w:color w:val="000000" w:themeColor="text1"/>
          <w:szCs w:val="26"/>
        </w:rPr>
        <w:t xml:space="preserve">Old Javanese, </w:t>
      </w:r>
      <w:r w:rsidRPr="00510FA8">
        <w:rPr>
          <w:i/>
          <w:color w:val="000000" w:themeColor="text1"/>
          <w:szCs w:val="26"/>
        </w:rPr>
        <w:t>Kakawin</w:t>
      </w:r>
      <w:r w:rsidRPr="00510FA8">
        <w:rPr>
          <w:color w:val="000000" w:themeColor="text1"/>
          <w:szCs w:val="26"/>
        </w:rPr>
        <w:t>: Santoso 1980: 17.4-21</w:t>
      </w:r>
    </w:p>
    <w:p w14:paraId="71D87FF6" w14:textId="77777777" w:rsidR="001F4447" w:rsidRPr="00510FA8" w:rsidRDefault="001F4447" w:rsidP="001F4447">
      <w:pPr>
        <w:pStyle w:val="hangingindent025"/>
        <w:tabs>
          <w:tab w:val="clear" w:pos="2880"/>
        </w:tabs>
        <w:spacing w:after="0"/>
        <w:jc w:val="left"/>
        <w:rPr>
          <w:color w:val="000000" w:themeColor="text1"/>
        </w:rPr>
      </w:pPr>
      <w:r w:rsidRPr="00510FA8">
        <w:rPr>
          <w:color w:val="000000" w:themeColor="text1"/>
          <w:szCs w:val="26"/>
        </w:rPr>
        <w:tab/>
        <w:t>[</w:t>
      </w:r>
      <w:r w:rsidRPr="00510FA8">
        <w:rPr>
          <w:i/>
          <w:color w:val="000000" w:themeColor="text1"/>
          <w:szCs w:val="26"/>
        </w:rPr>
        <w:t>One head in Bhaṭṭi 14.1</w:t>
      </w:r>
      <w:r w:rsidRPr="00510FA8">
        <w:rPr>
          <w:color w:val="000000" w:themeColor="text1"/>
          <w:szCs w:val="26"/>
        </w:rPr>
        <w:t>]</w:t>
      </w:r>
    </w:p>
    <w:p w14:paraId="19B20452" w14:textId="77777777" w:rsidR="001F4447" w:rsidRPr="00510FA8" w:rsidRDefault="001F4447" w:rsidP="001F4447">
      <w:pPr>
        <w:pStyle w:val="hangingindent025"/>
        <w:tabs>
          <w:tab w:val="clear" w:pos="2880"/>
        </w:tabs>
        <w:spacing w:after="0"/>
        <w:jc w:val="left"/>
        <w:rPr>
          <w:color w:val="000000" w:themeColor="text1"/>
        </w:rPr>
      </w:pPr>
      <w:r w:rsidRPr="00510FA8">
        <w:rPr>
          <w:color w:val="000000" w:themeColor="text1"/>
        </w:rPr>
        <w:t xml:space="preserve">Rāvaṇa told by Sītā she will believe Rāma dead only when she sees his head in Rāvaṇa’s </w:t>
      </w:r>
      <w:r w:rsidRPr="00510FA8">
        <w:rPr>
          <w:color w:val="000000" w:themeColor="text1"/>
        </w:rPr>
        <w:tab/>
        <w:t>hands, beheads 2 victims, adorns heads with diadems, takes them to Sītā:</w:t>
      </w:r>
      <w:r w:rsidRPr="00510FA8">
        <w:rPr>
          <w:color w:val="000000" w:themeColor="text1"/>
        </w:rPr>
        <w:tab/>
        <w:t>Malay,</w:t>
      </w:r>
      <w:r w:rsidRPr="00510FA8">
        <w:rPr>
          <w:i/>
          <w:color w:val="000000" w:themeColor="text1"/>
        </w:rPr>
        <w:t xml:space="preserve"> HSR</w:t>
      </w:r>
      <w:r w:rsidRPr="00510FA8">
        <w:rPr>
          <w:color w:val="000000" w:themeColor="text1"/>
        </w:rPr>
        <w:t>: Zieseniss 1928: 41 / Burch 1963: 68</w:t>
      </w:r>
    </w:p>
    <w:p w14:paraId="5D5C6C51" w14:textId="77777777" w:rsidR="001F4447" w:rsidRPr="00510FA8" w:rsidRDefault="001F4447" w:rsidP="001F4447">
      <w:pPr>
        <w:pStyle w:val="hangingindent025"/>
        <w:tabs>
          <w:tab w:val="clear" w:pos="2880"/>
        </w:tabs>
        <w:spacing w:after="0"/>
        <w:jc w:val="left"/>
        <w:rPr>
          <w:b/>
          <w:color w:val="000000" w:themeColor="text1"/>
          <w:szCs w:val="24"/>
        </w:rPr>
      </w:pPr>
      <w:r w:rsidRPr="00510FA8">
        <w:rPr>
          <w:color w:val="000000" w:themeColor="text1"/>
          <w:szCs w:val="24"/>
        </w:rPr>
        <w:tab/>
      </w:r>
      <w:r w:rsidRPr="00510FA8">
        <w:rPr>
          <w:b/>
          <w:color w:val="000000" w:themeColor="text1"/>
          <w:szCs w:val="24"/>
        </w:rPr>
        <w:t xml:space="preserve">analogue </w:t>
      </w:r>
      <w:r w:rsidRPr="00510FA8">
        <w:rPr>
          <w:color w:val="000000" w:themeColor="text1"/>
          <w:szCs w:val="24"/>
        </w:rPr>
        <w:t>– Olsson 1968: 227-29</w:t>
      </w:r>
    </w:p>
    <w:p w14:paraId="3DB457E9" w14:textId="77777777" w:rsidR="001F4447" w:rsidRPr="00510FA8" w:rsidRDefault="001F4447" w:rsidP="001F4447">
      <w:pPr>
        <w:pStyle w:val="hangingindent025"/>
        <w:tabs>
          <w:tab w:val="clear" w:pos="2880"/>
        </w:tabs>
        <w:spacing w:after="0"/>
        <w:jc w:val="left"/>
        <w:rPr>
          <w:color w:val="000000" w:themeColor="text1"/>
          <w:szCs w:val="24"/>
        </w:rPr>
      </w:pPr>
      <w:r w:rsidRPr="00510FA8">
        <w:rPr>
          <w:color w:val="000000" w:themeColor="text1"/>
          <w:szCs w:val="24"/>
        </w:rPr>
        <w:tab/>
        <w:t>No presentation of head/s of Rāma / Rāma and Lakṣmaṇa  to Sītā.</w:t>
      </w:r>
    </w:p>
    <w:p w14:paraId="4A9D627B" w14:textId="77777777" w:rsidR="001F4447" w:rsidRPr="00510FA8" w:rsidRDefault="001F4447" w:rsidP="001F4447">
      <w:pPr>
        <w:pStyle w:val="hangingindent025"/>
        <w:tabs>
          <w:tab w:val="clear" w:pos="2880"/>
        </w:tabs>
        <w:spacing w:after="0"/>
        <w:jc w:val="left"/>
        <w:rPr>
          <w:color w:val="000000" w:themeColor="text1"/>
          <w:szCs w:val="24"/>
        </w:rPr>
      </w:pPr>
      <w:r w:rsidRPr="00510FA8">
        <w:rPr>
          <w:color w:val="000000" w:themeColor="text1"/>
          <w:szCs w:val="24"/>
        </w:rPr>
        <w:tab/>
        <w:t xml:space="preserve">Indrajit causes </w:t>
      </w:r>
      <w:r w:rsidRPr="00510FA8">
        <w:rPr>
          <w:i/>
          <w:color w:val="000000" w:themeColor="text1"/>
          <w:szCs w:val="24"/>
        </w:rPr>
        <w:t>rākṣasa</w:t>
      </w:r>
      <w:r w:rsidRPr="00510FA8">
        <w:rPr>
          <w:color w:val="000000" w:themeColor="text1"/>
          <w:szCs w:val="24"/>
        </w:rPr>
        <w:t xml:space="preserve"> awaiting execution for cowardice to assume form of Sītā, decapitates him/her and throws head to Rāma who mourns until undeceived by Vibhīṣaṇa.</w:t>
      </w:r>
    </w:p>
    <w:p w14:paraId="12D7E48C" w14:textId="77777777" w:rsidR="001F4447" w:rsidRPr="00510FA8" w:rsidRDefault="001F4447" w:rsidP="001F4447">
      <w:pPr>
        <w:pStyle w:val="HangingIndent0"/>
        <w:tabs>
          <w:tab w:val="clear" w:pos="0"/>
          <w:tab w:val="left" w:pos="720"/>
          <w:tab w:val="right" w:pos="9216"/>
        </w:tabs>
        <w:spacing w:after="0"/>
        <w:ind w:left="540" w:hanging="540"/>
        <w:jc w:val="both"/>
        <w:rPr>
          <w:color w:val="000000" w:themeColor="text1"/>
          <w:sz w:val="20"/>
        </w:rPr>
      </w:pPr>
    </w:p>
    <w:p w14:paraId="7F679CDB" w14:textId="77777777" w:rsidR="001F4447" w:rsidRPr="00510FA8" w:rsidRDefault="001F4447" w:rsidP="001F4447">
      <w:pPr>
        <w:pStyle w:val="hangingindent025"/>
        <w:tabs>
          <w:tab w:val="clear" w:pos="2880"/>
        </w:tabs>
        <w:spacing w:after="0"/>
        <w:jc w:val="left"/>
        <w:rPr>
          <w:i/>
          <w:color w:val="000000" w:themeColor="text1"/>
          <w:szCs w:val="22"/>
          <w:lang w:val="en-US"/>
        </w:rPr>
      </w:pPr>
      <w:r w:rsidRPr="00510FA8">
        <w:rPr>
          <w:i/>
          <w:color w:val="000000" w:themeColor="text1"/>
          <w:szCs w:val="24"/>
        </w:rPr>
        <w:t>vānaras</w:t>
      </w:r>
      <w:r w:rsidRPr="00510FA8">
        <w:rPr>
          <w:color w:val="000000" w:themeColor="text1"/>
          <w:szCs w:val="24"/>
        </w:rPr>
        <w:t xml:space="preserve"> build causeway with sage’s blessing; sea creatures intervene</w:t>
      </w:r>
      <w:r w:rsidRPr="00510FA8">
        <w:rPr>
          <w:color w:val="000000" w:themeColor="text1"/>
          <w:szCs w:val="26"/>
        </w:rPr>
        <w:t xml:space="preserve">: </w:t>
      </w:r>
      <w:r w:rsidRPr="00510FA8">
        <w:rPr>
          <w:color w:val="000000" w:themeColor="text1"/>
          <w:szCs w:val="22"/>
          <w:lang w:val="en-US"/>
        </w:rPr>
        <w:tab/>
      </w:r>
      <w:r w:rsidRPr="00510FA8">
        <w:rPr>
          <w:color w:val="000000" w:themeColor="text1"/>
          <w:szCs w:val="24"/>
        </w:rPr>
        <w:tab/>
      </w:r>
      <w:r w:rsidRPr="00510FA8">
        <w:rPr>
          <w:i/>
          <w:color w:val="000000" w:themeColor="text1"/>
          <w:szCs w:val="22"/>
        </w:rPr>
        <w:t xml:space="preserve">Visual Khmer: </w:t>
      </w:r>
      <w:r w:rsidRPr="00510FA8">
        <w:rPr>
          <w:i/>
          <w:color w:val="000000" w:themeColor="text1"/>
          <w:szCs w:val="22"/>
          <w:lang w:val="en-US"/>
        </w:rPr>
        <w:t xml:space="preserve">Thailand, Phimai, </w:t>
      </w:r>
      <w:r w:rsidRPr="00510FA8">
        <w:rPr>
          <w:i/>
          <w:color w:val="000000" w:themeColor="text1"/>
          <w:szCs w:val="24"/>
        </w:rPr>
        <w:t xml:space="preserve">central tower, W face, </w:t>
      </w:r>
      <w:r w:rsidRPr="00510FA8">
        <w:rPr>
          <w:i/>
          <w:color w:val="000000" w:themeColor="text1"/>
          <w:szCs w:val="22"/>
          <w:lang w:val="en-US"/>
        </w:rPr>
        <w:t>lintel relief, end 11 C</w:t>
      </w:r>
    </w:p>
    <w:p w14:paraId="44F98122" w14:textId="77777777" w:rsidR="001F4447" w:rsidRPr="00510FA8" w:rsidRDefault="001F4447" w:rsidP="001F4447">
      <w:pPr>
        <w:pStyle w:val="hangingindent025"/>
        <w:tabs>
          <w:tab w:val="clear" w:pos="2880"/>
        </w:tabs>
        <w:spacing w:after="0"/>
        <w:jc w:val="left"/>
        <w:rPr>
          <w:color w:val="000000" w:themeColor="text1"/>
        </w:rPr>
      </w:pPr>
      <w:r w:rsidRPr="00510FA8">
        <w:rPr>
          <w:color w:val="000000" w:themeColor="text1"/>
          <w:szCs w:val="22"/>
          <w:lang w:val="en-US"/>
        </w:rPr>
        <w:tab/>
      </w:r>
      <w:r w:rsidRPr="00510FA8">
        <w:rPr>
          <w:color w:val="000000" w:themeColor="text1"/>
          <w:szCs w:val="22"/>
          <w:lang w:val="en-US"/>
        </w:rPr>
        <w:tab/>
      </w:r>
      <w:r w:rsidRPr="00510FA8">
        <w:rPr>
          <w:color w:val="000000" w:themeColor="text1"/>
          <w:szCs w:val="24"/>
        </w:rPr>
        <w:t>Roveda 2005:</w:t>
      </w:r>
      <w:r w:rsidRPr="00510FA8">
        <w:rPr>
          <w:color w:val="000000" w:themeColor="text1"/>
          <w:szCs w:val="22"/>
          <w:lang w:val="en-US"/>
        </w:rPr>
        <w:t xml:space="preserve"> 131, 134, </w:t>
      </w:r>
      <w:r w:rsidRPr="00510FA8">
        <w:rPr>
          <w:color w:val="000000" w:themeColor="text1"/>
          <w:szCs w:val="24"/>
        </w:rPr>
        <w:t xml:space="preserve">470, </w:t>
      </w:r>
      <w:r w:rsidRPr="00510FA8">
        <w:rPr>
          <w:color w:val="000000" w:themeColor="text1"/>
          <w:szCs w:val="22"/>
          <w:lang w:val="en-US"/>
        </w:rPr>
        <w:t xml:space="preserve">figs 4.4.71-72=CD </w:t>
      </w:r>
      <w:r w:rsidRPr="00510FA8">
        <w:rPr>
          <w:color w:val="000000" w:themeColor="text1"/>
          <w:szCs w:val="24"/>
        </w:rPr>
        <w:t>10.0935-36;</w:t>
      </w:r>
      <w:r w:rsidRPr="00510FA8">
        <w:rPr>
          <w:color w:val="000000" w:themeColor="text1"/>
          <w:szCs w:val="24"/>
        </w:rPr>
        <w:tab/>
        <w:t xml:space="preserve">Boeles 1969: figs 1, 2; </w:t>
      </w:r>
      <w:r w:rsidRPr="00510FA8">
        <w:rPr>
          <w:color w:val="000000" w:themeColor="text1"/>
        </w:rPr>
        <w:t>JLB photo (2013): 313</w:t>
      </w:r>
    </w:p>
    <w:p w14:paraId="32DBCDB1" w14:textId="77777777" w:rsidR="001F4447" w:rsidRPr="00510FA8" w:rsidRDefault="001F4447" w:rsidP="001F4447">
      <w:pPr>
        <w:pStyle w:val="hangingindent025"/>
        <w:tabs>
          <w:tab w:val="clear" w:pos="2880"/>
        </w:tabs>
        <w:spacing w:after="0"/>
        <w:jc w:val="left"/>
        <w:rPr>
          <w:color w:val="000000" w:themeColor="text1"/>
          <w:szCs w:val="24"/>
        </w:rPr>
      </w:pPr>
      <w:r w:rsidRPr="00510FA8">
        <w:rPr>
          <w:color w:val="000000" w:themeColor="text1"/>
          <w:szCs w:val="24"/>
        </w:rPr>
        <w:t>[</w:t>
      </w:r>
      <w:r w:rsidRPr="00510FA8">
        <w:rPr>
          <w:i/>
          <w:color w:val="000000" w:themeColor="text1"/>
          <w:szCs w:val="24"/>
        </w:rPr>
        <w:t>verbal source for sage ?; not in Olsson 1968</w:t>
      </w:r>
      <w:r w:rsidRPr="00510FA8">
        <w:rPr>
          <w:color w:val="000000" w:themeColor="text1"/>
          <w:szCs w:val="24"/>
        </w:rPr>
        <w:t>]</w:t>
      </w:r>
    </w:p>
    <w:p w14:paraId="356EDF0F" w14:textId="77777777" w:rsidR="001F4447" w:rsidRPr="00510FA8" w:rsidRDefault="001F4447" w:rsidP="001F4447">
      <w:pPr>
        <w:pStyle w:val="hangingindent025"/>
        <w:tabs>
          <w:tab w:val="clear" w:pos="2880"/>
        </w:tabs>
        <w:spacing w:after="0"/>
        <w:jc w:val="left"/>
        <w:rPr>
          <w:color w:val="000000" w:themeColor="text1"/>
        </w:rPr>
      </w:pPr>
      <w:r w:rsidRPr="00510FA8">
        <w:rPr>
          <w:color w:val="000000" w:themeColor="text1"/>
          <w:szCs w:val="32"/>
        </w:rPr>
        <w:t>sages and divine beings watch building of causeway with approval:</w:t>
      </w:r>
      <w:r w:rsidRPr="00510FA8">
        <w:rPr>
          <w:color w:val="000000" w:themeColor="text1"/>
        </w:rPr>
        <w:t xml:space="preserve"> </w:t>
      </w:r>
      <w:r w:rsidRPr="00510FA8">
        <w:rPr>
          <w:color w:val="000000" w:themeColor="text1"/>
        </w:rPr>
        <w:tab/>
      </w:r>
      <w:r w:rsidRPr="00510FA8">
        <w:rPr>
          <w:color w:val="000000" w:themeColor="text1"/>
        </w:rPr>
        <w:tab/>
        <w:t xml:space="preserve">epics, </w:t>
      </w:r>
      <w:r w:rsidRPr="00510FA8">
        <w:rPr>
          <w:i/>
          <w:color w:val="000000" w:themeColor="text1"/>
        </w:rPr>
        <w:t>VR</w:t>
      </w:r>
      <w:r w:rsidRPr="00510FA8">
        <w:rPr>
          <w:color w:val="000000" w:themeColor="text1"/>
        </w:rPr>
        <w:t xml:space="preserve"> (4 N): 6, App.14 </w:t>
      </w:r>
    </w:p>
    <w:p w14:paraId="79702188" w14:textId="77777777" w:rsidR="001F4447" w:rsidRPr="00510FA8" w:rsidRDefault="001F4447" w:rsidP="001F4447">
      <w:pPr>
        <w:pStyle w:val="HangingIndent0"/>
        <w:tabs>
          <w:tab w:val="clear" w:pos="0"/>
          <w:tab w:val="left" w:pos="720"/>
          <w:tab w:val="right" w:pos="9216"/>
        </w:tabs>
        <w:spacing w:after="0"/>
        <w:ind w:left="540" w:hanging="540"/>
        <w:jc w:val="both"/>
        <w:rPr>
          <w:color w:val="000000" w:themeColor="text1"/>
          <w:sz w:val="20"/>
        </w:rPr>
      </w:pPr>
    </w:p>
    <w:p w14:paraId="5DC34B80" w14:textId="77777777" w:rsidR="001F4447" w:rsidRPr="00510FA8" w:rsidRDefault="001F4447" w:rsidP="001F4447">
      <w:pPr>
        <w:pStyle w:val="hangingindent025"/>
        <w:tabs>
          <w:tab w:val="clear" w:pos="2880"/>
        </w:tabs>
        <w:spacing w:after="0"/>
        <w:jc w:val="left"/>
        <w:outlineLvl w:val="0"/>
        <w:rPr>
          <w:i/>
          <w:color w:val="000000" w:themeColor="text1"/>
        </w:rPr>
      </w:pPr>
      <w:r w:rsidRPr="00510FA8">
        <w:rPr>
          <w:i/>
          <w:color w:val="000000" w:themeColor="text1"/>
        </w:rPr>
        <w:t>Mūlaphalam and Sahatsadecha feasted and entertained on arrival</w:t>
      </w:r>
    </w:p>
    <w:p w14:paraId="28345953" w14:textId="77777777" w:rsidR="001F4447" w:rsidRPr="00510FA8" w:rsidRDefault="001F4447" w:rsidP="001F4447">
      <w:pPr>
        <w:pStyle w:val="hangingindent025"/>
        <w:tabs>
          <w:tab w:val="clear" w:pos="2880"/>
        </w:tabs>
        <w:spacing w:after="0"/>
        <w:jc w:val="left"/>
        <w:rPr>
          <w:color w:val="000000" w:themeColor="text1"/>
        </w:rPr>
      </w:pPr>
      <w:r w:rsidRPr="00510FA8">
        <w:rPr>
          <w:color w:val="000000" w:themeColor="text1"/>
        </w:rPr>
        <w:t>[</w:t>
      </w:r>
      <w:r w:rsidRPr="00510FA8">
        <w:rPr>
          <w:i/>
          <w:color w:val="000000" w:themeColor="text1"/>
        </w:rPr>
        <w:t xml:space="preserve">verbal source </w:t>
      </w:r>
      <w:r w:rsidRPr="00510FA8">
        <w:rPr>
          <w:color w:val="000000" w:themeColor="text1"/>
        </w:rPr>
        <w:t xml:space="preserve">? </w:t>
      </w:r>
      <w:r w:rsidRPr="00510FA8">
        <w:rPr>
          <w:i/>
          <w:color w:val="000000" w:themeColor="text1"/>
        </w:rPr>
        <w:t>not in Olsson 1968: 240</w:t>
      </w:r>
      <w:r w:rsidRPr="00510FA8">
        <w:rPr>
          <w:color w:val="000000" w:themeColor="text1"/>
        </w:rPr>
        <w:t>]</w:t>
      </w:r>
    </w:p>
    <w:p w14:paraId="5DE72B4E" w14:textId="77777777" w:rsidR="002D2C0E" w:rsidRPr="00510FA8" w:rsidRDefault="002D2C0E" w:rsidP="002D2C0E">
      <w:pPr>
        <w:pStyle w:val="hangingindent025"/>
        <w:tabs>
          <w:tab w:val="clear" w:pos="2880"/>
        </w:tabs>
        <w:spacing w:before="240" w:after="240"/>
        <w:jc w:val="center"/>
        <w:rPr>
          <w:color w:val="000000" w:themeColor="text1"/>
        </w:rPr>
      </w:pPr>
      <w:r w:rsidRPr="00510FA8">
        <w:rPr>
          <w:color w:val="000000" w:themeColor="text1"/>
        </w:rPr>
        <w:t>––––––––––</w:t>
      </w:r>
    </w:p>
    <w:p w14:paraId="338BA516" w14:textId="77777777" w:rsidR="000C628F" w:rsidRPr="00D0205F" w:rsidRDefault="000C628F" w:rsidP="000C628F">
      <w:pPr>
        <w:rPr>
          <w:rFonts w:eastAsia="Gentium Basic"/>
        </w:rPr>
      </w:pPr>
      <w:r>
        <w:rPr>
          <w:rFonts w:eastAsia="Gentium Basic"/>
        </w:rPr>
        <w:t xml:space="preserve">Chandavij, Natthapatra and Promporn Pramualratana 1998:  </w:t>
      </w:r>
      <w:r>
        <w:rPr>
          <w:rFonts w:eastAsia="Gentium Basic"/>
          <w:i/>
        </w:rPr>
        <w:t>Thai puppets &amp; Khon masks</w:t>
      </w:r>
      <w:r>
        <w:rPr>
          <w:rFonts w:eastAsia="Gentium Basic"/>
        </w:rPr>
        <w:t xml:space="preserve"> (London: Thames and Hudson).  [a River Books product]</w:t>
      </w:r>
      <w:r>
        <w:rPr>
          <w:rFonts w:eastAsia="Gentium Basic"/>
        </w:rPr>
        <w:tab/>
      </w:r>
      <w:r>
        <w:rPr>
          <w:rFonts w:eastAsia="Gentium Basic"/>
          <w:b/>
        </w:rPr>
        <w:t>AAAW TT Nat</w:t>
      </w:r>
    </w:p>
    <w:p w14:paraId="34015E4E" w14:textId="77777777" w:rsidR="000C628F" w:rsidRPr="000C628F" w:rsidRDefault="000C628F" w:rsidP="00E653E6">
      <w:pPr>
        <w:tabs>
          <w:tab w:val="left" w:pos="720"/>
          <w:tab w:val="left" w:pos="1440"/>
        </w:tabs>
        <w:spacing w:after="120"/>
        <w:rPr>
          <w:b/>
          <w:color w:val="000000" w:themeColor="text1"/>
          <w:sz w:val="16"/>
          <w:szCs w:val="16"/>
        </w:rPr>
      </w:pPr>
    </w:p>
    <w:p w14:paraId="08753DEF" w14:textId="7B66DB8B" w:rsidR="002D2C0E" w:rsidRPr="00510FA8" w:rsidRDefault="002D2C0E" w:rsidP="00E653E6">
      <w:pPr>
        <w:tabs>
          <w:tab w:val="left" w:pos="720"/>
          <w:tab w:val="left" w:pos="1440"/>
        </w:tabs>
        <w:spacing w:after="120"/>
        <w:rPr>
          <w:color w:val="000000" w:themeColor="text1"/>
        </w:rPr>
      </w:pPr>
      <w:r w:rsidRPr="00510FA8">
        <w:rPr>
          <w:b/>
          <w:color w:val="000000" w:themeColor="text1"/>
        </w:rPr>
        <w:t>Khon</w:t>
      </w:r>
      <w:r w:rsidRPr="00510FA8">
        <w:rPr>
          <w:color w:val="000000" w:themeColor="text1"/>
        </w:rPr>
        <w:t xml:space="preserve"> [= ‘mask’] is Thai dance drama.  In earlier forms all characters wore masks; now only demons and monkeys wear masks; humans and angels wear elaborate headgear.  Originally 4 hours long, now cut to one hour fifteen minutes, staged publicly twice every week at Bangkok’s Sala Chalermkrung Royal Theatre (former cinema set up over 50 years ago by king Rama VII); attracts mostly tourists:</w:t>
      </w:r>
      <w:r w:rsidRPr="00510FA8">
        <w:rPr>
          <w:color w:val="000000" w:themeColor="text1"/>
        </w:rPr>
        <w:tab/>
      </w:r>
      <w:r w:rsidRPr="00510FA8">
        <w:rPr>
          <w:i/>
          <w:color w:val="000000" w:themeColor="text1"/>
        </w:rPr>
        <w:t>Times of India</w:t>
      </w:r>
      <w:r w:rsidRPr="00510FA8">
        <w:rPr>
          <w:color w:val="000000" w:themeColor="text1"/>
        </w:rPr>
        <w:t>, 2 March 2008</w:t>
      </w:r>
    </w:p>
    <w:p w14:paraId="14D5B133" w14:textId="6C1D293A" w:rsidR="002D2C0E" w:rsidRPr="00510FA8" w:rsidRDefault="002D2C0E" w:rsidP="002D2C0E">
      <w:pPr>
        <w:pStyle w:val="HangingIndent0"/>
        <w:tabs>
          <w:tab w:val="clear" w:pos="0"/>
          <w:tab w:val="clear" w:pos="2880"/>
          <w:tab w:val="left" w:pos="720"/>
          <w:tab w:val="right" w:pos="9216"/>
        </w:tabs>
        <w:ind w:hanging="360"/>
        <w:rPr>
          <w:rFonts w:cs="Gentium Basic"/>
          <w:color w:val="000000" w:themeColor="text1"/>
          <w:szCs w:val="24"/>
        </w:rPr>
      </w:pPr>
      <w:r w:rsidRPr="00510FA8">
        <w:rPr>
          <w:rFonts w:cs="Gentium Basic"/>
          <w:color w:val="000000" w:themeColor="text1"/>
          <w:szCs w:val="24"/>
        </w:rPr>
        <w:t>theatrical mask of Hanumān, Thailand, 1876, 22</w:t>
      </w:r>
      <w:r w:rsidR="00226E38" w:rsidRPr="00510FA8">
        <w:rPr>
          <w:rFonts w:cs="Gentium Basic"/>
          <w:color w:val="000000" w:themeColor="text1"/>
          <w:szCs w:val="24"/>
        </w:rPr>
        <w:t xml:space="preserve"> × </w:t>
      </w:r>
      <w:r w:rsidRPr="00510FA8">
        <w:rPr>
          <w:rFonts w:cs="Gentium Basic"/>
          <w:color w:val="000000" w:themeColor="text1"/>
          <w:szCs w:val="24"/>
        </w:rPr>
        <w:t>24</w:t>
      </w:r>
      <w:r w:rsidR="00226E38" w:rsidRPr="00510FA8">
        <w:rPr>
          <w:rFonts w:cs="Gentium Basic"/>
          <w:color w:val="000000" w:themeColor="text1"/>
          <w:szCs w:val="24"/>
        </w:rPr>
        <w:t xml:space="preserve"> × </w:t>
      </w:r>
      <w:r w:rsidRPr="00510FA8">
        <w:rPr>
          <w:rFonts w:cs="Gentium Basic"/>
          <w:color w:val="000000" w:themeColor="text1"/>
          <w:szCs w:val="24"/>
        </w:rPr>
        <w:t>25 cm.</w:t>
      </w:r>
      <w:r w:rsidRPr="00510FA8">
        <w:rPr>
          <w:rFonts w:cs="Gentium Basic"/>
          <w:color w:val="000000" w:themeColor="text1"/>
          <w:szCs w:val="24"/>
        </w:rPr>
        <w:tab/>
      </w:r>
      <w:r w:rsidRPr="00510FA8">
        <w:rPr>
          <w:rFonts w:cs="Gentium Basic"/>
          <w:color w:val="000000" w:themeColor="text1"/>
          <w:szCs w:val="24"/>
        </w:rPr>
        <w:br/>
        <w:t>(ill. at McGill 2016: 171, no. 82)</w:t>
      </w:r>
      <w:r w:rsidRPr="00510FA8">
        <w:rPr>
          <w:rFonts w:cs="Gentium Basic"/>
          <w:color w:val="000000" w:themeColor="text1"/>
          <w:szCs w:val="24"/>
        </w:rPr>
        <w:tab/>
        <w:t>Smithsonian (Nat.Mus. Nat. Hist.) USNM 27378</w:t>
      </w:r>
    </w:p>
    <w:p w14:paraId="64FBADEB" w14:textId="3944C4D2" w:rsidR="002D2C0E" w:rsidRPr="00510FA8" w:rsidRDefault="002D2C0E" w:rsidP="002D2C0E">
      <w:pPr>
        <w:pStyle w:val="HangingIndent0"/>
        <w:tabs>
          <w:tab w:val="clear" w:pos="0"/>
          <w:tab w:val="clear" w:pos="2880"/>
          <w:tab w:val="left" w:pos="720"/>
          <w:tab w:val="right" w:pos="9216"/>
        </w:tabs>
        <w:ind w:hanging="360"/>
        <w:rPr>
          <w:rFonts w:cs="Gentium Basic"/>
          <w:color w:val="000000" w:themeColor="text1"/>
          <w:szCs w:val="24"/>
        </w:rPr>
      </w:pPr>
      <w:r w:rsidRPr="00510FA8">
        <w:rPr>
          <w:rFonts w:cs="Gentium Basic"/>
          <w:color w:val="000000" w:themeColor="text1"/>
          <w:szCs w:val="24"/>
        </w:rPr>
        <w:t>theatrical mask of Rāvaṇa, Thailand, 1876, 57</w:t>
      </w:r>
      <w:r w:rsidR="00226E38" w:rsidRPr="00510FA8">
        <w:rPr>
          <w:rFonts w:cs="Gentium Basic"/>
          <w:color w:val="000000" w:themeColor="text1"/>
          <w:szCs w:val="24"/>
        </w:rPr>
        <w:t xml:space="preserve"> × </w:t>
      </w:r>
      <w:r w:rsidRPr="00510FA8">
        <w:rPr>
          <w:rFonts w:cs="Gentium Basic"/>
          <w:color w:val="000000" w:themeColor="text1"/>
          <w:szCs w:val="24"/>
        </w:rPr>
        <w:t>28</w:t>
      </w:r>
      <w:r w:rsidR="00226E38" w:rsidRPr="00510FA8">
        <w:rPr>
          <w:rFonts w:cs="Gentium Basic"/>
          <w:color w:val="000000" w:themeColor="text1"/>
          <w:szCs w:val="24"/>
        </w:rPr>
        <w:t xml:space="preserve"> × </w:t>
      </w:r>
      <w:r w:rsidRPr="00510FA8">
        <w:rPr>
          <w:rFonts w:cs="Gentium Basic"/>
          <w:color w:val="000000" w:themeColor="text1"/>
          <w:szCs w:val="24"/>
        </w:rPr>
        <w:t>23 cm.</w:t>
      </w:r>
      <w:r w:rsidRPr="00510FA8">
        <w:rPr>
          <w:rFonts w:cs="Gentium Basic"/>
          <w:color w:val="000000" w:themeColor="text1"/>
          <w:szCs w:val="24"/>
        </w:rPr>
        <w:br/>
        <w:t>(ill. at McGill 2016: 219-24, no. 114)</w:t>
      </w:r>
      <w:r w:rsidRPr="00510FA8">
        <w:rPr>
          <w:rFonts w:cs="Gentium Basic"/>
          <w:color w:val="000000" w:themeColor="text1"/>
          <w:szCs w:val="24"/>
        </w:rPr>
        <w:tab/>
        <w:t>Smithsonian (Nat.Mus. Nat. Hist.) E54232</w:t>
      </w:r>
    </w:p>
    <w:p w14:paraId="264BF9A6" w14:textId="43418D7B" w:rsidR="002D2C0E" w:rsidRDefault="002D2C0E" w:rsidP="002D2C0E">
      <w:pPr>
        <w:pStyle w:val="HangingIndent0"/>
        <w:tabs>
          <w:tab w:val="clear" w:pos="0"/>
          <w:tab w:val="clear" w:pos="2880"/>
          <w:tab w:val="left" w:pos="720"/>
          <w:tab w:val="right" w:pos="9216"/>
        </w:tabs>
        <w:ind w:hanging="360"/>
        <w:rPr>
          <w:rFonts w:cs="Gentium Basic"/>
          <w:color w:val="000000" w:themeColor="text1"/>
          <w:szCs w:val="24"/>
        </w:rPr>
      </w:pPr>
      <w:r w:rsidRPr="00510FA8">
        <w:rPr>
          <w:rFonts w:cs="Gentium Basic"/>
          <w:color w:val="000000" w:themeColor="text1"/>
          <w:szCs w:val="24"/>
        </w:rPr>
        <w:t>shadow puppet of Rāvaṇa riding chariot, Thailand, 1850-1900, 193.5</w:t>
      </w:r>
      <w:r w:rsidR="00226E38" w:rsidRPr="00510FA8">
        <w:rPr>
          <w:rFonts w:cs="Gentium Basic"/>
          <w:color w:val="000000" w:themeColor="text1"/>
          <w:szCs w:val="24"/>
        </w:rPr>
        <w:t xml:space="preserve"> × </w:t>
      </w:r>
      <w:r w:rsidRPr="00510FA8">
        <w:rPr>
          <w:rFonts w:cs="Gentium Basic"/>
          <w:color w:val="000000" w:themeColor="text1"/>
          <w:szCs w:val="24"/>
        </w:rPr>
        <w:t>142 cm.</w:t>
      </w:r>
      <w:r w:rsidRPr="00510FA8">
        <w:rPr>
          <w:rFonts w:cs="Gentium Basic"/>
          <w:color w:val="000000" w:themeColor="text1"/>
          <w:szCs w:val="24"/>
        </w:rPr>
        <w:br/>
        <w:t>(ill. at McGill 2016: 2</w:t>
      </w:r>
      <w:r w:rsidR="001B2DCC" w:rsidRPr="00510FA8">
        <w:rPr>
          <w:rFonts w:cs="Gentium Basic"/>
          <w:color w:val="000000" w:themeColor="text1"/>
          <w:szCs w:val="24"/>
        </w:rPr>
        <w:t>2</w:t>
      </w:r>
      <w:r w:rsidRPr="00510FA8">
        <w:rPr>
          <w:rFonts w:cs="Gentium Basic"/>
          <w:color w:val="000000" w:themeColor="text1"/>
          <w:szCs w:val="24"/>
        </w:rPr>
        <w:t>3, no. 113)</w:t>
      </w:r>
      <w:r w:rsidRPr="00510FA8">
        <w:rPr>
          <w:rFonts w:cs="Gentium Basic"/>
          <w:color w:val="000000" w:themeColor="text1"/>
          <w:szCs w:val="24"/>
        </w:rPr>
        <w:tab/>
        <w:t>Smithsonian (Nat.Mus. Nat. Hist.) 2006.27.115.2</w:t>
      </w:r>
    </w:p>
    <w:p w14:paraId="44DD7516" w14:textId="77777777" w:rsidR="000C628F" w:rsidRPr="00510FA8" w:rsidRDefault="000C628F" w:rsidP="002D2C0E">
      <w:pPr>
        <w:pStyle w:val="HangingIndent0"/>
        <w:tabs>
          <w:tab w:val="clear" w:pos="0"/>
          <w:tab w:val="clear" w:pos="2880"/>
          <w:tab w:val="left" w:pos="720"/>
          <w:tab w:val="right" w:pos="9216"/>
        </w:tabs>
        <w:ind w:hanging="360"/>
        <w:rPr>
          <w:color w:val="000000" w:themeColor="text1"/>
          <w:sz w:val="20"/>
        </w:rPr>
      </w:pPr>
    </w:p>
    <w:p w14:paraId="778FF9A9" w14:textId="6FB10450" w:rsidR="00BE3143" w:rsidRPr="00510FA8" w:rsidRDefault="00BE3143" w:rsidP="008978D6">
      <w:pPr>
        <w:pStyle w:val="HangingIndent0"/>
        <w:pageBreakBefore/>
        <w:tabs>
          <w:tab w:val="clear" w:pos="0"/>
          <w:tab w:val="clear" w:pos="2880"/>
          <w:tab w:val="left" w:pos="3240"/>
        </w:tabs>
        <w:ind w:left="720" w:hanging="720"/>
        <w:rPr>
          <w:b/>
          <w:color w:val="000000" w:themeColor="text1"/>
          <w:szCs w:val="24"/>
        </w:rPr>
      </w:pPr>
      <w:r w:rsidRPr="00510FA8">
        <w:rPr>
          <w:b/>
          <w:color w:val="000000" w:themeColor="text1"/>
          <w:szCs w:val="24"/>
        </w:rPr>
        <w:lastRenderedPageBreak/>
        <w:t>object (and medium)</w:t>
      </w:r>
      <w:r w:rsidR="00830F2D" w:rsidRPr="00510FA8">
        <w:rPr>
          <w:b/>
          <w:color w:val="000000" w:themeColor="text1"/>
          <w:szCs w:val="24"/>
        </w:rPr>
        <w:tab/>
      </w:r>
      <w:r w:rsidR="00830F2D" w:rsidRPr="00510FA8">
        <w:rPr>
          <w:color w:val="000000" w:themeColor="text1"/>
          <w:szCs w:val="24"/>
        </w:rPr>
        <w:t>various</w:t>
      </w:r>
    </w:p>
    <w:p w14:paraId="6969B0B1" w14:textId="77777777" w:rsidR="00BE3143" w:rsidRPr="00510FA8" w:rsidRDefault="00BE3143" w:rsidP="008978D6">
      <w:pPr>
        <w:pStyle w:val="HangingIndent0"/>
        <w:tabs>
          <w:tab w:val="clear" w:pos="0"/>
          <w:tab w:val="clear" w:pos="2880"/>
          <w:tab w:val="left" w:pos="3240"/>
        </w:tabs>
        <w:ind w:left="720" w:hanging="720"/>
        <w:rPr>
          <w:color w:val="000000" w:themeColor="text1"/>
          <w:szCs w:val="24"/>
        </w:rPr>
      </w:pPr>
      <w:r w:rsidRPr="00510FA8">
        <w:rPr>
          <w:b/>
          <w:color w:val="000000" w:themeColor="text1"/>
          <w:szCs w:val="24"/>
        </w:rPr>
        <w:t>location (original/present)</w:t>
      </w:r>
      <w:r w:rsidRPr="00510FA8">
        <w:rPr>
          <w:b/>
          <w:color w:val="000000" w:themeColor="text1"/>
          <w:szCs w:val="24"/>
        </w:rPr>
        <w:tab/>
      </w:r>
      <w:r w:rsidRPr="00510FA8">
        <w:rPr>
          <w:color w:val="000000" w:themeColor="text1"/>
          <w:szCs w:val="24"/>
        </w:rPr>
        <w:t>Myanmar</w:t>
      </w:r>
    </w:p>
    <w:p w14:paraId="16AC7083" w14:textId="77777777" w:rsidR="00BE3143" w:rsidRPr="00510FA8" w:rsidRDefault="00BE3143" w:rsidP="003223A6">
      <w:pPr>
        <w:pStyle w:val="HangingIndent0"/>
        <w:tabs>
          <w:tab w:val="clear" w:pos="0"/>
        </w:tabs>
        <w:ind w:left="720" w:hanging="720"/>
        <w:rPr>
          <w:b/>
          <w:color w:val="000000" w:themeColor="text1"/>
          <w:szCs w:val="24"/>
        </w:rPr>
      </w:pPr>
      <w:r w:rsidRPr="00510FA8">
        <w:rPr>
          <w:b/>
          <w:color w:val="000000" w:themeColor="text1"/>
          <w:szCs w:val="24"/>
        </w:rPr>
        <w:t>date</w:t>
      </w:r>
    </w:p>
    <w:p w14:paraId="0606DF05" w14:textId="5DC45AC9" w:rsidR="0052335B" w:rsidRPr="00510FA8" w:rsidRDefault="00BE3143" w:rsidP="004C7BF5">
      <w:pPr>
        <w:pStyle w:val="HangingIndent0"/>
        <w:tabs>
          <w:tab w:val="clear" w:pos="0"/>
          <w:tab w:val="clear" w:pos="2880"/>
          <w:tab w:val="left" w:pos="1440"/>
        </w:tabs>
        <w:ind w:hanging="360"/>
        <w:rPr>
          <w:b/>
          <w:color w:val="000000" w:themeColor="text1"/>
          <w:lang w:val="en-US"/>
        </w:rPr>
      </w:pPr>
      <w:r w:rsidRPr="00510FA8">
        <w:rPr>
          <w:b/>
          <w:color w:val="000000" w:themeColor="text1"/>
          <w:szCs w:val="24"/>
        </w:rPr>
        <w:t>studies</w:t>
      </w:r>
      <w:r w:rsidRPr="00510FA8">
        <w:rPr>
          <w:b/>
          <w:color w:val="000000" w:themeColor="text1"/>
          <w:szCs w:val="24"/>
        </w:rPr>
        <w:tab/>
      </w:r>
      <w:r w:rsidRPr="00510FA8">
        <w:rPr>
          <w:b/>
          <w:color w:val="000000" w:themeColor="text1"/>
          <w:szCs w:val="24"/>
        </w:rPr>
        <w:tab/>
      </w:r>
      <w:r w:rsidR="0052335B" w:rsidRPr="00510FA8">
        <w:rPr>
          <w:color w:val="000000" w:themeColor="text1"/>
          <w:lang w:val="en-US"/>
        </w:rPr>
        <w:t xml:space="preserve">Green, Alexandra, and T. Richard Blurton (eds) 2002:  </w:t>
      </w:r>
      <w:r w:rsidR="0052335B" w:rsidRPr="00510FA8">
        <w:rPr>
          <w:i/>
          <w:color w:val="000000" w:themeColor="text1"/>
          <w:lang w:val="en-US"/>
        </w:rPr>
        <w:t>Burma: art and archaeology</w:t>
      </w:r>
      <w:r w:rsidR="0052335B" w:rsidRPr="00510FA8">
        <w:rPr>
          <w:color w:val="000000" w:themeColor="text1"/>
          <w:lang w:val="en-US"/>
        </w:rPr>
        <w:t xml:space="preserve"> (London: British Museum).  [for general background]</w:t>
      </w:r>
      <w:r w:rsidR="0052335B" w:rsidRPr="00510FA8">
        <w:rPr>
          <w:color w:val="000000" w:themeColor="text1"/>
          <w:lang w:val="en-US"/>
        </w:rPr>
        <w:tab/>
      </w:r>
      <w:r w:rsidR="0052335B" w:rsidRPr="00510FA8">
        <w:rPr>
          <w:b/>
          <w:color w:val="000000" w:themeColor="text1"/>
          <w:lang w:val="en-US"/>
        </w:rPr>
        <w:t xml:space="preserve">(IND) Burma 1 c 3 </w:t>
      </w:r>
    </w:p>
    <w:p w14:paraId="50DBAF94" w14:textId="16EBA373" w:rsidR="00A85DA5" w:rsidRPr="00510FA8" w:rsidRDefault="00A85DA5" w:rsidP="004C7BF5">
      <w:pPr>
        <w:pStyle w:val="HangingIndent0"/>
        <w:tabs>
          <w:tab w:val="clear" w:pos="0"/>
          <w:tab w:val="clear" w:pos="2880"/>
          <w:tab w:val="left" w:pos="1440"/>
        </w:tabs>
        <w:ind w:hanging="360"/>
        <w:rPr>
          <w:b/>
          <w:color w:val="000000" w:themeColor="text1"/>
          <w:szCs w:val="24"/>
        </w:rPr>
      </w:pPr>
      <w:r w:rsidRPr="00510FA8">
        <w:rPr>
          <w:color w:val="000000" w:themeColor="text1"/>
        </w:rPr>
        <w:t>Pattaratorn Chirapravati M.L. 2013:  “</w:t>
      </w:r>
      <w:r w:rsidRPr="00510FA8">
        <w:rPr>
          <w:rStyle w:val="show-for-sr"/>
          <w:color w:val="000000" w:themeColor="text1"/>
        </w:rPr>
        <w:t xml:space="preserve">Funeral scenes in the Rāmāyaṇa mural painting at the Emerald Buddha Temple”, in </w:t>
      </w:r>
      <w:r w:rsidRPr="00510FA8">
        <w:rPr>
          <w:rFonts w:eastAsia="Arial Unicode MS" w:cs="Arial Unicode MS"/>
          <w:i/>
          <w:color w:val="000000" w:themeColor="text1"/>
        </w:rPr>
        <w:t>Materializing Southeast Asia's Past: Selected Papers from the 12th International Conference of the European Association of Southeast Asian Archaeologists</w:t>
      </w:r>
      <w:r w:rsidRPr="00510FA8">
        <w:rPr>
          <w:rFonts w:eastAsia="Arial Unicode MS" w:cs="Arial Unicode MS"/>
          <w:color w:val="000000" w:themeColor="text1"/>
        </w:rPr>
        <w:t>, 2 vols (Singapore: NUS Press) II, 221-32.</w:t>
      </w:r>
      <w:r w:rsidRPr="00510FA8">
        <w:rPr>
          <w:rFonts w:eastAsia="Arial Unicode MS" w:cs="Arial Unicode MS"/>
          <w:color w:val="000000" w:themeColor="text1"/>
        </w:rPr>
        <w:tab/>
      </w:r>
      <w:r w:rsidRPr="00510FA8">
        <w:rPr>
          <w:rFonts w:eastAsia="Arial Unicode MS" w:cs="Arial Unicode MS"/>
          <w:b/>
          <w:color w:val="000000" w:themeColor="text1"/>
        </w:rPr>
        <w:t>download</w:t>
      </w:r>
    </w:p>
    <w:p w14:paraId="286A790F" w14:textId="50A6776A" w:rsidR="009B36BF" w:rsidRPr="00510FA8" w:rsidRDefault="009B36BF" w:rsidP="004C7BF5">
      <w:pPr>
        <w:pStyle w:val="HangingIndent0"/>
        <w:tabs>
          <w:tab w:val="clear" w:pos="0"/>
          <w:tab w:val="clear" w:pos="2880"/>
        </w:tabs>
        <w:ind w:hanging="360"/>
        <w:rPr>
          <w:b/>
          <w:color w:val="000000" w:themeColor="text1"/>
          <w:szCs w:val="24"/>
        </w:rPr>
      </w:pPr>
      <w:r w:rsidRPr="00510FA8">
        <w:rPr>
          <w:rFonts w:eastAsia="Gentium Basic" w:cs="Gentium Basic"/>
          <w:color w:val="000000" w:themeColor="text1"/>
        </w:rPr>
        <w:t xml:space="preserve">Rooney, Dawn F. 2012:  “The Rama Story in Burma: a visual depiction”, </w:t>
      </w:r>
      <w:r w:rsidRPr="00510FA8">
        <w:rPr>
          <w:rFonts w:eastAsia="Gentium Basic" w:cs="Gentium Basic"/>
          <w:i/>
          <w:color w:val="000000" w:themeColor="text1"/>
        </w:rPr>
        <w:t>Lotus Leaves</w:t>
      </w:r>
      <w:r w:rsidRPr="00510FA8">
        <w:rPr>
          <w:rFonts w:eastAsia="Gentium Basic" w:cs="Gentium Basic"/>
          <w:color w:val="000000" w:themeColor="text1"/>
        </w:rPr>
        <w:t xml:space="preserve"> 14.2: 7</w:t>
      </w:r>
      <w:r w:rsidRPr="00510FA8">
        <w:rPr>
          <w:rFonts w:eastAsia="Gentium"/>
          <w:color w:val="000000" w:themeColor="text1"/>
        </w:rPr>
        <w:noBreakHyphen/>
      </w:r>
      <w:r w:rsidRPr="00510FA8">
        <w:rPr>
          <w:rFonts w:eastAsia="Gentium Basic" w:cs="Gentium Basic"/>
          <w:color w:val="000000" w:themeColor="text1"/>
        </w:rPr>
        <w:t>14.</w:t>
      </w:r>
      <w:r w:rsidRPr="00510FA8">
        <w:rPr>
          <w:rFonts w:eastAsia="Gentium Basic" w:cs="Gentium Basic"/>
          <w:color w:val="000000" w:themeColor="text1"/>
        </w:rPr>
        <w:tab/>
      </w:r>
      <w:r w:rsidRPr="00510FA8">
        <w:rPr>
          <w:rFonts w:eastAsia="Gentium Basic" w:cs="Gentium Basic"/>
          <w:b/>
          <w:color w:val="000000" w:themeColor="text1"/>
        </w:rPr>
        <w:t>download</w:t>
      </w:r>
    </w:p>
    <w:p w14:paraId="70650EE1" w14:textId="07C89EDC" w:rsidR="00BE3143" w:rsidRPr="00510FA8" w:rsidRDefault="00CC0125" w:rsidP="004C7BF5">
      <w:pPr>
        <w:pStyle w:val="HangingIndent0"/>
        <w:tabs>
          <w:tab w:val="clear" w:pos="0"/>
          <w:tab w:val="clear" w:pos="2880"/>
          <w:tab w:val="left" w:pos="1440"/>
        </w:tabs>
        <w:ind w:hanging="360"/>
        <w:rPr>
          <w:b/>
          <w:color w:val="000000" w:themeColor="text1"/>
          <w:szCs w:val="24"/>
        </w:rPr>
      </w:pPr>
      <w:r w:rsidRPr="009350B8">
        <w:t>Stadtner, Donald M.</w:t>
      </w:r>
      <w:r>
        <w:t xml:space="preserve">, and Michael Freeman 2005:  </w:t>
      </w:r>
      <w:r>
        <w:rPr>
          <w:i/>
        </w:rPr>
        <w:t>Ancient Pagan: Buddhist plain of merit</w:t>
      </w:r>
      <w:r>
        <w:t xml:space="preserve"> (Bangkok: River Books).</w:t>
      </w:r>
      <w:r>
        <w:tab/>
      </w:r>
      <w:r>
        <w:rPr>
          <w:b/>
        </w:rPr>
        <w:t>(IND) Bur</w:t>
      </w:r>
      <w:r w:rsidR="00424610">
        <w:rPr>
          <w:b/>
        </w:rPr>
        <w:t>m</w:t>
      </w:r>
      <w:r>
        <w:rPr>
          <w:b/>
        </w:rPr>
        <w:t>a 1 d 25; pp. 142-5 scanned</w:t>
      </w:r>
    </w:p>
    <w:p w14:paraId="3DE1CB22" w14:textId="360BD634" w:rsidR="00156685" w:rsidRPr="00510FA8" w:rsidRDefault="00156685" w:rsidP="004C7BF5">
      <w:pPr>
        <w:pStyle w:val="HangingIndent0"/>
        <w:tabs>
          <w:tab w:val="clear" w:pos="0"/>
          <w:tab w:val="clear" w:pos="2880"/>
          <w:tab w:val="left" w:pos="1440"/>
        </w:tabs>
        <w:ind w:hanging="360"/>
        <w:rPr>
          <w:b/>
          <w:color w:val="000000" w:themeColor="text1"/>
          <w:szCs w:val="24"/>
        </w:rPr>
      </w:pPr>
      <w:r w:rsidRPr="00510FA8">
        <w:rPr>
          <w:rFonts w:eastAsia="Gentium Basic" w:cs="Gentium Basic"/>
          <w:color w:val="000000" w:themeColor="text1"/>
          <w:szCs w:val="24"/>
        </w:rPr>
        <w:t>Thaw Kaung, U 2010: “In search of Rama: a visit to Tha-Khut-ta-nai”</w:t>
      </w:r>
      <w:r w:rsidR="00CD4CB6" w:rsidRPr="00510FA8">
        <w:rPr>
          <w:rFonts w:eastAsia="Gentium Basic" w:cs="Gentium Basic"/>
          <w:color w:val="000000" w:themeColor="text1"/>
          <w:szCs w:val="24"/>
        </w:rPr>
        <w:t>,</w:t>
      </w:r>
      <w:r w:rsidRPr="00510FA8">
        <w:rPr>
          <w:rFonts w:eastAsia="Gentium Basic" w:cs="Gentium Basic"/>
          <w:color w:val="000000" w:themeColor="text1"/>
          <w:szCs w:val="24"/>
        </w:rPr>
        <w:t xml:space="preserve"> in </w:t>
      </w:r>
      <w:r w:rsidRPr="00510FA8">
        <w:rPr>
          <w:rFonts w:eastAsia="Gentium Basic" w:cs="Gentium Basic"/>
          <w:i/>
          <w:color w:val="000000" w:themeColor="text1"/>
          <w:szCs w:val="24"/>
        </w:rPr>
        <w:t>Aspects of Myanmar History and Culture</w:t>
      </w:r>
      <w:r w:rsidRPr="00510FA8">
        <w:rPr>
          <w:rFonts w:eastAsia="Gentium Basic" w:cs="Gentium Basic"/>
          <w:color w:val="000000" w:themeColor="text1"/>
          <w:szCs w:val="24"/>
        </w:rPr>
        <w:t xml:space="preserve"> (Yangon: </w:t>
      </w:r>
      <w:r w:rsidRPr="00510FA8">
        <w:rPr>
          <w:rFonts w:cs="Helvetica"/>
          <w:color w:val="000000" w:themeColor="text1"/>
          <w:szCs w:val="24"/>
          <w:lang w:val="en-US"/>
        </w:rPr>
        <w:t>Gant-gaw-Myaing Sarpay</w:t>
      </w:r>
      <w:r w:rsidRPr="00510FA8">
        <w:rPr>
          <w:rFonts w:eastAsia="Gentium Basic" w:cs="Gentium Basic"/>
          <w:color w:val="000000" w:themeColor="text1"/>
          <w:szCs w:val="24"/>
        </w:rPr>
        <w:t>).</w:t>
      </w:r>
      <w:r w:rsidR="00CD4CB6" w:rsidRPr="00510FA8">
        <w:rPr>
          <w:rFonts w:eastAsia="Gentium Basic" w:cs="Gentium Basic"/>
          <w:color w:val="000000" w:themeColor="text1"/>
          <w:szCs w:val="24"/>
        </w:rPr>
        <w:tab/>
      </w:r>
      <w:r w:rsidR="00CD4CB6" w:rsidRPr="00510FA8">
        <w:rPr>
          <w:rFonts w:eastAsia="Gentium Basic" w:cs="Gentium Basic"/>
          <w:b/>
          <w:color w:val="000000" w:themeColor="text1"/>
          <w:szCs w:val="24"/>
        </w:rPr>
        <w:t>BL / SOAS</w:t>
      </w:r>
    </w:p>
    <w:p w14:paraId="349A43F9" w14:textId="0F7585A9" w:rsidR="00BE3143" w:rsidRPr="00510FA8" w:rsidRDefault="00BE3143" w:rsidP="009E18BE">
      <w:pPr>
        <w:tabs>
          <w:tab w:val="left" w:pos="1080"/>
        </w:tabs>
        <w:spacing w:before="240"/>
        <w:rPr>
          <w:rFonts w:cs="Times-Roman"/>
          <w:color w:val="000000" w:themeColor="text1"/>
          <w:lang w:bidi="en-US"/>
        </w:rPr>
      </w:pPr>
      <w:r w:rsidRPr="00510FA8">
        <w:rPr>
          <w:b/>
          <w:color w:val="000000" w:themeColor="text1"/>
        </w:rPr>
        <w:t>notes</w:t>
      </w:r>
      <w:r w:rsidRPr="00510FA8">
        <w:rPr>
          <w:b/>
          <w:color w:val="000000" w:themeColor="text1"/>
        </w:rPr>
        <w:tab/>
      </w:r>
      <w:r w:rsidRPr="00510FA8">
        <w:rPr>
          <w:color w:val="000000" w:themeColor="text1"/>
        </w:rPr>
        <w:t xml:space="preserve">Nat </w:t>
      </w:r>
      <w:r w:rsidR="00521E03">
        <w:rPr>
          <w:color w:val="000000" w:themeColor="text1"/>
        </w:rPr>
        <w:t>H</w:t>
      </w:r>
      <w:r w:rsidRPr="00510FA8">
        <w:rPr>
          <w:color w:val="000000" w:themeColor="text1"/>
        </w:rPr>
        <w:t>laung Kyaung temple, Pagan, thought to have been built by Anawrat</w:t>
      </w:r>
      <w:r w:rsidR="00BB7E76" w:rsidRPr="00510FA8">
        <w:rPr>
          <w:color w:val="000000" w:themeColor="text1"/>
        </w:rPr>
        <w:t>h</w:t>
      </w:r>
      <w:r w:rsidRPr="00510FA8">
        <w:rPr>
          <w:color w:val="000000" w:themeColor="text1"/>
        </w:rPr>
        <w:t>a (</w:t>
      </w:r>
      <w:r w:rsidR="00122278" w:rsidRPr="00510FA8">
        <w:rPr>
          <w:color w:val="000000" w:themeColor="text1"/>
        </w:rPr>
        <w:t>=</w:t>
      </w:r>
      <w:r w:rsidR="009E18BE">
        <w:rPr>
          <w:color w:val="000000" w:themeColor="text1"/>
        </w:rPr>
        <w:t> </w:t>
      </w:r>
      <w:r w:rsidR="00122278" w:rsidRPr="00510FA8">
        <w:rPr>
          <w:color w:val="000000" w:themeColor="text1"/>
        </w:rPr>
        <w:t xml:space="preserve">Aniruddha, </w:t>
      </w:r>
      <w:r w:rsidRPr="00510FA8">
        <w:rPr>
          <w:color w:val="000000" w:themeColor="text1"/>
        </w:rPr>
        <w:t>1044-77), has</w:t>
      </w:r>
      <w:r w:rsidR="009D0088">
        <w:rPr>
          <w:color w:val="000000" w:themeColor="text1"/>
        </w:rPr>
        <w:t xml:space="preserve"> </w:t>
      </w:r>
      <w:r w:rsidR="009D0088" w:rsidRPr="003B775A">
        <w:rPr>
          <w:rFonts w:cs="Gentium"/>
          <w:color w:val="000000"/>
        </w:rPr>
        <w:t xml:space="preserve">images of </w:t>
      </w:r>
      <w:r w:rsidR="009D0088" w:rsidRPr="003B775A">
        <w:rPr>
          <w:rFonts w:cs="Gentium"/>
          <w:i/>
          <w:color w:val="000000"/>
        </w:rPr>
        <w:t>avatāras</w:t>
      </w:r>
      <w:r w:rsidR="009D0088" w:rsidRPr="003B775A">
        <w:rPr>
          <w:rFonts w:cs="Gentium"/>
          <w:color w:val="000000"/>
        </w:rPr>
        <w:t xml:space="preserve"> in exterior niches</w:t>
      </w:r>
      <w:r w:rsidRPr="00510FA8">
        <w:rPr>
          <w:color w:val="000000" w:themeColor="text1"/>
        </w:rPr>
        <w:t xml:space="preserve"> on its outer wall</w:t>
      </w:r>
      <w:r w:rsidR="00C86A99">
        <w:rPr>
          <w:color w:val="000000" w:themeColor="text1"/>
        </w:rPr>
        <w:t xml:space="preserve">; </w:t>
      </w:r>
      <w:r w:rsidR="005E79D2">
        <w:rPr>
          <w:color w:val="000000" w:themeColor="text1"/>
        </w:rPr>
        <w:t>two</w:t>
      </w:r>
      <w:r w:rsidR="00C86A99">
        <w:rPr>
          <w:color w:val="000000" w:themeColor="text1"/>
        </w:rPr>
        <w:t xml:space="preserve"> on the north wall</w:t>
      </w:r>
      <w:r w:rsidRPr="00510FA8">
        <w:rPr>
          <w:color w:val="000000" w:themeColor="text1"/>
        </w:rPr>
        <w:t xml:space="preserve"> </w:t>
      </w:r>
      <w:r w:rsidR="00C86A99">
        <w:rPr>
          <w:color w:val="000000" w:themeColor="text1"/>
        </w:rPr>
        <w:t>are</w:t>
      </w:r>
      <w:r w:rsidR="009D0088">
        <w:rPr>
          <w:color w:val="000000" w:themeColor="text1"/>
        </w:rPr>
        <w:t xml:space="preserve"> identifiable as</w:t>
      </w:r>
      <w:r w:rsidRPr="00510FA8">
        <w:rPr>
          <w:color w:val="000000" w:themeColor="text1"/>
        </w:rPr>
        <w:t xml:space="preserve"> Rāma</w:t>
      </w:r>
      <w:r w:rsidR="00A55304">
        <w:rPr>
          <w:color w:val="000000" w:themeColor="text1"/>
        </w:rPr>
        <w:t xml:space="preserve"> with his bow</w:t>
      </w:r>
      <w:r w:rsidRPr="00510FA8">
        <w:rPr>
          <w:color w:val="000000" w:themeColor="text1"/>
        </w:rPr>
        <w:t xml:space="preserve"> and </w:t>
      </w:r>
      <w:r w:rsidR="00C86A99">
        <w:rPr>
          <w:color w:val="000000" w:themeColor="text1"/>
        </w:rPr>
        <w:t>Bala</w:t>
      </w:r>
      <w:r w:rsidRPr="00510FA8">
        <w:rPr>
          <w:color w:val="000000" w:themeColor="text1"/>
        </w:rPr>
        <w:t>rāma</w:t>
      </w:r>
      <w:r w:rsidR="00A55304">
        <w:rPr>
          <w:color w:val="000000" w:themeColor="text1"/>
        </w:rPr>
        <w:t xml:space="preserve"> with his </w:t>
      </w:r>
      <w:r w:rsidR="00C86A99">
        <w:rPr>
          <w:color w:val="000000" w:themeColor="text1"/>
        </w:rPr>
        <w:t>plough</w:t>
      </w:r>
      <w:r w:rsidR="009B0D4A">
        <w:rPr>
          <w:color w:val="000000" w:themeColor="text1"/>
        </w:rPr>
        <w:t>, one on the rear wall is Vāmana, and</w:t>
      </w:r>
      <w:r w:rsidR="00E92915">
        <w:rPr>
          <w:color w:val="000000" w:themeColor="text1"/>
        </w:rPr>
        <w:t xml:space="preserve"> on the south wall are</w:t>
      </w:r>
      <w:r w:rsidR="009B0D4A">
        <w:rPr>
          <w:color w:val="000000" w:themeColor="text1"/>
        </w:rPr>
        <w:t xml:space="preserve"> </w:t>
      </w:r>
      <w:r w:rsidR="00E92915">
        <w:rPr>
          <w:color w:val="000000" w:themeColor="text1"/>
        </w:rPr>
        <w:t>Narasiṃha and Vāmana</w:t>
      </w:r>
      <w:r w:rsidRPr="00510FA8">
        <w:rPr>
          <w:color w:val="000000" w:themeColor="text1"/>
        </w:rPr>
        <w:t xml:space="preserve">. </w:t>
      </w:r>
      <w:r w:rsidR="009D0088">
        <w:rPr>
          <w:color w:val="000000" w:themeColor="text1"/>
        </w:rPr>
        <w:t xml:space="preserve"> </w:t>
      </w:r>
      <w:r w:rsidRPr="00510FA8">
        <w:rPr>
          <w:color w:val="000000" w:themeColor="text1"/>
        </w:rPr>
        <w:t>King Kyanzittha (1084-1113)</w:t>
      </w:r>
      <w:r w:rsidR="00AD353B">
        <w:rPr>
          <w:color w:val="000000" w:themeColor="text1"/>
        </w:rPr>
        <w:t xml:space="preserve"> claims in</w:t>
      </w:r>
      <w:r w:rsidRPr="00510FA8">
        <w:rPr>
          <w:color w:val="000000" w:themeColor="text1"/>
        </w:rPr>
        <w:t xml:space="preserve"> </w:t>
      </w:r>
      <w:r w:rsidR="00AD353B" w:rsidRPr="003B775A">
        <w:rPr>
          <w:rFonts w:cs="Gentium"/>
          <w:color w:val="000000"/>
        </w:rPr>
        <w:t>two inscriptions at Mya Kan, Bagān (Pagān), and on the Kyaik Tha</w:t>
      </w:r>
      <w:r w:rsidR="00AD353B">
        <w:rPr>
          <w:rFonts w:cs="Gentium"/>
          <w:color w:val="000000"/>
        </w:rPr>
        <w:t xml:space="preserve"> L</w:t>
      </w:r>
      <w:r w:rsidR="00AD353B" w:rsidRPr="003B775A">
        <w:rPr>
          <w:rFonts w:cs="Gentium"/>
          <w:color w:val="000000"/>
        </w:rPr>
        <w:t>an pagoda</w:t>
      </w:r>
      <w:r w:rsidR="00AD353B">
        <w:rPr>
          <w:rFonts w:cs="Gentium"/>
          <w:color w:val="000000"/>
        </w:rPr>
        <w:t xml:space="preserve"> (present Mya Thein Tan pagoda; inscription dated 1098 and housed in the University of Rangoon Library)</w:t>
      </w:r>
      <w:r w:rsidR="00AD353B" w:rsidRPr="003B775A">
        <w:rPr>
          <w:rFonts w:cs="Gentium"/>
          <w:color w:val="000000"/>
        </w:rPr>
        <w:t xml:space="preserve"> near Thaton, to have been born in the family of Rama of Ayodhapur.</w:t>
      </w:r>
      <w:r w:rsidR="005658FF" w:rsidRPr="00510FA8">
        <w:rPr>
          <w:color w:val="000000" w:themeColor="text1"/>
        </w:rPr>
        <w:t xml:space="preserve">  [P</w:t>
      </w:r>
      <w:r w:rsidR="009D67ED" w:rsidRPr="00510FA8">
        <w:rPr>
          <w:color w:val="000000" w:themeColor="text1"/>
        </w:rPr>
        <w:t>h</w:t>
      </w:r>
      <w:r w:rsidR="005658FF" w:rsidRPr="00510FA8">
        <w:rPr>
          <w:color w:val="000000" w:themeColor="text1"/>
        </w:rPr>
        <w:t>etleik pagoda in Pagan, prob</w:t>
      </w:r>
      <w:r w:rsidR="005E79D2">
        <w:rPr>
          <w:color w:val="000000" w:themeColor="text1"/>
        </w:rPr>
        <w:t>.</w:t>
      </w:r>
      <w:r w:rsidR="005658FF" w:rsidRPr="00510FA8">
        <w:rPr>
          <w:color w:val="000000" w:themeColor="text1"/>
        </w:rPr>
        <w:t xml:space="preserve"> also from Anawrahta’s reign has a terracotta plaque with a </w:t>
      </w:r>
      <w:r w:rsidR="005658FF" w:rsidRPr="00510FA8">
        <w:rPr>
          <w:i/>
          <w:color w:val="000000" w:themeColor="text1"/>
        </w:rPr>
        <w:t>Dasaratha Jātaka</w:t>
      </w:r>
      <w:r w:rsidR="005658FF" w:rsidRPr="00510FA8">
        <w:rPr>
          <w:color w:val="000000" w:themeColor="text1"/>
        </w:rPr>
        <w:t xml:space="preserve"> scene.]</w:t>
      </w:r>
    </w:p>
    <w:p w14:paraId="1D2E8771" w14:textId="3724FC8B" w:rsidR="00BE3143" w:rsidRPr="00510FA8" w:rsidRDefault="00C86863" w:rsidP="00A6201F">
      <w:pPr>
        <w:pStyle w:val="HangingIndent0"/>
        <w:tabs>
          <w:tab w:val="clear" w:pos="0"/>
        </w:tabs>
        <w:ind w:hanging="360"/>
        <w:rPr>
          <w:color w:val="000000" w:themeColor="text1"/>
          <w:szCs w:val="24"/>
        </w:rPr>
      </w:pPr>
      <w:r w:rsidRPr="00510FA8">
        <w:rPr>
          <w:rFonts w:cs="Times-Roman"/>
          <w:color w:val="000000" w:themeColor="text1"/>
          <w:szCs w:val="24"/>
          <w:lang w:bidi="en-US"/>
        </w:rPr>
        <w:t xml:space="preserve">Paintings </w:t>
      </w:r>
      <w:r w:rsidR="00BE3143" w:rsidRPr="00510FA8">
        <w:rPr>
          <w:rFonts w:cs="Times-Roman"/>
          <w:color w:val="000000" w:themeColor="text1"/>
          <w:szCs w:val="24"/>
          <w:lang w:bidi="en-US"/>
        </w:rPr>
        <w:t xml:space="preserve">in the </w:t>
      </w:r>
      <w:r w:rsidR="00BE3143" w:rsidRPr="00510FA8">
        <w:rPr>
          <w:rFonts w:cs="Times-Roman"/>
          <w:i/>
          <w:color w:val="000000" w:themeColor="text1"/>
          <w:szCs w:val="24"/>
          <w:lang w:bidi="en-US"/>
        </w:rPr>
        <w:t>tondi</w:t>
      </w:r>
      <w:r w:rsidR="00BE3143" w:rsidRPr="00510FA8">
        <w:rPr>
          <w:rFonts w:cs="Times-Roman"/>
          <w:color w:val="000000" w:themeColor="text1"/>
          <w:szCs w:val="24"/>
          <w:lang w:bidi="en-US"/>
        </w:rPr>
        <w:t xml:space="preserve"> of the Abeyadana Temple</w:t>
      </w:r>
      <w:r w:rsidR="00865C63">
        <w:rPr>
          <w:rFonts w:cs="Times-Roman"/>
          <w:color w:val="000000" w:themeColor="text1"/>
          <w:szCs w:val="24"/>
          <w:lang w:bidi="en-US"/>
        </w:rPr>
        <w:t>, Pagan,</w:t>
      </w:r>
      <w:r w:rsidR="00BE3143" w:rsidRPr="00510FA8">
        <w:rPr>
          <w:rFonts w:cs="Helvetica"/>
          <w:color w:val="000000" w:themeColor="text1"/>
          <w:szCs w:val="24"/>
          <w:lang w:bidi="en-US"/>
        </w:rPr>
        <w:t xml:space="preserve"> </w:t>
      </w:r>
      <w:r w:rsidR="00BE3143" w:rsidRPr="00510FA8">
        <w:rPr>
          <w:rFonts w:cs="Times-Roman"/>
          <w:color w:val="000000" w:themeColor="text1"/>
          <w:szCs w:val="24"/>
          <w:lang w:bidi="en-US"/>
        </w:rPr>
        <w:t xml:space="preserve">of king Kyanzittha’s period </w:t>
      </w:r>
      <w:r w:rsidRPr="00510FA8">
        <w:rPr>
          <w:rFonts w:cs="Times-Roman"/>
          <w:color w:val="000000" w:themeColor="text1"/>
          <w:szCs w:val="24"/>
          <w:lang w:bidi="en-US"/>
        </w:rPr>
        <w:t xml:space="preserve">include </w:t>
      </w:r>
      <w:r w:rsidR="00BE3143" w:rsidRPr="00510FA8">
        <w:rPr>
          <w:rFonts w:cs="Times-Roman"/>
          <w:color w:val="000000" w:themeColor="text1"/>
          <w:szCs w:val="24"/>
          <w:lang w:bidi="en-US"/>
        </w:rPr>
        <w:t>a figure of Rāma riding Hanumān (Thaw Kaung 2002: 137)</w:t>
      </w:r>
    </w:p>
    <w:p w14:paraId="09DF2B46" w14:textId="77777777" w:rsidR="005E79D2" w:rsidRPr="00510FA8" w:rsidRDefault="005E79D2" w:rsidP="009E18BE">
      <w:pPr>
        <w:tabs>
          <w:tab w:val="left" w:pos="1080"/>
        </w:tabs>
        <w:rPr>
          <w:i/>
          <w:color w:val="000000" w:themeColor="text1"/>
          <w:szCs w:val="22"/>
        </w:rPr>
      </w:pPr>
      <w:r w:rsidRPr="00510FA8">
        <w:rPr>
          <w:color w:val="000000" w:themeColor="text1"/>
          <w:szCs w:val="22"/>
        </w:rPr>
        <w:t>Earliest [known] wood carvings in Myanmar [destroyed by fire</w:t>
      </w:r>
      <w:r>
        <w:rPr>
          <w:color w:val="000000" w:themeColor="text1"/>
          <w:szCs w:val="22"/>
        </w:rPr>
        <w:t xml:space="preserve"> in 1960s</w:t>
      </w:r>
      <w:r w:rsidRPr="00510FA8">
        <w:rPr>
          <w:color w:val="000000" w:themeColor="text1"/>
          <w:szCs w:val="22"/>
        </w:rPr>
        <w:t>] from</w:t>
      </w:r>
      <w:r>
        <w:rPr>
          <w:color w:val="000000" w:themeColor="text1"/>
          <w:szCs w:val="22"/>
        </w:rPr>
        <w:t xml:space="preserve"> </w:t>
      </w:r>
      <w:r>
        <w:rPr>
          <w:i/>
          <w:color w:val="000000" w:themeColor="text1"/>
          <w:szCs w:val="22"/>
        </w:rPr>
        <w:t>ubosot</w:t>
      </w:r>
      <w:r>
        <w:rPr>
          <w:color w:val="000000" w:themeColor="text1"/>
          <w:szCs w:val="22"/>
        </w:rPr>
        <w:t xml:space="preserve"> of</w:t>
      </w:r>
      <w:r w:rsidRPr="00510FA8">
        <w:rPr>
          <w:color w:val="000000" w:themeColor="text1"/>
          <w:szCs w:val="22"/>
        </w:rPr>
        <w:t xml:space="preserve"> Moda Kyaung</w:t>
      </w:r>
      <w:r>
        <w:rPr>
          <w:color w:val="000000" w:themeColor="text1"/>
          <w:szCs w:val="22"/>
        </w:rPr>
        <w:t xml:space="preserve"> (Moda’s monastery)</w:t>
      </w:r>
      <w:r w:rsidRPr="00510FA8">
        <w:rPr>
          <w:color w:val="000000" w:themeColor="text1"/>
          <w:szCs w:val="22"/>
        </w:rPr>
        <w:t>, Mandalay</w:t>
      </w:r>
      <w:r>
        <w:rPr>
          <w:color w:val="000000" w:themeColor="text1"/>
          <w:szCs w:val="22"/>
        </w:rPr>
        <w:t>, dated to c. 1864</w:t>
      </w:r>
      <w:r w:rsidRPr="00510FA8">
        <w:rPr>
          <w:color w:val="000000" w:themeColor="text1"/>
          <w:szCs w:val="22"/>
        </w:rPr>
        <w:t>: see Ohno 1999 plates and “Burmese Rāmāyana carvings” in “Further Notes (visual)”.  Other wood carvings from the second half of the 19th century are in the Pakhan monastery (built in reign of king Mindon, 1853-78), the Shwe-inbin monastery in Mandalay (1896) and on door leaves at the Shwe-Nandaw monastery in Mandalay (rebuilt in 1880).</w:t>
      </w:r>
    </w:p>
    <w:p w14:paraId="63E048FB" w14:textId="62E4D38B" w:rsidR="00A3168D" w:rsidRPr="00510FA8" w:rsidRDefault="00C86863" w:rsidP="00F825EB">
      <w:pPr>
        <w:pStyle w:val="HangingIndent0"/>
        <w:tabs>
          <w:tab w:val="clear" w:pos="0"/>
          <w:tab w:val="clear" w:pos="2880"/>
        </w:tabs>
        <w:ind w:hanging="360"/>
        <w:rPr>
          <w:color w:val="000000" w:themeColor="text1"/>
          <w:szCs w:val="24"/>
        </w:rPr>
      </w:pPr>
      <w:r w:rsidRPr="00510FA8">
        <w:rPr>
          <w:color w:val="000000" w:themeColor="text1"/>
          <w:szCs w:val="24"/>
        </w:rPr>
        <w:t>I</w:t>
      </w:r>
      <w:r w:rsidR="00F135A5" w:rsidRPr="00510FA8">
        <w:rPr>
          <w:color w:val="000000" w:themeColor="text1"/>
          <w:szCs w:val="24"/>
        </w:rPr>
        <w:t>n middle of C19 the story of Rā</w:t>
      </w:r>
      <w:r w:rsidR="00BE3143" w:rsidRPr="00510FA8">
        <w:rPr>
          <w:color w:val="000000" w:themeColor="text1"/>
          <w:szCs w:val="24"/>
        </w:rPr>
        <w:t>ma was depicted in a continuous series of 347 stone relief sculptures</w:t>
      </w:r>
      <w:r w:rsidR="00A36BC6" w:rsidRPr="00510FA8">
        <w:rPr>
          <w:color w:val="000000" w:themeColor="text1"/>
          <w:szCs w:val="24"/>
        </w:rPr>
        <w:t xml:space="preserve"> </w:t>
      </w:r>
      <w:r w:rsidR="0056754E" w:rsidRPr="00510FA8">
        <w:rPr>
          <w:color w:val="000000" w:themeColor="text1"/>
          <w:szCs w:val="24"/>
        </w:rPr>
        <w:t>(</w:t>
      </w:r>
      <w:r w:rsidR="00A36BC6" w:rsidRPr="00510FA8">
        <w:rPr>
          <w:color w:val="000000" w:themeColor="text1"/>
          <w:szCs w:val="24"/>
        </w:rPr>
        <w:t>about 35 cm square</w:t>
      </w:r>
      <w:r w:rsidR="0056754E" w:rsidRPr="00510FA8">
        <w:rPr>
          <w:color w:val="000000" w:themeColor="text1"/>
          <w:szCs w:val="24"/>
        </w:rPr>
        <w:t>)</w:t>
      </w:r>
      <w:r w:rsidR="00BE3143" w:rsidRPr="00510FA8">
        <w:rPr>
          <w:color w:val="000000" w:themeColor="text1"/>
          <w:szCs w:val="24"/>
        </w:rPr>
        <w:t xml:space="preserve"> </w:t>
      </w:r>
      <w:r w:rsidR="003E10A2" w:rsidRPr="00510FA8">
        <w:rPr>
          <w:color w:val="000000" w:themeColor="text1"/>
          <w:szCs w:val="24"/>
        </w:rPr>
        <w:t>round the base of</w:t>
      </w:r>
      <w:r w:rsidR="00BE3143" w:rsidRPr="00510FA8">
        <w:rPr>
          <w:color w:val="000000" w:themeColor="text1"/>
          <w:szCs w:val="24"/>
        </w:rPr>
        <w:t xml:space="preserve"> the </w:t>
      </w:r>
      <w:r w:rsidR="003E10A2" w:rsidRPr="00510FA8">
        <w:rPr>
          <w:i/>
          <w:color w:val="000000" w:themeColor="text1"/>
          <w:szCs w:val="24"/>
        </w:rPr>
        <w:t>stūpa</w:t>
      </w:r>
      <w:r w:rsidR="00BE3143" w:rsidRPr="00510FA8">
        <w:rPr>
          <w:color w:val="000000" w:themeColor="text1"/>
          <w:szCs w:val="24"/>
        </w:rPr>
        <w:t xml:space="preserve"> of Maha Loka Marazein</w:t>
      </w:r>
      <w:r w:rsidR="00F96005" w:rsidRPr="00510FA8">
        <w:rPr>
          <w:color w:val="000000" w:themeColor="text1"/>
          <w:szCs w:val="24"/>
        </w:rPr>
        <w:t xml:space="preserve"> (also known as Paya-Gyi</w:t>
      </w:r>
      <w:r w:rsidR="00763686" w:rsidRPr="00510FA8">
        <w:rPr>
          <w:color w:val="000000" w:themeColor="text1"/>
          <w:szCs w:val="24"/>
        </w:rPr>
        <w:t>, ‘Big Pagoda’</w:t>
      </w:r>
      <w:r w:rsidR="00F96005" w:rsidRPr="00510FA8">
        <w:rPr>
          <w:color w:val="000000" w:themeColor="text1"/>
          <w:szCs w:val="24"/>
        </w:rPr>
        <w:t>)</w:t>
      </w:r>
      <w:r w:rsidR="00BE3143" w:rsidRPr="00510FA8">
        <w:rPr>
          <w:color w:val="000000" w:themeColor="text1"/>
          <w:szCs w:val="24"/>
        </w:rPr>
        <w:t xml:space="preserve"> </w:t>
      </w:r>
      <w:r w:rsidR="00763686" w:rsidRPr="00510FA8">
        <w:rPr>
          <w:color w:val="000000" w:themeColor="text1"/>
          <w:szCs w:val="24"/>
        </w:rPr>
        <w:t>about 5 miles north of</w:t>
      </w:r>
      <w:r w:rsidR="00BE3143" w:rsidRPr="00510FA8">
        <w:rPr>
          <w:color w:val="000000" w:themeColor="text1"/>
          <w:szCs w:val="24"/>
        </w:rPr>
        <w:t xml:space="preserve"> Thakhuttanai</w:t>
      </w:r>
      <w:r w:rsidR="00763686" w:rsidRPr="00510FA8">
        <w:rPr>
          <w:color w:val="000000" w:themeColor="text1"/>
          <w:szCs w:val="24"/>
        </w:rPr>
        <w:t xml:space="preserve"> village (Monywar distri</w:t>
      </w:r>
      <w:r w:rsidR="00F42D91" w:rsidRPr="00510FA8">
        <w:rPr>
          <w:color w:val="000000" w:themeColor="text1"/>
          <w:szCs w:val="24"/>
        </w:rPr>
        <w:t>c</w:t>
      </w:r>
      <w:r w:rsidR="00763686" w:rsidRPr="00510FA8">
        <w:rPr>
          <w:color w:val="000000" w:themeColor="text1"/>
          <w:szCs w:val="24"/>
        </w:rPr>
        <w:t>t of Sagaing division),</w:t>
      </w:r>
      <w:r w:rsidR="00BE3143" w:rsidRPr="00510FA8">
        <w:rPr>
          <w:color w:val="000000" w:themeColor="text1"/>
          <w:szCs w:val="24"/>
        </w:rPr>
        <w:t xml:space="preserve"> built in 18</w:t>
      </w:r>
      <w:r w:rsidR="00D6186D" w:rsidRPr="00510FA8">
        <w:rPr>
          <w:color w:val="000000" w:themeColor="text1"/>
          <w:szCs w:val="24"/>
        </w:rPr>
        <w:t>46-</w:t>
      </w:r>
      <w:r w:rsidR="00BE3143" w:rsidRPr="00510FA8">
        <w:rPr>
          <w:color w:val="000000" w:themeColor="text1"/>
          <w:szCs w:val="24"/>
        </w:rPr>
        <w:t>49 during the reign of King Bagan (1846-1853), of the Konbaung Dynasty.</w:t>
      </w:r>
      <w:r w:rsidR="00DB5E8F" w:rsidRPr="00510FA8">
        <w:rPr>
          <w:color w:val="000000" w:themeColor="text1"/>
          <w:szCs w:val="24"/>
        </w:rPr>
        <w:t xml:space="preserve">  Each relief plaque is carved from Taung-Oo sandstone</w:t>
      </w:r>
      <w:r w:rsidR="00DF2DE4" w:rsidRPr="00510FA8">
        <w:rPr>
          <w:color w:val="000000" w:themeColor="text1"/>
          <w:szCs w:val="24"/>
        </w:rPr>
        <w:t xml:space="preserve"> and</w:t>
      </w:r>
      <w:r w:rsidR="007147F3" w:rsidRPr="00510FA8">
        <w:rPr>
          <w:color w:val="000000" w:themeColor="text1"/>
          <w:szCs w:val="24"/>
        </w:rPr>
        <w:t xml:space="preserve"> they were</w:t>
      </w:r>
      <w:r w:rsidR="00DF2DE4" w:rsidRPr="00510FA8">
        <w:rPr>
          <w:color w:val="000000" w:themeColor="text1"/>
          <w:szCs w:val="24"/>
        </w:rPr>
        <w:t xml:space="preserve"> added to the base of the pagoda only after it wa</w:t>
      </w:r>
      <w:r w:rsidR="007147F3" w:rsidRPr="00510FA8">
        <w:rPr>
          <w:color w:val="000000" w:themeColor="text1"/>
          <w:szCs w:val="24"/>
        </w:rPr>
        <w:t>s finished, so probably c. 1850.</w:t>
      </w:r>
      <w:r w:rsidR="00F825EB">
        <w:rPr>
          <w:color w:val="000000" w:themeColor="text1"/>
          <w:szCs w:val="24"/>
        </w:rPr>
        <w:tab/>
        <w:t>[some illustrations of rubbings in Rooney 2017]</w:t>
      </w:r>
    </w:p>
    <w:p w14:paraId="7AC75583" w14:textId="77777777" w:rsidR="00A3168D" w:rsidRPr="00510FA8" w:rsidRDefault="00A3168D" w:rsidP="00DF09B1">
      <w:pPr>
        <w:pStyle w:val="HangingIndent0"/>
        <w:tabs>
          <w:tab w:val="clear" w:pos="0"/>
        </w:tabs>
        <w:spacing w:after="120"/>
        <w:ind w:hanging="360"/>
        <w:jc w:val="center"/>
        <w:rPr>
          <w:color w:val="000000" w:themeColor="text1"/>
          <w:szCs w:val="24"/>
        </w:rPr>
      </w:pPr>
      <w:r w:rsidRPr="00510FA8">
        <w:rPr>
          <w:color w:val="000000" w:themeColor="text1"/>
          <w:szCs w:val="24"/>
        </w:rPr>
        <w:t>––––––––––</w:t>
      </w:r>
    </w:p>
    <w:p w14:paraId="0F424CEB" w14:textId="2953E256" w:rsidR="00130679" w:rsidRPr="00130679" w:rsidRDefault="00130679" w:rsidP="00BC49D5">
      <w:pPr>
        <w:pStyle w:val="HangingIndent0"/>
        <w:tabs>
          <w:tab w:val="clear" w:pos="0"/>
        </w:tabs>
        <w:spacing w:before="120" w:after="0"/>
        <w:ind w:hanging="360"/>
        <w:rPr>
          <w:color w:val="000000" w:themeColor="text1"/>
          <w:szCs w:val="24"/>
        </w:rPr>
      </w:pPr>
      <w:r>
        <w:rPr>
          <w:color w:val="000000" w:themeColor="text1"/>
          <w:szCs w:val="24"/>
        </w:rPr>
        <w:t>double spread from Rāmāyaṇa ms, C18 (?), 52.5 x 42 cm.</w:t>
      </w:r>
      <w:r>
        <w:rPr>
          <w:color w:val="000000" w:themeColor="text1"/>
          <w:szCs w:val="24"/>
        </w:rPr>
        <w:tab/>
        <w:t>Asiatic Society, Kolkata</w:t>
      </w:r>
      <w:r>
        <w:rPr>
          <w:color w:val="000000" w:themeColor="text1"/>
          <w:szCs w:val="24"/>
        </w:rPr>
        <w:br/>
        <w:t>[ill. in Aitken 2022</w:t>
      </w:r>
      <w:r w:rsidR="00F8147C">
        <w:rPr>
          <w:color w:val="000000" w:themeColor="text1"/>
          <w:szCs w:val="24"/>
        </w:rPr>
        <w:t>: 77</w:t>
      </w:r>
      <w:r>
        <w:rPr>
          <w:color w:val="000000" w:themeColor="text1"/>
          <w:szCs w:val="24"/>
        </w:rPr>
        <w:t>]</w:t>
      </w:r>
    </w:p>
    <w:p w14:paraId="47CDDC6B" w14:textId="7F3E2C9C" w:rsidR="00F510C3" w:rsidRPr="00510FA8" w:rsidRDefault="00A3168D" w:rsidP="00BC49D5">
      <w:pPr>
        <w:pStyle w:val="HangingIndent0"/>
        <w:tabs>
          <w:tab w:val="clear" w:pos="0"/>
        </w:tabs>
        <w:spacing w:before="120" w:after="0"/>
        <w:ind w:hanging="360"/>
        <w:rPr>
          <w:ins w:id="48" w:author="John Brockington" w:date="2019-05-30T16:11:00Z"/>
          <w:color w:val="000000" w:themeColor="text1"/>
          <w:szCs w:val="24"/>
        </w:rPr>
      </w:pPr>
      <w:r w:rsidRPr="00510FA8">
        <w:rPr>
          <w:i/>
          <w:color w:val="000000" w:themeColor="text1"/>
          <w:szCs w:val="24"/>
        </w:rPr>
        <w:t>parabaik</w:t>
      </w:r>
      <w:r w:rsidR="00644BA3" w:rsidRPr="00510FA8">
        <w:rPr>
          <w:color w:val="000000" w:themeColor="text1"/>
          <w:szCs w:val="24"/>
        </w:rPr>
        <w:t xml:space="preserve"> </w:t>
      </w:r>
      <w:ins w:id="49" w:author="John Brockington" w:date="2019-05-30T16:11:00Z">
        <w:r w:rsidR="00F510C3" w:rsidRPr="00510FA8">
          <w:rPr>
            <w:color w:val="000000" w:themeColor="text1"/>
            <w:szCs w:val="24"/>
          </w:rPr>
          <w:t>illustrating the Rāma story, c. 1850, 53</w:t>
        </w:r>
      </w:ins>
      <w:ins w:id="50" w:author="John Brockington" w:date="2019-05-30T16:12:00Z">
        <w:r w:rsidR="00F510C3" w:rsidRPr="00510FA8">
          <w:rPr>
            <w:color w:val="000000" w:themeColor="text1"/>
            <w:szCs w:val="24"/>
          </w:rPr>
          <w:t>.98</w:t>
        </w:r>
      </w:ins>
      <w:r w:rsidR="00226E38" w:rsidRPr="00510FA8">
        <w:rPr>
          <w:color w:val="000000" w:themeColor="text1"/>
          <w:szCs w:val="24"/>
        </w:rPr>
        <w:t xml:space="preserve"> × </w:t>
      </w:r>
      <w:ins w:id="51" w:author="John Brockington" w:date="2019-05-30T16:12:00Z">
        <w:r w:rsidR="00F510C3" w:rsidRPr="00510FA8">
          <w:rPr>
            <w:color w:val="000000" w:themeColor="text1"/>
            <w:szCs w:val="24"/>
          </w:rPr>
          <w:t xml:space="preserve">20.96 cm.; overall width </w:t>
        </w:r>
      </w:ins>
      <w:ins w:id="52" w:author="John Brockington" w:date="2019-05-30T16:16:00Z">
        <w:r w:rsidR="00F510C3" w:rsidRPr="00510FA8">
          <w:rPr>
            <w:color w:val="000000" w:themeColor="text1"/>
            <w:szCs w:val="24"/>
          </w:rPr>
          <w:t>5.28 m</w:t>
        </w:r>
        <w:r w:rsidR="00E770F4" w:rsidRPr="00510FA8">
          <w:rPr>
            <w:color w:val="000000" w:themeColor="text1"/>
            <w:szCs w:val="24"/>
          </w:rPr>
          <w:t>.</w:t>
        </w:r>
        <w:r w:rsidR="00E770F4" w:rsidRPr="00510FA8">
          <w:rPr>
            <w:color w:val="000000" w:themeColor="text1"/>
            <w:szCs w:val="24"/>
          </w:rPr>
          <w:br/>
        </w:r>
        <w:r w:rsidR="00E770F4" w:rsidRPr="00510FA8">
          <w:rPr>
            <w:color w:val="000000" w:themeColor="text1"/>
            <w:szCs w:val="24"/>
          </w:rPr>
          <w:tab/>
        </w:r>
        <w:r w:rsidR="00E770F4" w:rsidRPr="00510FA8">
          <w:rPr>
            <w:color w:val="000000" w:themeColor="text1"/>
            <w:szCs w:val="24"/>
          </w:rPr>
          <w:tab/>
          <w:t>Seattle Art Museum 57.132</w:t>
        </w:r>
      </w:ins>
    </w:p>
    <w:p w14:paraId="154F031A" w14:textId="3D1D3BE4" w:rsidR="00A3168D" w:rsidRDefault="00F510C3" w:rsidP="00782DE7">
      <w:pPr>
        <w:pStyle w:val="HangingIndent0"/>
        <w:tabs>
          <w:tab w:val="clear" w:pos="0"/>
          <w:tab w:val="clear" w:pos="2880"/>
        </w:tabs>
        <w:spacing w:before="120" w:after="0"/>
        <w:ind w:hanging="360"/>
        <w:rPr>
          <w:color w:val="000000" w:themeColor="text1"/>
          <w:szCs w:val="24"/>
        </w:rPr>
      </w:pPr>
      <w:ins w:id="53" w:author="John Brockington" w:date="2019-05-30T16:11:00Z">
        <w:r w:rsidRPr="00510FA8">
          <w:rPr>
            <w:i/>
            <w:color w:val="000000" w:themeColor="text1"/>
            <w:szCs w:val="24"/>
          </w:rPr>
          <w:lastRenderedPageBreak/>
          <w:t xml:space="preserve">parabaik </w:t>
        </w:r>
      </w:ins>
      <w:r w:rsidR="00644BA3" w:rsidRPr="00510FA8">
        <w:rPr>
          <w:color w:val="000000" w:themeColor="text1"/>
          <w:szCs w:val="24"/>
        </w:rPr>
        <w:t>with scenes from Rāma story, c. 1870, 53</w:t>
      </w:r>
      <w:r w:rsidR="00226E38" w:rsidRPr="00510FA8">
        <w:rPr>
          <w:color w:val="000000" w:themeColor="text1"/>
          <w:szCs w:val="24"/>
        </w:rPr>
        <w:t xml:space="preserve"> × </w:t>
      </w:r>
      <w:r w:rsidR="00644BA3" w:rsidRPr="00510FA8">
        <w:rPr>
          <w:color w:val="000000" w:themeColor="text1"/>
          <w:szCs w:val="24"/>
        </w:rPr>
        <w:t>22</w:t>
      </w:r>
      <w:r w:rsidR="00226E38" w:rsidRPr="00510FA8">
        <w:rPr>
          <w:color w:val="000000" w:themeColor="text1"/>
          <w:szCs w:val="24"/>
        </w:rPr>
        <w:t xml:space="preserve"> × </w:t>
      </w:r>
      <w:r w:rsidR="00644BA3" w:rsidRPr="00510FA8">
        <w:rPr>
          <w:color w:val="000000" w:themeColor="text1"/>
          <w:szCs w:val="24"/>
        </w:rPr>
        <w:t>5 cm.</w:t>
      </w:r>
      <w:r w:rsidR="00782DE7" w:rsidRPr="00510FA8">
        <w:rPr>
          <w:color w:val="000000" w:themeColor="text1"/>
          <w:szCs w:val="24"/>
        </w:rPr>
        <w:t xml:space="preserve">, </w:t>
      </w:r>
      <w:r w:rsidR="005D1F45" w:rsidRPr="00510FA8">
        <w:rPr>
          <w:color w:val="000000" w:themeColor="text1"/>
          <w:szCs w:val="24"/>
        </w:rPr>
        <w:t xml:space="preserve">on 16 sides, </w:t>
      </w:r>
      <w:r w:rsidR="00782DE7" w:rsidRPr="00510FA8">
        <w:rPr>
          <w:color w:val="000000" w:themeColor="text1"/>
          <w:szCs w:val="24"/>
        </w:rPr>
        <w:t>brief captions</w:t>
      </w:r>
      <w:r w:rsidR="00AA485A" w:rsidRPr="00510FA8">
        <w:rPr>
          <w:color w:val="000000" w:themeColor="text1"/>
          <w:szCs w:val="24"/>
        </w:rPr>
        <w:br/>
      </w:r>
      <w:r w:rsidR="00782DE7" w:rsidRPr="00510FA8">
        <w:rPr>
          <w:color w:val="000000" w:themeColor="text1"/>
          <w:szCs w:val="24"/>
        </w:rPr>
        <w:t xml:space="preserve"> in Burmese in pencil below</w:t>
      </w:r>
      <w:r w:rsidR="00644BA3" w:rsidRPr="00510FA8">
        <w:rPr>
          <w:color w:val="000000" w:themeColor="text1"/>
          <w:szCs w:val="24"/>
        </w:rPr>
        <w:tab/>
        <w:t xml:space="preserve">BL Or. 14178 </w:t>
      </w:r>
      <w:r w:rsidR="00644BA3" w:rsidRPr="00510FA8">
        <w:rPr>
          <w:color w:val="000000" w:themeColor="text1"/>
          <w:szCs w:val="24"/>
        </w:rPr>
        <w:br/>
        <w:t>(</w:t>
      </w:r>
      <w:r w:rsidR="005D1F45" w:rsidRPr="00510FA8">
        <w:rPr>
          <w:color w:val="000000" w:themeColor="text1"/>
        </w:rPr>
        <w:t>https://www.bl.uk/manuscripts/Viewer.aspx?ref=or_14178_f001r; also</w:t>
      </w:r>
      <w:r w:rsidR="005D1F45" w:rsidRPr="00510FA8">
        <w:rPr>
          <w:color w:val="000000" w:themeColor="text1"/>
          <w:szCs w:val="24"/>
        </w:rPr>
        <w:t xml:space="preserve"> </w:t>
      </w:r>
      <w:r w:rsidR="00644BA3" w:rsidRPr="00510FA8">
        <w:rPr>
          <w:color w:val="000000" w:themeColor="text1"/>
          <w:szCs w:val="24"/>
        </w:rPr>
        <w:t xml:space="preserve">ill. at </w:t>
      </w:r>
      <w:r w:rsidR="005D1F45" w:rsidRPr="00510FA8">
        <w:rPr>
          <w:color w:val="000000" w:themeColor="text1"/>
          <w:szCs w:val="24"/>
        </w:rPr>
        <w:br/>
      </w:r>
      <w:r w:rsidR="00644BA3" w:rsidRPr="00510FA8">
        <w:rPr>
          <w:color w:val="000000" w:themeColor="text1"/>
          <w:szCs w:val="24"/>
        </w:rPr>
        <w:t>McGill 2016: 127-9, no. 63)</w:t>
      </w:r>
    </w:p>
    <w:p w14:paraId="258F6D73" w14:textId="5E8E549B" w:rsidR="00CD093B" w:rsidRPr="00510FA8" w:rsidRDefault="00CD093B" w:rsidP="00782DE7">
      <w:pPr>
        <w:pStyle w:val="HangingIndent0"/>
        <w:tabs>
          <w:tab w:val="clear" w:pos="0"/>
          <w:tab w:val="clear" w:pos="2880"/>
        </w:tabs>
        <w:spacing w:before="120" w:after="0"/>
        <w:ind w:hanging="360"/>
        <w:rPr>
          <w:color w:val="000000" w:themeColor="text1"/>
          <w:szCs w:val="24"/>
        </w:rPr>
      </w:pPr>
      <w:ins w:id="54" w:author="John Brockington" w:date="2019-05-30T16:11:00Z">
        <w:r w:rsidRPr="00510FA8">
          <w:rPr>
            <w:i/>
            <w:color w:val="000000" w:themeColor="text1"/>
            <w:szCs w:val="24"/>
          </w:rPr>
          <w:t xml:space="preserve">parabaik </w:t>
        </w:r>
      </w:ins>
      <w:r w:rsidRPr="00510FA8">
        <w:rPr>
          <w:color w:val="000000" w:themeColor="text1"/>
          <w:szCs w:val="24"/>
        </w:rPr>
        <w:t>with scenes from Rāma story</w:t>
      </w:r>
      <w:r>
        <w:rPr>
          <w:color w:val="000000" w:themeColor="text1"/>
          <w:szCs w:val="24"/>
        </w:rPr>
        <w:t xml:space="preserve"> (94 leaves</w:t>
      </w:r>
      <w:r w:rsidRPr="00510FA8">
        <w:rPr>
          <w:color w:val="000000" w:themeColor="text1"/>
          <w:szCs w:val="24"/>
        </w:rPr>
        <w:t>,</w:t>
      </w:r>
      <w:r>
        <w:rPr>
          <w:color w:val="000000" w:themeColor="text1"/>
          <w:szCs w:val="24"/>
        </w:rPr>
        <w:t xml:space="preserve"> 12 paintings), C19, </w:t>
      </w:r>
      <w:r w:rsidRPr="005D569F">
        <w:rPr>
          <w:color w:val="000000" w:themeColor="text1"/>
        </w:rPr>
        <w:t xml:space="preserve">14 </w:t>
      </w:r>
      <w:r w:rsidRPr="003D2D62">
        <w:rPr>
          <w:color w:val="000000"/>
        </w:rPr>
        <w:t>×</w:t>
      </w:r>
      <w:r w:rsidRPr="005D569F">
        <w:rPr>
          <w:color w:val="000000" w:themeColor="text1"/>
        </w:rPr>
        <w:t xml:space="preserve"> 67.5 cm</w:t>
      </w:r>
      <w:r>
        <w:rPr>
          <w:color w:val="000000" w:themeColor="text1"/>
        </w:rPr>
        <w:t>.</w:t>
      </w:r>
      <w:r w:rsidRPr="005D569F">
        <w:rPr>
          <w:color w:val="000000" w:themeColor="text1"/>
        </w:rPr>
        <w:t xml:space="preserve"> </w:t>
      </w:r>
      <w:r>
        <w:rPr>
          <w:color w:val="000000" w:themeColor="text1"/>
        </w:rPr>
        <w:br/>
      </w:r>
      <w:r w:rsidRPr="005D569F">
        <w:rPr>
          <w:color w:val="000000" w:themeColor="text1"/>
        </w:rPr>
        <w:t>(each page)</w:t>
      </w:r>
      <w:r>
        <w:rPr>
          <w:color w:val="000000" w:themeColor="text1"/>
        </w:rPr>
        <w:tab/>
        <w:t>Zacke 10.03.23: 647</w:t>
      </w:r>
    </w:p>
    <w:p w14:paraId="1D0EC7AE" w14:textId="1336AFA0" w:rsidR="00BE3143" w:rsidRPr="00510FA8" w:rsidRDefault="00A3168D" w:rsidP="00BC49D5">
      <w:pPr>
        <w:pStyle w:val="HangingIndent0"/>
        <w:tabs>
          <w:tab w:val="clear" w:pos="0"/>
        </w:tabs>
        <w:spacing w:after="0"/>
        <w:ind w:hanging="360"/>
        <w:jc w:val="center"/>
        <w:rPr>
          <w:color w:val="000000" w:themeColor="text1"/>
          <w:szCs w:val="24"/>
        </w:rPr>
      </w:pPr>
      <w:r w:rsidRPr="00510FA8">
        <w:rPr>
          <w:i/>
          <w:color w:val="000000" w:themeColor="text1"/>
          <w:szCs w:val="24"/>
        </w:rPr>
        <w:t xml:space="preserve"> </w:t>
      </w:r>
      <w:r w:rsidRPr="00510FA8">
        <w:rPr>
          <w:color w:val="000000" w:themeColor="text1"/>
          <w:szCs w:val="24"/>
        </w:rPr>
        <w:t>––––––––––</w:t>
      </w:r>
    </w:p>
    <w:p w14:paraId="059D9507" w14:textId="0EE24A24" w:rsidR="00077925" w:rsidRPr="00510FA8" w:rsidRDefault="00077925" w:rsidP="00644BA3">
      <w:pPr>
        <w:pStyle w:val="HangingIndent0"/>
        <w:tabs>
          <w:tab w:val="clear" w:pos="0"/>
          <w:tab w:val="clear" w:pos="2880"/>
          <w:tab w:val="left" w:pos="1440"/>
        </w:tabs>
        <w:ind w:hanging="360"/>
        <w:rPr>
          <w:color w:val="000000" w:themeColor="text1"/>
          <w:szCs w:val="24"/>
        </w:rPr>
      </w:pPr>
      <w:r w:rsidRPr="00510FA8">
        <w:rPr>
          <w:color w:val="000000" w:themeColor="text1"/>
          <w:szCs w:val="24"/>
        </w:rPr>
        <w:t xml:space="preserve">embroidered and appliqué hanging, Rāmāyaṇa scene, 18th-19th century, </w:t>
      </w:r>
      <w:r w:rsidRPr="00510FA8">
        <w:rPr>
          <w:color w:val="000000" w:themeColor="text1"/>
          <w:szCs w:val="24"/>
        </w:rPr>
        <w:br/>
        <w:t>163</w:t>
      </w:r>
      <w:r w:rsidR="00226E38" w:rsidRPr="00510FA8">
        <w:rPr>
          <w:color w:val="000000" w:themeColor="text1"/>
          <w:szCs w:val="24"/>
        </w:rPr>
        <w:t xml:space="preserve"> × </w:t>
      </w:r>
      <w:r w:rsidRPr="00510FA8">
        <w:rPr>
          <w:color w:val="000000" w:themeColor="text1"/>
          <w:szCs w:val="24"/>
        </w:rPr>
        <w:t>180 cm.</w:t>
      </w:r>
      <w:r w:rsidRPr="00510FA8">
        <w:rPr>
          <w:color w:val="000000" w:themeColor="text1"/>
          <w:szCs w:val="24"/>
        </w:rPr>
        <w:tab/>
      </w:r>
      <w:r w:rsidRPr="00510FA8">
        <w:rPr>
          <w:color w:val="000000" w:themeColor="text1"/>
        </w:rPr>
        <w:t xml:space="preserve">Christie’s </w:t>
      </w:r>
      <w:r w:rsidR="001A5FB7">
        <w:rPr>
          <w:color w:val="000000" w:themeColor="text1"/>
        </w:rPr>
        <w:t>12-14.03.01</w:t>
      </w:r>
      <w:r w:rsidRPr="00510FA8">
        <w:rPr>
          <w:color w:val="000000" w:themeColor="text1"/>
        </w:rPr>
        <w:t>: 922</w:t>
      </w:r>
    </w:p>
    <w:p w14:paraId="5B0F1894" w14:textId="5B15CB72" w:rsidR="00BE3143" w:rsidRPr="00510FA8" w:rsidRDefault="00BE3143" w:rsidP="00644BA3">
      <w:pPr>
        <w:pStyle w:val="HangingIndent0"/>
        <w:tabs>
          <w:tab w:val="clear" w:pos="0"/>
          <w:tab w:val="clear" w:pos="2880"/>
          <w:tab w:val="left" w:pos="1440"/>
        </w:tabs>
        <w:ind w:hanging="360"/>
        <w:rPr>
          <w:color w:val="000000" w:themeColor="text1"/>
          <w:szCs w:val="24"/>
        </w:rPr>
      </w:pPr>
      <w:r w:rsidRPr="00510FA8">
        <w:rPr>
          <w:color w:val="000000" w:themeColor="text1"/>
          <w:szCs w:val="24"/>
        </w:rPr>
        <w:t xml:space="preserve">appliqué hanging of Rāma hunting golden deer and </w:t>
      </w:r>
      <w:r w:rsidR="00644BA3" w:rsidRPr="00510FA8">
        <w:rPr>
          <w:color w:val="000000" w:themeColor="text1"/>
          <w:szCs w:val="24"/>
        </w:rPr>
        <w:t>abduction of Sītā, 19th century</w:t>
      </w:r>
      <w:r w:rsidRPr="00510FA8">
        <w:rPr>
          <w:color w:val="000000" w:themeColor="text1"/>
          <w:szCs w:val="24"/>
        </w:rPr>
        <w:t xml:space="preserve"> </w:t>
      </w:r>
      <w:r w:rsidR="00644BA3" w:rsidRPr="00510FA8">
        <w:rPr>
          <w:color w:val="000000" w:themeColor="text1"/>
          <w:szCs w:val="24"/>
        </w:rPr>
        <w:br/>
      </w:r>
      <w:r w:rsidR="00644BA3" w:rsidRPr="00510FA8">
        <w:rPr>
          <w:color w:val="000000" w:themeColor="text1"/>
          <w:szCs w:val="24"/>
        </w:rPr>
        <w:tab/>
      </w:r>
      <w:r w:rsidR="00644BA3" w:rsidRPr="00510FA8">
        <w:rPr>
          <w:color w:val="000000" w:themeColor="text1"/>
          <w:szCs w:val="24"/>
        </w:rPr>
        <w:tab/>
      </w:r>
      <w:ins w:id="55" w:author="John Brockington" w:date="2019-05-31T17:20:00Z">
        <w:r w:rsidR="002367B3" w:rsidRPr="00510FA8">
          <w:rPr>
            <w:color w:val="000000" w:themeColor="text1"/>
            <w:szCs w:val="24"/>
          </w:rPr>
          <w:t>Harvard (</w:t>
        </w:r>
      </w:ins>
      <w:r w:rsidRPr="00510FA8">
        <w:rPr>
          <w:color w:val="000000" w:themeColor="text1"/>
          <w:szCs w:val="24"/>
        </w:rPr>
        <w:t>Sackler</w:t>
      </w:r>
      <w:del w:id="56" w:author="John Brockington" w:date="2019-05-31T17:20:00Z">
        <w:r w:rsidRPr="00510FA8" w:rsidDel="002367B3">
          <w:rPr>
            <w:color w:val="000000" w:themeColor="text1"/>
            <w:szCs w:val="24"/>
          </w:rPr>
          <w:delText xml:space="preserve"> (Harvard</w:delText>
        </w:r>
      </w:del>
      <w:r w:rsidRPr="00510FA8">
        <w:rPr>
          <w:color w:val="000000" w:themeColor="text1"/>
          <w:szCs w:val="24"/>
        </w:rPr>
        <w:t>) 1930.442</w:t>
      </w:r>
    </w:p>
    <w:p w14:paraId="4603B309" w14:textId="3DE3D00E" w:rsidR="00AD44DF" w:rsidRDefault="00F84D3B" w:rsidP="00644BA3">
      <w:pPr>
        <w:pStyle w:val="HangingIndent0"/>
        <w:tabs>
          <w:tab w:val="clear" w:pos="0"/>
          <w:tab w:val="left" w:pos="1440"/>
          <w:tab w:val="left" w:pos="2160"/>
        </w:tabs>
        <w:ind w:hanging="360"/>
        <w:rPr>
          <w:color w:val="000000" w:themeColor="text1"/>
          <w:szCs w:val="24"/>
        </w:rPr>
      </w:pPr>
      <w:r w:rsidRPr="00510FA8">
        <w:rPr>
          <w:color w:val="000000" w:themeColor="text1"/>
          <w:szCs w:val="24"/>
        </w:rPr>
        <w:t>embroidered hanging with scenes from B</w:t>
      </w:r>
      <w:r w:rsidR="00644BA3" w:rsidRPr="00510FA8">
        <w:rPr>
          <w:color w:val="000000" w:themeColor="text1"/>
          <w:szCs w:val="24"/>
        </w:rPr>
        <w:t>urmese Rāma story, c. 1850-1900</w:t>
      </w:r>
      <w:r w:rsidRPr="00510FA8">
        <w:rPr>
          <w:color w:val="000000" w:themeColor="text1"/>
          <w:szCs w:val="24"/>
        </w:rPr>
        <w:t xml:space="preserve"> </w:t>
      </w:r>
      <w:r w:rsidR="00644BA3" w:rsidRPr="00510FA8">
        <w:rPr>
          <w:color w:val="000000" w:themeColor="text1"/>
          <w:szCs w:val="24"/>
        </w:rPr>
        <w:br/>
      </w:r>
      <w:r w:rsidR="00667777" w:rsidRPr="00510FA8">
        <w:rPr>
          <w:color w:val="000000" w:themeColor="text1"/>
          <w:szCs w:val="24"/>
        </w:rPr>
        <w:t>(ill. at McGill 2016: 52-53, no. 16)</w:t>
      </w:r>
      <w:r w:rsidR="00644BA3" w:rsidRPr="00510FA8">
        <w:rPr>
          <w:color w:val="000000" w:themeColor="text1"/>
          <w:szCs w:val="24"/>
        </w:rPr>
        <w:tab/>
        <w:t>San Francisco 1989.25.1</w:t>
      </w:r>
    </w:p>
    <w:p w14:paraId="67B188FE" w14:textId="7DD7FE88" w:rsidR="00C35ECF" w:rsidRPr="00510FA8" w:rsidRDefault="00C35ECF" w:rsidP="000F37A2">
      <w:pPr>
        <w:pStyle w:val="HangingIndent0"/>
        <w:tabs>
          <w:tab w:val="clear" w:pos="0"/>
          <w:tab w:val="clear" w:pos="2880"/>
          <w:tab w:val="left" w:pos="1440"/>
        </w:tabs>
        <w:ind w:hanging="360"/>
        <w:rPr>
          <w:color w:val="000000" w:themeColor="text1"/>
          <w:szCs w:val="24"/>
        </w:rPr>
      </w:pPr>
      <w:r w:rsidRPr="00510FA8">
        <w:rPr>
          <w:color w:val="000000" w:themeColor="text1"/>
          <w:szCs w:val="24"/>
        </w:rPr>
        <w:t>hanging (</w:t>
      </w:r>
      <w:r w:rsidRPr="00510FA8">
        <w:rPr>
          <w:i/>
          <w:color w:val="000000" w:themeColor="text1"/>
          <w:szCs w:val="24"/>
        </w:rPr>
        <w:t>kalaga</w:t>
      </w:r>
      <w:r w:rsidRPr="00510FA8">
        <w:rPr>
          <w:color w:val="000000" w:themeColor="text1"/>
          <w:szCs w:val="24"/>
        </w:rPr>
        <w:t>)</w:t>
      </w:r>
      <w:r w:rsidR="001E6ECF">
        <w:rPr>
          <w:color w:val="000000" w:themeColor="text1"/>
          <w:szCs w:val="24"/>
        </w:rPr>
        <w:t xml:space="preserve">, </w:t>
      </w:r>
      <w:r w:rsidR="001E6ECF" w:rsidRPr="00812D80">
        <w:rPr>
          <w:rStyle w:val="artwork-tombstone--value"/>
          <w:color w:val="000000" w:themeColor="text1"/>
          <w:szCs w:val="24"/>
        </w:rPr>
        <w:t>appliqué and embroidery on velvet</w:t>
      </w:r>
      <w:r w:rsidR="00B0295D">
        <w:rPr>
          <w:rStyle w:val="artwork-tombstone--value"/>
          <w:color w:val="000000" w:themeColor="text1"/>
          <w:szCs w:val="24"/>
        </w:rPr>
        <w:t xml:space="preserve"> by U Paw Hnyun</w:t>
      </w:r>
      <w:r w:rsidR="001E6ECF">
        <w:rPr>
          <w:rStyle w:val="artwork-tombstone--value"/>
          <w:color w:val="000000" w:themeColor="text1"/>
          <w:szCs w:val="24"/>
        </w:rPr>
        <w:t>,</w:t>
      </w:r>
      <w:r w:rsidRPr="00C35ECF">
        <w:rPr>
          <w:color w:val="000000" w:themeColor="text1"/>
          <w:szCs w:val="24"/>
        </w:rPr>
        <w:t xml:space="preserve"> </w:t>
      </w:r>
      <w:r w:rsidRPr="00510FA8">
        <w:rPr>
          <w:color w:val="000000" w:themeColor="text1"/>
          <w:szCs w:val="24"/>
        </w:rPr>
        <w:t>with scenes from Burmese Rāma story, c. 18</w:t>
      </w:r>
      <w:r>
        <w:rPr>
          <w:color w:val="000000" w:themeColor="text1"/>
          <w:szCs w:val="24"/>
        </w:rPr>
        <w:t>70-85</w:t>
      </w:r>
      <w:r w:rsidR="001E6ECF">
        <w:rPr>
          <w:color w:val="000000" w:themeColor="text1"/>
          <w:szCs w:val="24"/>
        </w:rPr>
        <w:tab/>
      </w:r>
      <w:r w:rsidR="000F37A2">
        <w:rPr>
          <w:color w:val="000000" w:themeColor="text1"/>
          <w:szCs w:val="24"/>
        </w:rPr>
        <w:t>Met. Mus. 2021.91</w:t>
      </w:r>
    </w:p>
    <w:p w14:paraId="036264F7" w14:textId="395DB652" w:rsidR="003231A6" w:rsidRPr="00510FA8" w:rsidRDefault="003231A6" w:rsidP="003231A6">
      <w:pPr>
        <w:pStyle w:val="HangingIndent0"/>
        <w:tabs>
          <w:tab w:val="clear" w:pos="0"/>
          <w:tab w:val="clear" w:pos="2880"/>
        </w:tabs>
        <w:ind w:hanging="360"/>
        <w:rPr>
          <w:rFonts w:cs="Arial"/>
          <w:color w:val="000000" w:themeColor="text1"/>
          <w:szCs w:val="24"/>
          <w:lang w:val="en-US"/>
        </w:rPr>
      </w:pPr>
      <w:r w:rsidRPr="00510FA8">
        <w:rPr>
          <w:color w:val="000000" w:themeColor="text1"/>
          <w:szCs w:val="24"/>
        </w:rPr>
        <w:t>hanging (</w:t>
      </w:r>
      <w:r w:rsidRPr="00510FA8">
        <w:rPr>
          <w:i/>
          <w:color w:val="000000" w:themeColor="text1"/>
          <w:szCs w:val="24"/>
        </w:rPr>
        <w:t>kalaga</w:t>
      </w:r>
      <w:r w:rsidRPr="00510FA8">
        <w:rPr>
          <w:color w:val="000000" w:themeColor="text1"/>
          <w:szCs w:val="24"/>
        </w:rPr>
        <w:t>) of b</w:t>
      </w:r>
      <w:r w:rsidRPr="00510FA8">
        <w:rPr>
          <w:rFonts w:cs="Arial"/>
          <w:color w:val="000000" w:themeColor="text1"/>
          <w:szCs w:val="24"/>
          <w:lang w:val="en-US"/>
        </w:rPr>
        <w:t>rocaded silk, with appliqué, embroidery, gold couching and sequins</w:t>
      </w:r>
      <w:r w:rsidRPr="00510FA8">
        <w:rPr>
          <w:rFonts w:cs="Arial"/>
          <w:color w:val="000000" w:themeColor="text1"/>
          <w:szCs w:val="24"/>
          <w:lang w:val="en-US"/>
        </w:rPr>
        <w:br/>
      </w:r>
      <w:r w:rsidR="002B674D" w:rsidRPr="00510FA8">
        <w:rPr>
          <w:color w:val="000000" w:themeColor="text1"/>
          <w:szCs w:val="24"/>
        </w:rPr>
        <w:t>before 1855</w:t>
      </w:r>
      <w:r w:rsidRPr="00510FA8">
        <w:rPr>
          <w:color w:val="000000" w:themeColor="text1"/>
          <w:szCs w:val="24"/>
        </w:rPr>
        <w:tab/>
        <w:t xml:space="preserve">V&amp;A </w:t>
      </w:r>
      <w:r w:rsidRPr="00510FA8">
        <w:rPr>
          <w:rFonts w:cs="Arial"/>
          <w:color w:val="000000" w:themeColor="text1"/>
          <w:szCs w:val="24"/>
          <w:lang w:val="en-US"/>
        </w:rPr>
        <w:t>05828(IS)</w:t>
      </w:r>
    </w:p>
    <w:p w14:paraId="5B282CDF" w14:textId="1DE560A3" w:rsidR="002B674D" w:rsidRPr="00510FA8" w:rsidRDefault="002B674D" w:rsidP="003231A6">
      <w:pPr>
        <w:pStyle w:val="HangingIndent0"/>
        <w:tabs>
          <w:tab w:val="clear" w:pos="0"/>
          <w:tab w:val="clear" w:pos="2880"/>
        </w:tabs>
        <w:ind w:hanging="360"/>
        <w:rPr>
          <w:color w:val="000000" w:themeColor="text1"/>
          <w:szCs w:val="24"/>
        </w:rPr>
      </w:pPr>
      <w:r w:rsidRPr="00510FA8">
        <w:rPr>
          <w:rFonts w:cs="Arial"/>
          <w:color w:val="000000" w:themeColor="text1"/>
          <w:szCs w:val="24"/>
          <w:lang w:val="en-US"/>
        </w:rPr>
        <w:t xml:space="preserve">hanging </w:t>
      </w:r>
      <w:r w:rsidRPr="00510FA8">
        <w:rPr>
          <w:color w:val="000000" w:themeColor="text1"/>
          <w:szCs w:val="24"/>
        </w:rPr>
        <w:t>(</w:t>
      </w:r>
      <w:r w:rsidRPr="00510FA8">
        <w:rPr>
          <w:i/>
          <w:color w:val="000000" w:themeColor="text1"/>
          <w:szCs w:val="24"/>
        </w:rPr>
        <w:t>kalaga</w:t>
      </w:r>
      <w:r w:rsidRPr="00510FA8">
        <w:rPr>
          <w:color w:val="000000" w:themeColor="text1"/>
          <w:szCs w:val="24"/>
        </w:rPr>
        <w:t>) of appliquéd and embroidered velvet, scenes from Burmese Rāma story,</w:t>
      </w:r>
      <w:r w:rsidRPr="00510FA8">
        <w:rPr>
          <w:color w:val="000000" w:themeColor="text1"/>
          <w:szCs w:val="24"/>
        </w:rPr>
        <w:br/>
        <w:t>late C19</w:t>
      </w:r>
      <w:r w:rsidRPr="00510FA8">
        <w:rPr>
          <w:color w:val="000000" w:themeColor="text1"/>
          <w:szCs w:val="24"/>
        </w:rPr>
        <w:tab/>
        <w:t xml:space="preserve">V&amp;A </w:t>
      </w:r>
      <w:r w:rsidRPr="00510FA8">
        <w:rPr>
          <w:rFonts w:cs="Arial"/>
          <w:color w:val="000000" w:themeColor="text1"/>
          <w:szCs w:val="24"/>
          <w:lang w:val="en-US"/>
        </w:rPr>
        <w:t>IS.8-1952</w:t>
      </w:r>
    </w:p>
    <w:p w14:paraId="6008B793" w14:textId="235C8395" w:rsidR="003231A6" w:rsidRPr="00510FA8" w:rsidRDefault="002B674D" w:rsidP="00DC727D">
      <w:pPr>
        <w:pStyle w:val="HangingIndent0"/>
        <w:tabs>
          <w:tab w:val="clear" w:pos="0"/>
          <w:tab w:val="clear" w:pos="2880"/>
        </w:tabs>
        <w:ind w:hanging="360"/>
        <w:rPr>
          <w:rFonts w:cs="Arial"/>
          <w:color w:val="000000" w:themeColor="text1"/>
          <w:szCs w:val="24"/>
          <w:lang w:val="en-US"/>
        </w:rPr>
      </w:pPr>
      <w:r w:rsidRPr="00510FA8">
        <w:rPr>
          <w:color w:val="000000" w:themeColor="text1"/>
          <w:szCs w:val="24"/>
        </w:rPr>
        <w:t xml:space="preserve"> hanging</w:t>
      </w:r>
      <w:r w:rsidR="003231A6" w:rsidRPr="00510FA8">
        <w:rPr>
          <w:color w:val="000000" w:themeColor="text1"/>
          <w:szCs w:val="24"/>
        </w:rPr>
        <w:t xml:space="preserve"> (</w:t>
      </w:r>
      <w:r w:rsidR="003231A6" w:rsidRPr="00510FA8">
        <w:rPr>
          <w:i/>
          <w:color w:val="000000" w:themeColor="text1"/>
          <w:szCs w:val="24"/>
        </w:rPr>
        <w:t>kalaga</w:t>
      </w:r>
      <w:r w:rsidR="003231A6" w:rsidRPr="00510FA8">
        <w:rPr>
          <w:color w:val="000000" w:themeColor="text1"/>
          <w:szCs w:val="24"/>
        </w:rPr>
        <w:t xml:space="preserve">) </w:t>
      </w:r>
      <w:r w:rsidR="00DC727D" w:rsidRPr="00510FA8">
        <w:rPr>
          <w:color w:val="000000" w:themeColor="text1"/>
          <w:szCs w:val="24"/>
        </w:rPr>
        <w:t>of appliquéd and embroidered velvet, scenes from Burmese Rāma story,</w:t>
      </w:r>
      <w:r w:rsidR="00DC727D" w:rsidRPr="00510FA8">
        <w:rPr>
          <w:color w:val="000000" w:themeColor="text1"/>
          <w:szCs w:val="24"/>
        </w:rPr>
        <w:br/>
        <w:t>c. 1890</w:t>
      </w:r>
      <w:r w:rsidR="00DC727D" w:rsidRPr="00510FA8">
        <w:rPr>
          <w:color w:val="000000" w:themeColor="text1"/>
          <w:szCs w:val="24"/>
        </w:rPr>
        <w:tab/>
        <w:t xml:space="preserve">V&amp;A </w:t>
      </w:r>
      <w:r w:rsidR="00DC727D" w:rsidRPr="00510FA8">
        <w:rPr>
          <w:rFonts w:cs="Arial"/>
          <w:color w:val="000000" w:themeColor="text1"/>
          <w:szCs w:val="24"/>
          <w:lang w:val="en-US"/>
        </w:rPr>
        <w:t>IS.134-1964</w:t>
      </w:r>
    </w:p>
    <w:p w14:paraId="3558CF2B" w14:textId="77777777" w:rsidR="00A16FA1" w:rsidRPr="00510FA8" w:rsidRDefault="00A16FA1" w:rsidP="00DC727D">
      <w:pPr>
        <w:pStyle w:val="HangingIndent0"/>
        <w:tabs>
          <w:tab w:val="clear" w:pos="0"/>
          <w:tab w:val="clear" w:pos="2880"/>
        </w:tabs>
        <w:ind w:hanging="360"/>
        <w:rPr>
          <w:rFonts w:cs="Arial"/>
          <w:color w:val="000000" w:themeColor="text1"/>
          <w:sz w:val="16"/>
          <w:szCs w:val="16"/>
          <w:lang w:val="en-US"/>
        </w:rPr>
      </w:pPr>
    </w:p>
    <w:p w14:paraId="18EDE741" w14:textId="235B089D" w:rsidR="00442A5E" w:rsidRDefault="00FB5C08" w:rsidP="00BC49D5">
      <w:pPr>
        <w:pStyle w:val="HangingIndent0"/>
        <w:tabs>
          <w:tab w:val="clear" w:pos="0"/>
          <w:tab w:val="clear" w:pos="2880"/>
        </w:tabs>
        <w:ind w:hanging="360"/>
        <w:rPr>
          <w:rFonts w:cs="Arial"/>
          <w:color w:val="000000" w:themeColor="text1"/>
          <w:szCs w:val="24"/>
          <w:lang w:val="en-US"/>
        </w:rPr>
      </w:pPr>
      <w:r w:rsidRPr="00510FA8">
        <w:rPr>
          <w:rFonts w:cs="Helvetica"/>
          <w:color w:val="000000" w:themeColor="text1"/>
          <w:szCs w:val="28"/>
          <w:lang w:val="en-US"/>
        </w:rPr>
        <w:t>papier-mâché</w:t>
      </w:r>
      <w:r w:rsidR="00A16FA1" w:rsidRPr="00510FA8">
        <w:rPr>
          <w:color w:val="000000" w:themeColor="text1"/>
          <w:sz w:val="20"/>
          <w:szCs w:val="24"/>
        </w:rPr>
        <w:t xml:space="preserve"> </w:t>
      </w:r>
      <w:r w:rsidR="00A16FA1" w:rsidRPr="00510FA8">
        <w:rPr>
          <w:rFonts w:cs="Arial"/>
          <w:color w:val="000000" w:themeColor="text1"/>
          <w:szCs w:val="24"/>
          <w:lang w:val="en-US"/>
        </w:rPr>
        <w:t>mask</w:t>
      </w:r>
      <w:r w:rsidRPr="00510FA8">
        <w:rPr>
          <w:rFonts w:cs="Arial"/>
          <w:color w:val="000000" w:themeColor="text1"/>
          <w:szCs w:val="24"/>
          <w:lang w:val="en-US"/>
        </w:rPr>
        <w:t>, gold with mirror work, C19</w:t>
      </w:r>
      <w:r w:rsidRPr="00510FA8">
        <w:rPr>
          <w:rFonts w:cs="Arial"/>
          <w:color w:val="000000" w:themeColor="text1"/>
          <w:szCs w:val="24"/>
          <w:lang w:val="en-US"/>
        </w:rPr>
        <w:tab/>
        <w:t>V&amp;A IM 45-1939</w:t>
      </w:r>
    </w:p>
    <w:p w14:paraId="7666426D" w14:textId="48A63644" w:rsidR="00F934D3" w:rsidRPr="00F934D3" w:rsidRDefault="00F934D3" w:rsidP="00BC49D5">
      <w:pPr>
        <w:pStyle w:val="HangingIndent0"/>
        <w:tabs>
          <w:tab w:val="clear" w:pos="0"/>
          <w:tab w:val="clear" w:pos="2880"/>
        </w:tabs>
        <w:ind w:hanging="360"/>
        <w:rPr>
          <w:rFonts w:cs="Arial"/>
          <w:color w:val="000000" w:themeColor="text1"/>
          <w:szCs w:val="24"/>
          <w:lang w:val="en-US"/>
        </w:rPr>
      </w:pPr>
      <w:r>
        <w:rPr>
          <w:rFonts w:cs="Arial"/>
          <w:color w:val="000000" w:themeColor="text1"/>
          <w:szCs w:val="24"/>
          <w:lang w:val="en-US"/>
        </w:rPr>
        <w:t xml:space="preserve">statuette of </w:t>
      </w:r>
      <w:r>
        <w:rPr>
          <w:rFonts w:cs="Arial"/>
          <w:i/>
          <w:color w:val="000000" w:themeColor="text1"/>
          <w:szCs w:val="24"/>
          <w:lang w:val="en-US"/>
        </w:rPr>
        <w:t>yakṣa</w:t>
      </w:r>
      <w:r>
        <w:rPr>
          <w:rFonts w:cs="Arial"/>
          <w:color w:val="000000" w:themeColor="text1"/>
          <w:szCs w:val="24"/>
          <w:lang w:val="en-US"/>
        </w:rPr>
        <w:t xml:space="preserve"> with mask from Rāmāyaṇa play, 1890s (?), 52 cm.</w:t>
      </w:r>
      <w:r>
        <w:rPr>
          <w:rFonts w:cs="Arial"/>
          <w:color w:val="000000" w:themeColor="text1"/>
          <w:szCs w:val="24"/>
          <w:lang w:val="en-US"/>
        </w:rPr>
        <w:tab/>
        <w:t xml:space="preserve">BM </w:t>
      </w:r>
      <w:r w:rsidRPr="001C535E">
        <w:rPr>
          <w:color w:val="000000" w:themeColor="text1"/>
        </w:rPr>
        <w:t>1983,0630.1</w:t>
      </w:r>
    </w:p>
    <w:p w14:paraId="7C868731" w14:textId="4FFD5D15" w:rsidR="003C4A9A" w:rsidRPr="00510FA8" w:rsidRDefault="003C4A9A" w:rsidP="00BC49D5">
      <w:pPr>
        <w:pStyle w:val="HangingIndent0"/>
        <w:tabs>
          <w:tab w:val="clear" w:pos="0"/>
          <w:tab w:val="clear" w:pos="2880"/>
        </w:tabs>
        <w:ind w:hanging="360"/>
        <w:rPr>
          <w:rFonts w:cs="Arial"/>
          <w:color w:val="000000" w:themeColor="text1"/>
          <w:szCs w:val="24"/>
          <w:lang w:val="en-US"/>
        </w:rPr>
      </w:pPr>
    </w:p>
    <w:p w14:paraId="04ABABC1" w14:textId="5ACF9F9E" w:rsidR="00750D06" w:rsidRDefault="002A75B6" w:rsidP="00BC49D5">
      <w:pPr>
        <w:pStyle w:val="HangingIndent0"/>
        <w:tabs>
          <w:tab w:val="clear" w:pos="0"/>
          <w:tab w:val="clear" w:pos="2880"/>
        </w:tabs>
        <w:ind w:hanging="360"/>
        <w:rPr>
          <w:color w:val="000000" w:themeColor="text1"/>
          <w:szCs w:val="24"/>
        </w:rPr>
      </w:pPr>
      <w:r w:rsidRPr="00510FA8">
        <w:rPr>
          <w:rFonts w:cs="Arial"/>
          <w:color w:val="000000" w:themeColor="text1"/>
          <w:szCs w:val="24"/>
          <w:lang w:val="en-US"/>
        </w:rPr>
        <w:t>silver repouss</w:t>
      </w:r>
      <w:r w:rsidRPr="00510FA8">
        <w:rPr>
          <w:color w:val="000000" w:themeColor="text1"/>
          <w:szCs w:val="24"/>
        </w:rPr>
        <w:t>é bowl with Rāmāyaṇa scenes, C19, height 16 cm.</w:t>
      </w:r>
      <w:r w:rsidRPr="00510FA8">
        <w:rPr>
          <w:color w:val="000000" w:themeColor="text1"/>
          <w:szCs w:val="24"/>
        </w:rPr>
        <w:tab/>
        <w:t>Bonhams</w:t>
      </w:r>
      <w:r w:rsidR="00695234" w:rsidRPr="00510FA8">
        <w:rPr>
          <w:color w:val="000000" w:themeColor="text1"/>
          <w:szCs w:val="24"/>
        </w:rPr>
        <w:t xml:space="preserve"> 29.03.18</w:t>
      </w:r>
      <w:r w:rsidR="00A61B8B">
        <w:rPr>
          <w:color w:val="000000" w:themeColor="text1"/>
          <w:szCs w:val="24"/>
        </w:rPr>
        <w:t>:</w:t>
      </w:r>
      <w:r w:rsidR="00695234" w:rsidRPr="00510FA8">
        <w:rPr>
          <w:color w:val="000000" w:themeColor="text1"/>
          <w:szCs w:val="24"/>
        </w:rPr>
        <w:t xml:space="preserve"> 29 </w:t>
      </w:r>
    </w:p>
    <w:p w14:paraId="64AAB314" w14:textId="25A4949A" w:rsidR="00A61B8B" w:rsidRPr="00510FA8" w:rsidRDefault="00A61B8B" w:rsidP="00BC49D5">
      <w:pPr>
        <w:pStyle w:val="HangingIndent0"/>
        <w:tabs>
          <w:tab w:val="clear" w:pos="0"/>
          <w:tab w:val="clear" w:pos="2880"/>
        </w:tabs>
        <w:ind w:hanging="360"/>
        <w:rPr>
          <w:rFonts w:cs="Arial"/>
          <w:color w:val="000000" w:themeColor="text1"/>
          <w:szCs w:val="24"/>
          <w:lang w:val="en-US"/>
        </w:rPr>
      </w:pPr>
      <w:r>
        <w:rPr>
          <w:rFonts w:cs="Arial"/>
          <w:color w:val="000000" w:themeColor="text1"/>
          <w:szCs w:val="24"/>
          <w:lang w:val="en-US"/>
        </w:rPr>
        <w:t xml:space="preserve">silver offering bowl </w:t>
      </w:r>
      <w:r w:rsidRPr="00510FA8">
        <w:rPr>
          <w:color w:val="000000" w:themeColor="text1"/>
          <w:szCs w:val="24"/>
        </w:rPr>
        <w:t>with Rāmāyaṇa scenes</w:t>
      </w:r>
      <w:r>
        <w:rPr>
          <w:color w:val="000000" w:themeColor="text1"/>
          <w:szCs w:val="24"/>
        </w:rPr>
        <w:t>, c. 1900, height 19 cm.</w:t>
      </w:r>
      <w:r>
        <w:rPr>
          <w:color w:val="000000" w:themeColor="text1"/>
          <w:szCs w:val="24"/>
        </w:rPr>
        <w:tab/>
        <w:t>Bonhams 19.04.23: 546</w:t>
      </w:r>
      <w:r>
        <w:rPr>
          <w:color w:val="000000" w:themeColor="text1"/>
          <w:szCs w:val="24"/>
        </w:rPr>
        <w:br/>
        <w:t>[many other similar items on Bonhams’ website]</w:t>
      </w:r>
    </w:p>
    <w:p w14:paraId="45E8D940" w14:textId="26DF5AD6" w:rsidR="003C4A9A" w:rsidRPr="00510FA8" w:rsidRDefault="003C4A9A" w:rsidP="00BC49D5">
      <w:pPr>
        <w:pStyle w:val="HangingIndent0"/>
        <w:tabs>
          <w:tab w:val="clear" w:pos="0"/>
          <w:tab w:val="clear" w:pos="2880"/>
        </w:tabs>
        <w:ind w:hanging="360"/>
        <w:rPr>
          <w:color w:val="000000" w:themeColor="text1"/>
        </w:rPr>
      </w:pPr>
      <w:r w:rsidRPr="00510FA8">
        <w:rPr>
          <w:rFonts w:cs="Arial"/>
          <w:color w:val="000000" w:themeColor="text1"/>
          <w:szCs w:val="24"/>
          <w:lang w:val="en-US"/>
        </w:rPr>
        <w:t>water-bowl (</w:t>
      </w:r>
      <w:r w:rsidRPr="00510FA8">
        <w:rPr>
          <w:rFonts w:cs="Arial"/>
          <w:i/>
          <w:color w:val="000000" w:themeColor="text1"/>
          <w:szCs w:val="24"/>
          <w:lang w:val="en-US"/>
        </w:rPr>
        <w:t>pala</w:t>
      </w:r>
      <w:r w:rsidRPr="00510FA8">
        <w:rPr>
          <w:rFonts w:cs="Arial"/>
          <w:color w:val="000000" w:themeColor="text1"/>
          <w:szCs w:val="24"/>
          <w:lang w:val="en-US"/>
        </w:rPr>
        <w:t xml:space="preserve">) in silver with </w:t>
      </w:r>
      <w:r w:rsidR="002A75B6" w:rsidRPr="00510FA8">
        <w:rPr>
          <w:color w:val="000000" w:themeColor="text1"/>
          <w:szCs w:val="24"/>
        </w:rPr>
        <w:t xml:space="preserve">Rāmāyaṇa </w:t>
      </w:r>
      <w:r w:rsidRPr="00510FA8">
        <w:rPr>
          <w:rFonts w:cs="Arial"/>
          <w:color w:val="000000" w:themeColor="text1"/>
          <w:szCs w:val="24"/>
          <w:lang w:val="en-US"/>
        </w:rPr>
        <w:t>scenes in relief, C19, Rangoon, height 17 cm.</w:t>
      </w:r>
      <w:r w:rsidR="002A75B6" w:rsidRPr="00510FA8">
        <w:rPr>
          <w:rFonts w:cs="Arial"/>
          <w:color w:val="000000" w:themeColor="text1"/>
          <w:szCs w:val="24"/>
          <w:lang w:val="en-US"/>
        </w:rPr>
        <w:t>,</w:t>
      </w:r>
      <w:r w:rsidRPr="00510FA8">
        <w:rPr>
          <w:rFonts w:cs="Arial"/>
          <w:color w:val="000000" w:themeColor="text1"/>
          <w:szCs w:val="24"/>
          <w:lang w:val="en-US"/>
        </w:rPr>
        <w:t xml:space="preserve"> diameter 27 cm.</w:t>
      </w:r>
      <w:r w:rsidRPr="00510FA8">
        <w:rPr>
          <w:rFonts w:cs="Arial"/>
          <w:color w:val="000000" w:themeColor="text1"/>
          <w:szCs w:val="24"/>
          <w:lang w:val="en-US"/>
        </w:rPr>
        <w:tab/>
        <w:t xml:space="preserve">V&amp;A </w:t>
      </w:r>
      <w:r w:rsidRPr="00510FA8">
        <w:rPr>
          <w:color w:val="000000" w:themeColor="text1"/>
        </w:rPr>
        <w:t>IM.344-1910</w:t>
      </w:r>
    </w:p>
    <w:p w14:paraId="1683E455" w14:textId="5CDB5AC2" w:rsidR="003C099C" w:rsidRPr="003C099C" w:rsidRDefault="009D648F" w:rsidP="00BC49D5">
      <w:pPr>
        <w:pStyle w:val="HangingIndent0"/>
        <w:tabs>
          <w:tab w:val="clear" w:pos="0"/>
          <w:tab w:val="clear" w:pos="2880"/>
        </w:tabs>
        <w:ind w:hanging="360"/>
        <w:rPr>
          <w:rFonts w:cs="Arial"/>
          <w:color w:val="000000" w:themeColor="text1"/>
          <w:szCs w:val="24"/>
          <w:lang w:val="en-US"/>
        </w:rPr>
      </w:pPr>
      <w:r w:rsidRPr="00510FA8">
        <w:rPr>
          <w:rFonts w:cs="Arial"/>
          <w:color w:val="000000" w:themeColor="text1"/>
          <w:szCs w:val="24"/>
          <w:lang w:val="en-US"/>
        </w:rPr>
        <w:t>water-bowl (</w:t>
      </w:r>
      <w:r w:rsidRPr="00510FA8">
        <w:rPr>
          <w:rFonts w:cs="Arial"/>
          <w:i/>
          <w:color w:val="000000" w:themeColor="text1"/>
          <w:szCs w:val="24"/>
          <w:lang w:val="en-US"/>
        </w:rPr>
        <w:t>pala</w:t>
      </w:r>
      <w:r w:rsidRPr="00510FA8">
        <w:rPr>
          <w:rFonts w:cs="Arial"/>
          <w:color w:val="000000" w:themeColor="text1"/>
          <w:szCs w:val="24"/>
          <w:lang w:val="en-US"/>
        </w:rPr>
        <w:t xml:space="preserve">) in silver with </w:t>
      </w:r>
      <w:r w:rsidR="002A75B6" w:rsidRPr="00510FA8">
        <w:rPr>
          <w:color w:val="000000" w:themeColor="text1"/>
          <w:szCs w:val="24"/>
        </w:rPr>
        <w:t xml:space="preserve">Rāmāyaṇa </w:t>
      </w:r>
      <w:r w:rsidRPr="00510FA8">
        <w:rPr>
          <w:rFonts w:cs="Arial"/>
          <w:color w:val="000000" w:themeColor="text1"/>
          <w:szCs w:val="24"/>
          <w:lang w:val="en-US"/>
        </w:rPr>
        <w:t>scenes in relief, late C19,</w:t>
      </w:r>
      <w:r w:rsidR="0069420D" w:rsidRPr="00510FA8">
        <w:rPr>
          <w:rFonts w:cs="Arial"/>
          <w:color w:val="000000" w:themeColor="text1"/>
          <w:szCs w:val="24"/>
          <w:lang w:val="en-US"/>
        </w:rPr>
        <w:t xml:space="preserve"> from</w:t>
      </w:r>
      <w:r w:rsidRPr="00510FA8">
        <w:rPr>
          <w:rFonts w:cs="Arial"/>
          <w:color w:val="000000" w:themeColor="text1"/>
          <w:szCs w:val="24"/>
          <w:lang w:val="en-US"/>
        </w:rPr>
        <w:t xml:space="preserve"> Sagaing. </w:t>
      </w:r>
    </w:p>
    <w:p w14:paraId="40EF4F9D" w14:textId="5DF90B96" w:rsidR="009D648F" w:rsidRDefault="003C099C" w:rsidP="00BC49D5">
      <w:pPr>
        <w:pStyle w:val="HangingIndent0"/>
        <w:tabs>
          <w:tab w:val="clear" w:pos="0"/>
          <w:tab w:val="clear" w:pos="2880"/>
        </w:tabs>
        <w:ind w:hanging="360"/>
        <w:rPr>
          <w:rFonts w:cs="Arial"/>
          <w:color w:val="000000" w:themeColor="text1"/>
          <w:szCs w:val="24"/>
          <w:lang w:val="en-US"/>
        </w:rPr>
      </w:pPr>
      <w:r>
        <w:rPr>
          <w:rFonts w:cs="Arial"/>
          <w:i/>
          <w:color w:val="000000" w:themeColor="text1"/>
          <w:szCs w:val="24"/>
          <w:lang w:val="en-US"/>
        </w:rPr>
        <w:t xml:space="preserve">dha </w:t>
      </w:r>
      <w:r>
        <w:rPr>
          <w:rFonts w:cs="Arial"/>
          <w:color w:val="000000" w:themeColor="text1"/>
          <w:szCs w:val="24"/>
          <w:lang w:val="en-US"/>
        </w:rPr>
        <w:t>(curved sword), its silver inlay</w:t>
      </w:r>
      <w:r w:rsidRPr="003C099C">
        <w:t xml:space="preserve"> </w:t>
      </w:r>
      <w:r>
        <w:t>including</w:t>
      </w:r>
      <w:r w:rsidRPr="00FA719F">
        <w:t xml:space="preserve"> Ramayana</w:t>
      </w:r>
      <w:r>
        <w:t xml:space="preserve"> scenes</w:t>
      </w:r>
      <w:r>
        <w:rPr>
          <w:rFonts w:cs="Arial"/>
          <w:color w:val="000000" w:themeColor="text1"/>
          <w:szCs w:val="24"/>
          <w:lang w:val="en-US"/>
        </w:rPr>
        <w:t>, C18, 60 cm.</w:t>
      </w:r>
      <w:r>
        <w:rPr>
          <w:rFonts w:cs="Arial"/>
          <w:color w:val="000000" w:themeColor="text1"/>
          <w:szCs w:val="24"/>
          <w:lang w:val="en-US"/>
        </w:rPr>
        <w:br/>
      </w:r>
      <w:r>
        <w:rPr>
          <w:rFonts w:cs="Arial"/>
          <w:color w:val="000000" w:themeColor="text1"/>
          <w:szCs w:val="24"/>
          <w:lang w:val="en-US"/>
        </w:rPr>
        <w:tab/>
        <w:t>Tennants 7.09.16: 397</w:t>
      </w:r>
    </w:p>
    <w:p w14:paraId="363E6145" w14:textId="006A8550" w:rsidR="00AF2464" w:rsidRDefault="00FB2739" w:rsidP="00BC49D5">
      <w:pPr>
        <w:pStyle w:val="HangingIndent0"/>
        <w:tabs>
          <w:tab w:val="clear" w:pos="0"/>
          <w:tab w:val="clear" w:pos="2880"/>
        </w:tabs>
        <w:ind w:hanging="360"/>
        <w:rPr>
          <w:rFonts w:cs="Arial"/>
          <w:color w:val="000000" w:themeColor="text1"/>
          <w:szCs w:val="24"/>
          <w:lang w:val="en-US"/>
        </w:rPr>
      </w:pPr>
      <w:r>
        <w:rPr>
          <w:rFonts w:cs="Arial"/>
          <w:color w:val="000000" w:themeColor="text1"/>
          <w:szCs w:val="24"/>
          <w:lang w:val="en-US"/>
        </w:rPr>
        <w:t>Burmese sword (</w:t>
      </w:r>
      <w:r>
        <w:rPr>
          <w:rFonts w:cs="Arial"/>
          <w:i/>
          <w:color w:val="000000" w:themeColor="text1"/>
          <w:szCs w:val="24"/>
          <w:lang w:val="en-US"/>
        </w:rPr>
        <w:t>dha</w:t>
      </w:r>
      <w:r>
        <w:rPr>
          <w:rFonts w:cs="Arial"/>
          <w:color w:val="000000" w:themeColor="text1"/>
          <w:szCs w:val="24"/>
          <w:lang w:val="en-US"/>
        </w:rPr>
        <w:t>), inlaid in silver with Rāmāyaṇa scenes, C19/C20, 89.5 cm.</w:t>
      </w:r>
      <w:r>
        <w:rPr>
          <w:rFonts w:cs="Arial"/>
          <w:color w:val="000000" w:themeColor="text1"/>
          <w:szCs w:val="24"/>
          <w:lang w:val="en-US"/>
        </w:rPr>
        <w:br/>
      </w:r>
      <w:r>
        <w:rPr>
          <w:rFonts w:cs="Arial"/>
          <w:color w:val="000000" w:themeColor="text1"/>
          <w:szCs w:val="24"/>
          <w:lang w:val="en-US"/>
        </w:rPr>
        <w:tab/>
        <w:t>Lempertz 16.06.18: 434</w:t>
      </w:r>
    </w:p>
    <w:p w14:paraId="1188F75A" w14:textId="07A2573A" w:rsidR="009073AB" w:rsidRPr="00FB2739" w:rsidRDefault="009073AB" w:rsidP="00BC49D5">
      <w:pPr>
        <w:pStyle w:val="HangingIndent0"/>
        <w:tabs>
          <w:tab w:val="clear" w:pos="0"/>
          <w:tab w:val="clear" w:pos="2880"/>
        </w:tabs>
        <w:ind w:hanging="360"/>
        <w:rPr>
          <w:rFonts w:cs="Arial"/>
          <w:color w:val="000000" w:themeColor="text1"/>
          <w:szCs w:val="24"/>
          <w:lang w:val="en-US"/>
        </w:rPr>
      </w:pPr>
      <w:r>
        <w:rPr>
          <w:rFonts w:cs="Arial"/>
          <w:color w:val="000000" w:themeColor="text1"/>
          <w:szCs w:val="24"/>
          <w:lang w:val="en-US"/>
        </w:rPr>
        <w:t xml:space="preserve">ivory sword hilt carved with Rāvaṇa grasping S., 1700-1800, 17.5 </w:t>
      </w:r>
      <w:r w:rsidRPr="003D2D62">
        <w:rPr>
          <w:color w:val="000000"/>
        </w:rPr>
        <w:t>×</w:t>
      </w:r>
      <w:r>
        <w:rPr>
          <w:color w:val="000000"/>
        </w:rPr>
        <w:t xml:space="preserve"> 3.8 </w:t>
      </w:r>
      <w:r w:rsidRPr="003D2D62">
        <w:rPr>
          <w:color w:val="000000"/>
        </w:rPr>
        <w:t>×</w:t>
      </w:r>
      <w:r>
        <w:rPr>
          <w:color w:val="000000"/>
        </w:rPr>
        <w:t xml:space="preserve"> 4.3 cm.</w:t>
      </w:r>
      <w:r>
        <w:rPr>
          <w:color w:val="000000"/>
        </w:rPr>
        <w:br/>
      </w:r>
      <w:r>
        <w:rPr>
          <w:color w:val="000000"/>
        </w:rPr>
        <w:tab/>
        <w:t>Rijksmuseum AK-MAK-306</w:t>
      </w:r>
    </w:p>
    <w:p w14:paraId="08BF563A" w14:textId="79CD76AF" w:rsidR="008978D6" w:rsidRPr="00510FA8" w:rsidRDefault="008978D6" w:rsidP="00BC49D5">
      <w:pPr>
        <w:pStyle w:val="HangingIndent0"/>
        <w:tabs>
          <w:tab w:val="clear" w:pos="0"/>
          <w:tab w:val="clear" w:pos="2880"/>
        </w:tabs>
        <w:ind w:hanging="360"/>
        <w:rPr>
          <w:rFonts w:cs="Arial"/>
          <w:color w:val="000000" w:themeColor="text1"/>
        </w:rPr>
      </w:pPr>
      <w:r w:rsidRPr="00510FA8">
        <w:rPr>
          <w:rFonts w:cs="Arial"/>
          <w:color w:val="000000" w:themeColor="text1"/>
        </w:rPr>
        <w:br w:type="page"/>
      </w:r>
    </w:p>
    <w:p w14:paraId="53969914" w14:textId="1075AC78" w:rsidR="008978D6" w:rsidRPr="00510FA8" w:rsidRDefault="008978D6" w:rsidP="008978D6">
      <w:pPr>
        <w:pStyle w:val="HangingIndent0"/>
        <w:tabs>
          <w:tab w:val="clear" w:pos="2880"/>
          <w:tab w:val="left" w:pos="3240"/>
        </w:tabs>
        <w:ind w:left="720" w:hanging="720"/>
        <w:rPr>
          <w:b/>
          <w:color w:val="000000" w:themeColor="text1"/>
          <w:szCs w:val="24"/>
        </w:rPr>
      </w:pPr>
      <w:r w:rsidRPr="00510FA8">
        <w:rPr>
          <w:b/>
          <w:color w:val="000000" w:themeColor="text1"/>
          <w:szCs w:val="24"/>
        </w:rPr>
        <w:lastRenderedPageBreak/>
        <w:t>object (and medium)</w:t>
      </w:r>
      <w:r w:rsidRPr="00510FA8">
        <w:rPr>
          <w:b/>
          <w:color w:val="000000" w:themeColor="text1"/>
          <w:szCs w:val="24"/>
        </w:rPr>
        <w:tab/>
      </w:r>
      <w:r w:rsidRPr="00510FA8">
        <w:rPr>
          <w:color w:val="000000" w:themeColor="text1"/>
          <w:szCs w:val="24"/>
        </w:rPr>
        <w:t>various</w:t>
      </w:r>
    </w:p>
    <w:p w14:paraId="537B6F3A" w14:textId="3AD4A399" w:rsidR="008978D6" w:rsidRPr="00510FA8" w:rsidRDefault="008978D6" w:rsidP="008978D6">
      <w:pPr>
        <w:pStyle w:val="HangingIndent0"/>
        <w:tabs>
          <w:tab w:val="clear" w:pos="2880"/>
          <w:tab w:val="left" w:pos="3240"/>
          <w:tab w:val="left" w:pos="3690"/>
        </w:tabs>
        <w:ind w:left="720" w:hanging="720"/>
        <w:rPr>
          <w:color w:val="000000" w:themeColor="text1"/>
          <w:szCs w:val="24"/>
        </w:rPr>
      </w:pPr>
      <w:r w:rsidRPr="00510FA8">
        <w:rPr>
          <w:b/>
          <w:color w:val="000000" w:themeColor="text1"/>
          <w:szCs w:val="24"/>
        </w:rPr>
        <w:t>location (original/present)</w:t>
      </w:r>
      <w:r w:rsidRPr="00510FA8">
        <w:rPr>
          <w:color w:val="000000" w:themeColor="text1"/>
          <w:szCs w:val="24"/>
        </w:rPr>
        <w:tab/>
        <w:t>Laos</w:t>
      </w:r>
    </w:p>
    <w:p w14:paraId="4166F18A" w14:textId="1AAE4D79" w:rsidR="008978D6" w:rsidRPr="00510FA8" w:rsidRDefault="008978D6" w:rsidP="008978D6">
      <w:pPr>
        <w:pStyle w:val="HangingIndent0"/>
        <w:tabs>
          <w:tab w:val="clear" w:pos="2880"/>
          <w:tab w:val="left" w:pos="3240"/>
        </w:tabs>
        <w:ind w:left="720" w:hanging="720"/>
        <w:rPr>
          <w:b/>
          <w:color w:val="000000" w:themeColor="text1"/>
          <w:szCs w:val="24"/>
        </w:rPr>
      </w:pPr>
      <w:r w:rsidRPr="00510FA8">
        <w:rPr>
          <w:b/>
          <w:color w:val="000000" w:themeColor="text1"/>
          <w:szCs w:val="24"/>
        </w:rPr>
        <w:t>date</w:t>
      </w:r>
      <w:r w:rsidRPr="00510FA8">
        <w:rPr>
          <w:b/>
          <w:color w:val="000000" w:themeColor="text1"/>
          <w:szCs w:val="24"/>
        </w:rPr>
        <w:tab/>
      </w:r>
      <w:r w:rsidRPr="00510FA8">
        <w:rPr>
          <w:b/>
          <w:color w:val="000000" w:themeColor="text1"/>
          <w:szCs w:val="24"/>
        </w:rPr>
        <w:tab/>
      </w:r>
      <w:r w:rsidR="00B068EB" w:rsidRPr="00510FA8">
        <w:rPr>
          <w:color w:val="000000" w:themeColor="text1"/>
          <w:szCs w:val="24"/>
        </w:rPr>
        <w:t>18</w:t>
      </w:r>
      <w:r w:rsidRPr="00510FA8">
        <w:rPr>
          <w:color w:val="000000" w:themeColor="text1"/>
          <w:szCs w:val="24"/>
        </w:rPr>
        <w:t xml:space="preserve">th century </w:t>
      </w:r>
      <w:r w:rsidR="00B068EB" w:rsidRPr="00510FA8">
        <w:rPr>
          <w:color w:val="000000" w:themeColor="text1"/>
          <w:szCs w:val="24"/>
        </w:rPr>
        <w:t>onwards</w:t>
      </w:r>
    </w:p>
    <w:p w14:paraId="254D236F" w14:textId="34C50831" w:rsidR="008978D6" w:rsidRPr="00510FA8" w:rsidRDefault="008978D6" w:rsidP="004C7BF5">
      <w:pPr>
        <w:pStyle w:val="HangingIndent0"/>
        <w:tabs>
          <w:tab w:val="clear" w:pos="2880"/>
          <w:tab w:val="left" w:pos="1440"/>
        </w:tabs>
        <w:ind w:hanging="360"/>
        <w:rPr>
          <w:rFonts w:eastAsia="Gentium Basic" w:cs="Gentium Basic"/>
          <w:b/>
          <w:color w:val="000000" w:themeColor="text1"/>
        </w:rPr>
      </w:pPr>
      <w:r w:rsidRPr="00510FA8">
        <w:rPr>
          <w:b/>
          <w:color w:val="000000" w:themeColor="text1"/>
          <w:szCs w:val="24"/>
        </w:rPr>
        <w:t>studies</w:t>
      </w:r>
      <w:r w:rsidRPr="00510FA8">
        <w:rPr>
          <w:b/>
          <w:color w:val="000000" w:themeColor="text1"/>
          <w:szCs w:val="24"/>
        </w:rPr>
        <w:tab/>
      </w:r>
      <w:r w:rsidRPr="00510FA8">
        <w:rPr>
          <w:b/>
          <w:color w:val="000000" w:themeColor="text1"/>
          <w:szCs w:val="24"/>
        </w:rPr>
        <w:tab/>
      </w:r>
      <w:r w:rsidR="004A0551" w:rsidRPr="00510FA8">
        <w:rPr>
          <w:rFonts w:eastAsia="Gentium Basic" w:cs="Gentium Basic"/>
          <w:color w:val="000000" w:themeColor="text1"/>
        </w:rPr>
        <w:t xml:space="preserve">Aves, Edward, and Steven Vickers 2014:  </w:t>
      </w:r>
      <w:r w:rsidR="004A0551" w:rsidRPr="00510FA8">
        <w:rPr>
          <w:rFonts w:eastAsia="Gentium Basic" w:cs="Gentium Basic"/>
          <w:i/>
          <w:color w:val="000000" w:themeColor="text1"/>
        </w:rPr>
        <w:t>The rough guide to Laos,</w:t>
      </w:r>
      <w:r w:rsidR="004A0551" w:rsidRPr="00510FA8">
        <w:rPr>
          <w:rFonts w:eastAsia="Gentium Basic" w:cs="Gentium Basic"/>
          <w:color w:val="000000" w:themeColor="text1"/>
        </w:rPr>
        <w:t xml:space="preserve"> 5th edn (London: Rough Guides).</w:t>
      </w:r>
      <w:r w:rsidR="004A0551" w:rsidRPr="00510FA8">
        <w:rPr>
          <w:rFonts w:eastAsia="Gentium Basic" w:cs="Gentium Basic"/>
          <w:color w:val="000000" w:themeColor="text1"/>
        </w:rPr>
        <w:tab/>
      </w:r>
      <w:r w:rsidR="004A0551" w:rsidRPr="00510FA8">
        <w:rPr>
          <w:rFonts w:eastAsia="Gentium Basic" w:cs="Gentium Basic"/>
          <w:b/>
          <w:color w:val="000000" w:themeColor="text1"/>
        </w:rPr>
        <w:t>Bod.</w:t>
      </w:r>
    </w:p>
    <w:p w14:paraId="1299F2A2" w14:textId="2FCCFF34" w:rsidR="004A0551" w:rsidRPr="00510FA8" w:rsidRDefault="004A0551" w:rsidP="004C7BF5">
      <w:pPr>
        <w:pStyle w:val="HangingIndent0"/>
        <w:tabs>
          <w:tab w:val="clear" w:pos="2880"/>
        </w:tabs>
        <w:ind w:hanging="360"/>
        <w:rPr>
          <w:b/>
          <w:color w:val="000000" w:themeColor="text1"/>
          <w:szCs w:val="24"/>
        </w:rPr>
      </w:pPr>
      <w:r w:rsidRPr="00510FA8">
        <w:rPr>
          <w:rFonts w:eastAsia="Gentium Basic" w:cs="Gentium Basic"/>
          <w:color w:val="000000" w:themeColor="text1"/>
        </w:rPr>
        <w:t xml:space="preserve">Ratnam, Kamala 1974:  “The Ramayana in Laos”, </w:t>
      </w:r>
      <w:r w:rsidRPr="00510FA8">
        <w:rPr>
          <w:rFonts w:eastAsia="Gentium Basic" w:cs="Gentium Basic"/>
          <w:i/>
          <w:color w:val="000000" w:themeColor="text1"/>
        </w:rPr>
        <w:t>Studies in Indo-Asian Art and Culture</w:t>
      </w:r>
      <w:r w:rsidRPr="00510FA8">
        <w:rPr>
          <w:rFonts w:eastAsia="Gentium Basic" w:cs="Gentium Basic"/>
          <w:color w:val="000000" w:themeColor="text1"/>
        </w:rPr>
        <w:t xml:space="preserve"> 3:</w:t>
      </w:r>
      <w:r w:rsidRPr="00510FA8">
        <w:rPr>
          <w:rFonts w:eastAsia="Gentium Basic" w:cs="Gentium Basic"/>
          <w:b/>
          <w:color w:val="000000" w:themeColor="text1"/>
        </w:rPr>
        <w:t xml:space="preserve"> </w:t>
      </w:r>
      <w:r w:rsidR="004C7BF5" w:rsidRPr="00510FA8">
        <w:rPr>
          <w:rFonts w:eastAsia="Gentium Basic" w:cs="Gentium Basic"/>
          <w:b/>
          <w:color w:val="000000" w:themeColor="text1"/>
        </w:rPr>
        <w:br/>
      </w:r>
      <w:r w:rsidRPr="00510FA8">
        <w:rPr>
          <w:rFonts w:eastAsia="Gentium Basic" w:cs="Gentium Basic"/>
          <w:color w:val="000000" w:themeColor="text1"/>
        </w:rPr>
        <w:t>179-242.</w:t>
      </w:r>
      <w:r w:rsidRPr="00510FA8">
        <w:rPr>
          <w:rFonts w:eastAsia="Gentium Basic" w:cs="Gentium Basic"/>
          <w:b/>
          <w:color w:val="000000" w:themeColor="text1"/>
        </w:rPr>
        <w:tab/>
        <w:t>Ind. Inst. Or. ser. F 1/95(3)</w:t>
      </w:r>
    </w:p>
    <w:p w14:paraId="69D96222" w14:textId="080D799C" w:rsidR="008978D6" w:rsidRPr="00510FA8" w:rsidRDefault="008978D6" w:rsidP="004A0551">
      <w:pPr>
        <w:pStyle w:val="HangingIndent0"/>
        <w:tabs>
          <w:tab w:val="clear" w:pos="0"/>
          <w:tab w:val="clear" w:pos="2880"/>
          <w:tab w:val="left" w:pos="1440"/>
        </w:tabs>
        <w:spacing w:before="240" w:after="120"/>
        <w:ind w:hanging="360"/>
        <w:rPr>
          <w:color w:val="000000" w:themeColor="text1"/>
        </w:rPr>
      </w:pPr>
      <w:r w:rsidRPr="00510FA8">
        <w:rPr>
          <w:b/>
          <w:color w:val="000000" w:themeColor="text1"/>
          <w:szCs w:val="24"/>
        </w:rPr>
        <w:t>notes</w:t>
      </w:r>
      <w:r w:rsidR="00D250AA" w:rsidRPr="00510FA8">
        <w:rPr>
          <w:b/>
          <w:color w:val="000000" w:themeColor="text1"/>
          <w:szCs w:val="24"/>
        </w:rPr>
        <w:tab/>
      </w:r>
      <w:r w:rsidR="00D250AA" w:rsidRPr="00510FA8">
        <w:rPr>
          <w:color w:val="000000" w:themeColor="text1"/>
        </w:rPr>
        <w:t xml:space="preserve">Vat Xieng Thong, Luang Prabang: walls of main temple or </w:t>
      </w:r>
      <w:r w:rsidR="00D250AA" w:rsidRPr="00510FA8">
        <w:rPr>
          <w:i/>
          <w:color w:val="000000" w:themeColor="text1"/>
        </w:rPr>
        <w:t>sim,</w:t>
      </w:r>
      <w:r w:rsidR="00D250AA" w:rsidRPr="00510FA8">
        <w:rPr>
          <w:color w:val="000000" w:themeColor="text1"/>
        </w:rPr>
        <w:t xml:space="preserve"> built in 1560 by King Setthathilat, were later decorated with stencilled gold motifs on a black or dark blue background showing, among other stories, episodes from the </w:t>
      </w:r>
      <w:r w:rsidR="00D250AA" w:rsidRPr="00510FA8">
        <w:rPr>
          <w:i/>
          <w:color w:val="000000" w:themeColor="text1"/>
        </w:rPr>
        <w:t>Phra Lak Phra Lam,</w:t>
      </w:r>
      <w:r w:rsidR="00D250AA" w:rsidRPr="00510FA8">
        <w:rPr>
          <w:color w:val="000000" w:themeColor="text1"/>
        </w:rPr>
        <w:t xml:space="preserve"> while the funerary carriage hall (built in 1962) has teakwood panels carved with figures of Rāma, Sītā, Rāvaṇa and Hanumān.  (</w:t>
      </w:r>
      <w:r w:rsidR="00D250AA" w:rsidRPr="00510FA8">
        <w:rPr>
          <w:b/>
          <w:color w:val="000000" w:themeColor="text1"/>
        </w:rPr>
        <w:t>source</w:t>
      </w:r>
      <w:r w:rsidR="00D250AA" w:rsidRPr="00510FA8">
        <w:rPr>
          <w:color w:val="000000" w:themeColor="text1"/>
        </w:rPr>
        <w:t xml:space="preserve">: </w:t>
      </w:r>
      <w:r w:rsidR="004A0551" w:rsidRPr="00510FA8">
        <w:rPr>
          <w:color w:val="000000" w:themeColor="text1"/>
        </w:rPr>
        <w:t>Aves and Vickers 2014:</w:t>
      </w:r>
      <w:r w:rsidR="00D250AA" w:rsidRPr="00510FA8">
        <w:rPr>
          <w:color w:val="000000" w:themeColor="text1"/>
        </w:rPr>
        <w:t xml:space="preserve"> 114-16)</w:t>
      </w:r>
    </w:p>
    <w:p w14:paraId="46847689" w14:textId="4977BA04" w:rsidR="00D250AA" w:rsidRPr="00510FA8" w:rsidRDefault="00D250AA" w:rsidP="00494CEC">
      <w:pPr>
        <w:pStyle w:val="HangingIndent0"/>
        <w:tabs>
          <w:tab w:val="clear" w:pos="0"/>
          <w:tab w:val="clear" w:pos="2880"/>
          <w:tab w:val="left" w:pos="720"/>
        </w:tabs>
        <w:spacing w:after="120"/>
        <w:ind w:hanging="360"/>
        <w:rPr>
          <w:color w:val="000000" w:themeColor="text1"/>
        </w:rPr>
      </w:pPr>
      <w:r w:rsidRPr="00510FA8">
        <w:rPr>
          <w:color w:val="000000" w:themeColor="text1"/>
        </w:rPr>
        <w:t>Vat Mai, Luang Prabang (built 1796): main</w:t>
      </w:r>
      <w:r w:rsidR="00494CEC" w:rsidRPr="00510FA8">
        <w:rPr>
          <w:color w:val="000000" w:themeColor="text1"/>
        </w:rPr>
        <w:t xml:space="preserve"> roof</w:t>
      </w:r>
      <w:r w:rsidRPr="00510FA8">
        <w:rPr>
          <w:color w:val="000000" w:themeColor="text1"/>
        </w:rPr>
        <w:t xml:space="preserve"> beam c</w:t>
      </w:r>
      <w:r w:rsidR="00494CEC" w:rsidRPr="00510FA8">
        <w:rPr>
          <w:color w:val="000000" w:themeColor="text1"/>
        </w:rPr>
        <w:t>arved with episodes from Lao Rm.</w:t>
      </w:r>
      <w:r w:rsidR="00637D72" w:rsidRPr="00510FA8">
        <w:rPr>
          <w:color w:val="000000" w:themeColor="text1"/>
        </w:rPr>
        <w:t>:</w:t>
      </w:r>
      <w:r w:rsidRPr="00510FA8">
        <w:rPr>
          <w:color w:val="000000" w:themeColor="text1"/>
        </w:rPr>
        <w:t xml:space="preserve"> </w:t>
      </w:r>
      <w:r w:rsidR="00637D72" w:rsidRPr="00510FA8">
        <w:rPr>
          <w:color w:val="000000" w:themeColor="text1"/>
        </w:rPr>
        <w:t>Rāvaṇa’s birth</w:t>
      </w:r>
      <w:r w:rsidRPr="00510FA8">
        <w:rPr>
          <w:color w:val="000000" w:themeColor="text1"/>
        </w:rPr>
        <w:t xml:space="preserve">; Nārāyaṇa disguised as an </w:t>
      </w:r>
      <w:r w:rsidRPr="00510FA8">
        <w:rPr>
          <w:i/>
          <w:color w:val="000000" w:themeColor="text1"/>
        </w:rPr>
        <w:t>apsaras</w:t>
      </w:r>
      <w:r w:rsidRPr="00510FA8">
        <w:rPr>
          <w:color w:val="000000" w:themeColor="text1"/>
        </w:rPr>
        <w:t xml:space="preserve"> </w:t>
      </w:r>
      <w:r w:rsidR="00637D72" w:rsidRPr="00510FA8">
        <w:rPr>
          <w:color w:val="000000" w:themeColor="text1"/>
        </w:rPr>
        <w:t xml:space="preserve">deceives Nonthok </w:t>
      </w:r>
      <w:r w:rsidRPr="00510FA8">
        <w:rPr>
          <w:color w:val="000000" w:themeColor="text1"/>
        </w:rPr>
        <w:t xml:space="preserve">into pointing finger at and so killing himself; </w:t>
      </w:r>
      <w:r w:rsidR="00637D72" w:rsidRPr="00510FA8">
        <w:rPr>
          <w:color w:val="000000" w:themeColor="text1"/>
        </w:rPr>
        <w:t>Nang Savaha (Svāhā)</w:t>
      </w:r>
      <w:r w:rsidRPr="00510FA8">
        <w:rPr>
          <w:color w:val="000000" w:themeColor="text1"/>
        </w:rPr>
        <w:t xml:space="preserve"> </w:t>
      </w:r>
      <w:r w:rsidR="00637D72" w:rsidRPr="00510FA8">
        <w:rPr>
          <w:color w:val="000000" w:themeColor="text1"/>
        </w:rPr>
        <w:t>informing</w:t>
      </w:r>
      <w:r w:rsidRPr="00510FA8">
        <w:rPr>
          <w:color w:val="000000" w:themeColor="text1"/>
        </w:rPr>
        <w:t xml:space="preserve"> on her mother, Nang Atchana (Añjanā), to Khodom that Vālin and Sugrīva are not his sons; Vāln defeating Rāvaṇa; Rāvaṇa as giant crab; S. asking R. to get golden deer; Rāvaṇa kills Jaṭāyus, R + L search for S.; fight between Vālin </w:t>
      </w:r>
      <w:r w:rsidR="00637D72" w:rsidRPr="00510FA8">
        <w:rPr>
          <w:color w:val="000000" w:themeColor="text1"/>
        </w:rPr>
        <w:t>+</w:t>
      </w:r>
      <w:r w:rsidRPr="00510FA8">
        <w:rPr>
          <w:color w:val="000000" w:themeColor="text1"/>
        </w:rPr>
        <w:t xml:space="preserve"> Sugrīva; Hanumān commissioned to search for S.; building cau</w:t>
      </w:r>
      <w:r w:rsidR="0074561F" w:rsidRPr="00510FA8">
        <w:rPr>
          <w:color w:val="000000" w:themeColor="text1"/>
        </w:rPr>
        <w:t>seway; Rāvaṇa propositioning S.</w:t>
      </w:r>
      <w:r w:rsidRPr="00510FA8">
        <w:rPr>
          <w:color w:val="000000" w:themeColor="text1"/>
        </w:rPr>
        <w:t xml:space="preserve">  (</w:t>
      </w:r>
      <w:r w:rsidRPr="00510FA8">
        <w:rPr>
          <w:b/>
          <w:color w:val="000000" w:themeColor="text1"/>
        </w:rPr>
        <w:t>source</w:t>
      </w:r>
      <w:r w:rsidRPr="00510FA8">
        <w:rPr>
          <w:color w:val="000000" w:themeColor="text1"/>
        </w:rPr>
        <w:t>: Ratnam 1974: 185 + plates 22-40)</w:t>
      </w:r>
      <w:r w:rsidR="00047CCF" w:rsidRPr="00510FA8">
        <w:rPr>
          <w:color w:val="000000" w:themeColor="text1"/>
        </w:rPr>
        <w:br/>
      </w:r>
      <w:r w:rsidR="00494CEC" w:rsidRPr="00510FA8">
        <w:rPr>
          <w:color w:val="000000" w:themeColor="text1"/>
        </w:rPr>
        <w:tab/>
      </w:r>
      <w:r w:rsidR="00047CCF" w:rsidRPr="00510FA8">
        <w:rPr>
          <w:color w:val="000000" w:themeColor="text1"/>
        </w:rPr>
        <w:t xml:space="preserve">Parmentier 1988: 335 </w:t>
      </w:r>
      <w:r w:rsidR="002D750A" w:rsidRPr="00510FA8">
        <w:rPr>
          <w:color w:val="000000" w:themeColor="text1"/>
        </w:rPr>
        <w:t xml:space="preserve">[add. note by M.G.] </w:t>
      </w:r>
      <w:r w:rsidR="00047CCF" w:rsidRPr="00510FA8">
        <w:rPr>
          <w:color w:val="000000" w:themeColor="text1"/>
        </w:rPr>
        <w:t xml:space="preserve">– “le porche Est est richement décoré; sous le toit, les poutres son sculptées de scène du Râmâyana inspirées du Ramakien Thaï (cf. H. Marchal, </w:t>
      </w:r>
      <w:r w:rsidR="00047CCF" w:rsidRPr="00510FA8">
        <w:rPr>
          <w:i/>
          <w:color w:val="000000" w:themeColor="text1"/>
        </w:rPr>
        <w:t>L’art décoratif au Laos,</w:t>
      </w:r>
      <w:r w:rsidR="00047CCF" w:rsidRPr="00510FA8">
        <w:rPr>
          <w:color w:val="000000" w:themeColor="text1"/>
        </w:rPr>
        <w:t xml:space="preserve"> Arts Asiatiques, t. X., fasc. 2, 1964, p. 22-23, Pl. LIV).”</w:t>
      </w:r>
    </w:p>
    <w:p w14:paraId="56479621" w14:textId="2A7FA33F" w:rsidR="00D250AA" w:rsidRPr="00510FA8" w:rsidRDefault="00D250AA" w:rsidP="00494CEC">
      <w:pPr>
        <w:pStyle w:val="HangingIndent0"/>
        <w:tabs>
          <w:tab w:val="clear" w:pos="0"/>
          <w:tab w:val="clear" w:pos="2880"/>
          <w:tab w:val="left" w:pos="720"/>
        </w:tabs>
        <w:ind w:hanging="360"/>
        <w:rPr>
          <w:rFonts w:cs="Arial"/>
          <w:color w:val="000000" w:themeColor="text1"/>
          <w:szCs w:val="24"/>
          <w:lang w:val="en-US"/>
        </w:rPr>
      </w:pPr>
      <w:r w:rsidRPr="00510FA8">
        <w:rPr>
          <w:color w:val="000000" w:themeColor="text1"/>
        </w:rPr>
        <w:t xml:space="preserve">Vat Pa </w:t>
      </w:r>
      <w:r w:rsidR="00012E65" w:rsidRPr="00510FA8">
        <w:rPr>
          <w:color w:val="000000" w:themeColor="text1"/>
        </w:rPr>
        <w:t>Ké</w:t>
      </w:r>
      <w:r w:rsidRPr="00510FA8">
        <w:rPr>
          <w:color w:val="000000" w:themeColor="text1"/>
        </w:rPr>
        <w:t>, Luang Prabang (built 1803, reconstructed 1851</w:t>
      </w:r>
      <w:r w:rsidR="007511B9" w:rsidRPr="00510FA8">
        <w:rPr>
          <w:color w:val="000000" w:themeColor="text1"/>
        </w:rPr>
        <w:t>-53</w:t>
      </w:r>
      <w:r w:rsidRPr="00510FA8">
        <w:rPr>
          <w:color w:val="000000" w:themeColor="text1"/>
        </w:rPr>
        <w:t>) with contemporary murals by Nai Khien</w:t>
      </w:r>
      <w:r w:rsidR="008328DC">
        <w:rPr>
          <w:color w:val="000000" w:themeColor="text1"/>
        </w:rPr>
        <w:t xml:space="preserve"> taken from the Thai </w:t>
      </w:r>
      <w:r w:rsidR="008328DC">
        <w:rPr>
          <w:i/>
          <w:color w:val="000000" w:themeColor="text1"/>
        </w:rPr>
        <w:t>Rāmakien</w:t>
      </w:r>
      <w:r w:rsidRPr="00510FA8">
        <w:rPr>
          <w:color w:val="000000" w:themeColor="text1"/>
        </w:rPr>
        <w:t xml:space="preserve">.  Scenes shown: Thosokontho, king of Nankga, in his city; Ayodhyā along with the major figures of narrative; city of Kiṣkindhā; births of Vālin (by Indra on Nang Khaisi), Sugrīva (by Sūrya on Nang Khaisi), secret betrayed by sister Savaha, cursed by mother Nang Khaisi, then married by Vāyu and gives birth to Hanumān; childhood of Hanumān; Viśvāmitra gets help of R. + L. to kill crow (= Tāṭakā); Sītā born as daughter of Rāvaṇa and Muntho; suitors attempt to lift bow but only Pha Lam succeeds; marriage of R. + S.; R. breaks stone </w:t>
      </w:r>
      <w:r w:rsidR="00494CEC" w:rsidRPr="00510FA8">
        <w:rPr>
          <w:color w:val="000000" w:themeColor="text1"/>
        </w:rPr>
        <w:t>=</w:t>
      </w:r>
      <w:r w:rsidRPr="00510FA8">
        <w:rPr>
          <w:color w:val="000000" w:themeColor="text1"/>
        </w:rPr>
        <w:t xml:space="preserve"> Ahalyā; 3 huts of R + L. + S. in forest; L. kills Kumbhakarṇa with sword; Thosokontho cuts Siṃha’s tongue protecting Laṅkā and so kills him; Siṃha’s widow, Samanakha in form of beautiful woman propositions R. and is beaten up; she reports this to Rāvaṇa, who goes to see; abduction of S.; Jaṭāyus killed by Rāvaṇa; R. + L. meet Hanumān and Sugrīva; Bharata and Śatrughna weep over Daśaratha’s urn and Bharata drives out Kaikesi, then Bharata and Śatrughna set out in search of R.; meeting of Bharata and R.; Virādha episode; fight between Thorapha and Thoraphi; Vālin challenges Thoraphi; Sugrīva goes to block cave; R. + S. + L. cross a river in a boat; fight between Vālin and Sugrīva.  (</w:t>
      </w:r>
      <w:r w:rsidRPr="00510FA8">
        <w:rPr>
          <w:b/>
          <w:color w:val="000000" w:themeColor="text1"/>
        </w:rPr>
        <w:t>source</w:t>
      </w:r>
      <w:r w:rsidRPr="00510FA8">
        <w:rPr>
          <w:color w:val="000000" w:themeColor="text1"/>
        </w:rPr>
        <w:t>: Ratnam 1974: 193-201 + plates 3-16)</w:t>
      </w:r>
      <w:r w:rsidR="00047CCF" w:rsidRPr="00510FA8">
        <w:rPr>
          <w:color w:val="000000" w:themeColor="text1"/>
        </w:rPr>
        <w:br/>
      </w:r>
      <w:r w:rsidR="00494CEC" w:rsidRPr="00510FA8">
        <w:rPr>
          <w:color w:val="000000" w:themeColor="text1"/>
        </w:rPr>
        <w:tab/>
      </w:r>
      <w:r w:rsidR="00047CCF" w:rsidRPr="00510FA8">
        <w:rPr>
          <w:color w:val="000000" w:themeColor="text1"/>
        </w:rPr>
        <w:t>Parmentier 1988: 336 [add. note by M.G.] – [on mural paintings, ridiculed by Parmentier] “Certaines scènes, telles que celle qui représente Sîtâ repoussant Râvana sont réellement belles. Ces peintures murales disposées en registres illustrent le Râmâyana lao.  Au Laos, il n’existe pas, à notre connaissance, une autre représentation aussi développée de cette épopée.”</w:t>
      </w:r>
    </w:p>
    <w:p w14:paraId="5A89A412" w14:textId="10D5B1A4" w:rsidR="000702FF" w:rsidRDefault="00047CCF" w:rsidP="00E5465D">
      <w:pPr>
        <w:rPr>
          <w:color w:val="000000" w:themeColor="text1"/>
          <w:lang w:val="en-GB"/>
        </w:rPr>
      </w:pPr>
      <w:r w:rsidRPr="00510FA8">
        <w:rPr>
          <w:color w:val="000000" w:themeColor="text1"/>
          <w:lang w:val="en-GB"/>
        </w:rPr>
        <w:t xml:space="preserve">Vat Xieng Muon, Luang Prabang (built 1851) –Parmentier 1988: 337 [add. note by M.G.] </w:t>
      </w:r>
      <w:r w:rsidR="009954C8" w:rsidRPr="00510FA8">
        <w:rPr>
          <w:color w:val="000000" w:themeColor="text1"/>
          <w:lang w:val="en-GB"/>
        </w:rPr>
        <w:br/>
      </w:r>
      <w:r w:rsidRPr="00510FA8">
        <w:rPr>
          <w:color w:val="000000" w:themeColor="text1"/>
          <w:lang w:val="en-GB"/>
        </w:rPr>
        <w:t xml:space="preserve">“Les vantaux de la façade Nord représentent des divinités gardiennes tenant un arc ou joignant les main dans un geste de vénération.  Deux de ces vantau récents sont </w:t>
      </w:r>
      <w:r w:rsidRPr="00510FA8">
        <w:rPr>
          <w:color w:val="000000" w:themeColor="text1"/>
          <w:lang w:val="en-GB"/>
        </w:rPr>
        <w:lastRenderedPageBreak/>
        <w:t>sculptés, symétriquement, de la même scène figurant V</w:t>
      </w:r>
      <w:r w:rsidR="00731ABF">
        <w:rPr>
          <w:color w:val="000000" w:themeColor="text1"/>
          <w:lang w:val="en-GB"/>
        </w:rPr>
        <w:t>ā</w:t>
      </w:r>
      <w:r w:rsidRPr="00510FA8">
        <w:rPr>
          <w:color w:val="000000" w:themeColor="text1"/>
          <w:lang w:val="en-GB"/>
        </w:rPr>
        <w:t>lin descendant d’un arbre pour venir défier le buffle Torapī.”</w:t>
      </w:r>
    </w:p>
    <w:p w14:paraId="6B8524B9" w14:textId="77777777" w:rsidR="00E5465D" w:rsidRPr="00E5465D" w:rsidRDefault="00E5465D" w:rsidP="00E5465D">
      <w:pPr>
        <w:tabs>
          <w:tab w:val="clear" w:pos="9000"/>
        </w:tabs>
        <w:rPr>
          <w:lang w:val="en-GB"/>
        </w:rPr>
      </w:pPr>
      <w:r w:rsidRPr="00E5465D">
        <w:rPr>
          <w:lang w:val="en-GB"/>
        </w:rPr>
        <w:t xml:space="preserve">At Vat Up Mong in Vientiane, the paintings illustrate the Lao version, the Phra Lak-Phra Lam, and are executed in popular style. </w:t>
      </w:r>
    </w:p>
    <w:p w14:paraId="47204DE1" w14:textId="24FEB59A" w:rsidR="003231A6" w:rsidRPr="00510FA8" w:rsidRDefault="003231A6">
      <w:pPr>
        <w:rPr>
          <w:b/>
          <w:color w:val="000000" w:themeColor="text1"/>
        </w:rPr>
      </w:pPr>
      <w:r w:rsidRPr="00510FA8">
        <w:rPr>
          <w:b/>
          <w:color w:val="000000" w:themeColor="text1"/>
        </w:rPr>
        <w:br w:type="page"/>
      </w:r>
    </w:p>
    <w:p w14:paraId="63F30A39" w14:textId="70C816D1" w:rsidR="00BE3143" w:rsidRPr="00510FA8" w:rsidRDefault="00BE3143" w:rsidP="008E7FC5">
      <w:pPr>
        <w:pStyle w:val="HangingIndent0"/>
        <w:ind w:left="720" w:hanging="720"/>
        <w:rPr>
          <w:b/>
          <w:color w:val="000000" w:themeColor="text1"/>
          <w:szCs w:val="24"/>
        </w:rPr>
      </w:pPr>
      <w:r w:rsidRPr="00510FA8">
        <w:rPr>
          <w:b/>
          <w:color w:val="000000" w:themeColor="text1"/>
          <w:szCs w:val="24"/>
        </w:rPr>
        <w:lastRenderedPageBreak/>
        <w:t>object (and medium)</w:t>
      </w:r>
    </w:p>
    <w:p w14:paraId="7DDC20EB" w14:textId="77777777" w:rsidR="00BE3143" w:rsidRPr="00510FA8" w:rsidRDefault="00BE3143" w:rsidP="008E7FC5">
      <w:pPr>
        <w:pStyle w:val="HangingIndent0"/>
        <w:ind w:left="720" w:hanging="720"/>
        <w:rPr>
          <w:color w:val="000000" w:themeColor="text1"/>
          <w:szCs w:val="24"/>
        </w:rPr>
      </w:pPr>
      <w:r w:rsidRPr="00510FA8">
        <w:rPr>
          <w:b/>
          <w:color w:val="000000" w:themeColor="text1"/>
          <w:szCs w:val="24"/>
        </w:rPr>
        <w:t>location (original/present)</w:t>
      </w:r>
      <w:r w:rsidRPr="00510FA8">
        <w:rPr>
          <w:color w:val="000000" w:themeColor="text1"/>
          <w:szCs w:val="24"/>
        </w:rPr>
        <w:tab/>
        <w:t>China</w:t>
      </w:r>
    </w:p>
    <w:p w14:paraId="00E7CD03" w14:textId="77777777" w:rsidR="00BE3143" w:rsidRPr="00510FA8" w:rsidRDefault="00BE3143" w:rsidP="008E7FC5">
      <w:pPr>
        <w:pStyle w:val="HangingIndent0"/>
        <w:ind w:left="720" w:hanging="720"/>
        <w:rPr>
          <w:b/>
          <w:color w:val="000000" w:themeColor="text1"/>
          <w:szCs w:val="24"/>
        </w:rPr>
      </w:pPr>
      <w:r w:rsidRPr="00510FA8">
        <w:rPr>
          <w:b/>
          <w:color w:val="000000" w:themeColor="text1"/>
          <w:szCs w:val="24"/>
        </w:rPr>
        <w:t>date</w:t>
      </w:r>
    </w:p>
    <w:p w14:paraId="0E883E95" w14:textId="69B1EFF9" w:rsidR="00DE6F09" w:rsidRPr="00510FA8" w:rsidRDefault="00BE3143" w:rsidP="007C5FD8">
      <w:pPr>
        <w:pStyle w:val="HangingIndent0"/>
        <w:tabs>
          <w:tab w:val="clear" w:pos="2880"/>
          <w:tab w:val="left" w:pos="1440"/>
        </w:tabs>
        <w:ind w:hanging="360"/>
        <w:rPr>
          <w:color w:val="000000" w:themeColor="text1"/>
        </w:rPr>
      </w:pPr>
      <w:r w:rsidRPr="00510FA8">
        <w:rPr>
          <w:b/>
          <w:color w:val="000000" w:themeColor="text1"/>
          <w:szCs w:val="24"/>
        </w:rPr>
        <w:t>studies</w:t>
      </w:r>
      <w:r w:rsidR="009621CE" w:rsidRPr="00510FA8">
        <w:rPr>
          <w:b/>
          <w:color w:val="000000" w:themeColor="text1"/>
          <w:szCs w:val="24"/>
        </w:rPr>
        <w:tab/>
      </w:r>
      <w:r w:rsidR="009621CE" w:rsidRPr="00510FA8">
        <w:rPr>
          <w:b/>
          <w:color w:val="000000" w:themeColor="text1"/>
          <w:szCs w:val="24"/>
        </w:rPr>
        <w:tab/>
      </w:r>
      <w:r w:rsidR="00DE6F09" w:rsidRPr="00510FA8">
        <w:rPr>
          <w:rFonts w:eastAsia="Gentium Basic" w:cs="Gentium Basic"/>
          <w:color w:val="000000" w:themeColor="text1"/>
          <w:szCs w:val="24"/>
        </w:rPr>
        <w:t xml:space="preserve">Ecke, Gustav and Paul Demiéville 1935:  </w:t>
      </w:r>
      <w:r w:rsidR="00DE6F09" w:rsidRPr="00510FA8">
        <w:rPr>
          <w:rFonts w:eastAsia="Gentium Basic" w:cs="Gentium Basic"/>
          <w:i/>
          <w:color w:val="000000" w:themeColor="text1"/>
          <w:szCs w:val="24"/>
        </w:rPr>
        <w:t>The twin pagodas of Zayton: a study of later Buddhist sculpture in China</w:t>
      </w:r>
      <w:r w:rsidR="00DE6F09" w:rsidRPr="00510FA8">
        <w:rPr>
          <w:rFonts w:eastAsia="Gentium Basic" w:cs="Gentium Basic"/>
          <w:color w:val="000000" w:themeColor="text1"/>
          <w:szCs w:val="24"/>
        </w:rPr>
        <w:t xml:space="preserve"> (Cambridge MA: Harvard University Press).</w:t>
      </w:r>
      <w:r w:rsidR="00DE6F09" w:rsidRPr="00510FA8">
        <w:rPr>
          <w:rFonts w:eastAsia="Gentium Basic" w:cs="Gentium Basic"/>
          <w:color w:val="000000" w:themeColor="text1"/>
          <w:szCs w:val="24"/>
        </w:rPr>
        <w:br/>
      </w:r>
      <w:r w:rsidR="00DE6F09" w:rsidRPr="00510FA8">
        <w:rPr>
          <w:rFonts w:eastAsia="Gentium Basic" w:cs="Gentium Basic"/>
          <w:color w:val="000000" w:themeColor="text1"/>
          <w:szCs w:val="24"/>
        </w:rPr>
        <w:tab/>
      </w:r>
      <w:r w:rsidR="00DE6F09" w:rsidRPr="00510FA8">
        <w:rPr>
          <w:rFonts w:eastAsia="Gentium Basic" w:cs="Gentium Basic"/>
          <w:color w:val="000000" w:themeColor="text1"/>
          <w:szCs w:val="24"/>
        </w:rPr>
        <w:tab/>
      </w:r>
      <w:r w:rsidR="00DE6F09" w:rsidRPr="00510FA8">
        <w:rPr>
          <w:rFonts w:eastAsia="Gentium Basic" w:cs="Gentium Basic"/>
          <w:b/>
          <w:bCs/>
          <w:color w:val="000000" w:themeColor="text1"/>
          <w:szCs w:val="24"/>
        </w:rPr>
        <w:t xml:space="preserve">Sackler CWa Eck; </w:t>
      </w:r>
      <w:r w:rsidR="00DE6F09" w:rsidRPr="00510FA8">
        <w:rPr>
          <w:rFonts w:eastAsia="Gentium Basic" w:cs="Gentium Basic"/>
          <w:i/>
          <w:iCs/>
          <w:color w:val="000000" w:themeColor="text1"/>
          <w:szCs w:val="24"/>
        </w:rPr>
        <w:t>checked</w:t>
      </w:r>
      <w:r w:rsidR="00DE6F09" w:rsidRPr="00510FA8">
        <w:rPr>
          <w:color w:val="000000" w:themeColor="text1"/>
        </w:rPr>
        <w:t xml:space="preserve"> </w:t>
      </w:r>
    </w:p>
    <w:p w14:paraId="1B1EC4E1" w14:textId="2F152D55" w:rsidR="00DE6F09" w:rsidRPr="00510FA8" w:rsidRDefault="00DE6F09" w:rsidP="007C5FD8">
      <w:pPr>
        <w:pStyle w:val="HangingIndent0"/>
        <w:tabs>
          <w:tab w:val="clear" w:pos="2880"/>
        </w:tabs>
        <w:ind w:hanging="360"/>
        <w:rPr>
          <w:rFonts w:eastAsia="Gentium Basic"/>
          <w:color w:val="000000" w:themeColor="text1"/>
        </w:rPr>
      </w:pPr>
      <w:r w:rsidRPr="00510FA8">
        <w:rPr>
          <w:color w:val="000000" w:themeColor="text1"/>
          <w:szCs w:val="24"/>
        </w:rPr>
        <w:t xml:space="preserve">Guy, John  1993-94:  “The lost temples of Nagapattinam and Quanzhou: a study in Sino-Indian relations,” </w:t>
      </w:r>
      <w:r w:rsidRPr="00510FA8">
        <w:rPr>
          <w:i/>
          <w:color w:val="000000" w:themeColor="text1"/>
          <w:szCs w:val="24"/>
        </w:rPr>
        <w:t>Silk Road Art and Archaeology</w:t>
      </w:r>
      <w:r w:rsidRPr="00510FA8">
        <w:rPr>
          <w:color w:val="000000" w:themeColor="text1"/>
          <w:szCs w:val="24"/>
        </w:rPr>
        <w:t xml:space="preserve"> 3: 291-310.</w:t>
      </w:r>
      <w:r w:rsidR="006437C0" w:rsidRPr="00510FA8">
        <w:rPr>
          <w:color w:val="000000" w:themeColor="text1"/>
          <w:szCs w:val="24"/>
        </w:rPr>
        <w:tab/>
      </w:r>
      <w:r w:rsidR="006437C0" w:rsidRPr="00510FA8">
        <w:rPr>
          <w:rFonts w:eastAsia="Gentium Basic"/>
          <w:b/>
          <w:color w:val="000000" w:themeColor="text1"/>
        </w:rPr>
        <w:t>Sackler Y 152; checked</w:t>
      </w:r>
      <w:r w:rsidR="006437C0" w:rsidRPr="00510FA8">
        <w:rPr>
          <w:rFonts w:eastAsia="Gentium Basic"/>
          <w:b/>
          <w:color w:val="000000" w:themeColor="text1"/>
        </w:rPr>
        <w:br/>
      </w:r>
      <w:r w:rsidR="006437C0" w:rsidRPr="00510FA8">
        <w:rPr>
          <w:rFonts w:eastAsia="Gentium Basic"/>
          <w:b/>
          <w:color w:val="000000" w:themeColor="text1"/>
        </w:rPr>
        <w:tab/>
      </w:r>
      <w:r w:rsidR="006437C0" w:rsidRPr="00510FA8">
        <w:rPr>
          <w:rFonts w:eastAsia="Gentium Basic"/>
          <w:color w:val="000000" w:themeColor="text1"/>
        </w:rPr>
        <w:t>[notes within “Further Notes (visual)”]</w:t>
      </w:r>
    </w:p>
    <w:p w14:paraId="5A78E620" w14:textId="6B214811" w:rsidR="002136ED" w:rsidRPr="00510FA8" w:rsidRDefault="002136ED" w:rsidP="007C5FD8">
      <w:pPr>
        <w:pStyle w:val="HangingIndent0"/>
        <w:tabs>
          <w:tab w:val="clear" w:pos="2880"/>
        </w:tabs>
        <w:ind w:hanging="360"/>
        <w:rPr>
          <w:color w:val="000000" w:themeColor="text1"/>
        </w:rPr>
      </w:pPr>
      <w:r w:rsidRPr="00510FA8">
        <w:rPr>
          <w:color w:val="000000" w:themeColor="text1"/>
        </w:rPr>
        <w:t xml:space="preserve">Guy, John 2000:  “Tamil merchant guilds and the Quanzhou trade”, in </w:t>
      </w:r>
      <w:r w:rsidRPr="00510FA8">
        <w:rPr>
          <w:i/>
          <w:color w:val="000000" w:themeColor="text1"/>
        </w:rPr>
        <w:t>The Emporium of the World: maritime Quanzhou, 1000-1400,</w:t>
      </w:r>
      <w:r w:rsidRPr="00510FA8">
        <w:rPr>
          <w:color w:val="000000" w:themeColor="text1"/>
        </w:rPr>
        <w:t xml:space="preserve"> ed. by Angela Schottenhammer (Leiden: Brill): </w:t>
      </w:r>
      <w:r w:rsidRPr="00510FA8">
        <w:rPr>
          <w:color w:val="000000" w:themeColor="text1"/>
        </w:rPr>
        <w:br/>
        <w:t>283-308.</w:t>
      </w:r>
      <w:r w:rsidRPr="00510FA8">
        <w:rPr>
          <w:color w:val="000000" w:themeColor="text1"/>
        </w:rPr>
        <w:tab/>
      </w:r>
      <w:r w:rsidRPr="00510FA8">
        <w:rPr>
          <w:b/>
          <w:color w:val="000000" w:themeColor="text1"/>
        </w:rPr>
        <w:t>download</w:t>
      </w:r>
    </w:p>
    <w:p w14:paraId="62D51E7D" w14:textId="5DDF7254" w:rsidR="00DE6F09" w:rsidRPr="00510FA8" w:rsidRDefault="009621CE" w:rsidP="007C5FD8">
      <w:pPr>
        <w:pStyle w:val="HangingIndent0"/>
        <w:tabs>
          <w:tab w:val="clear" w:pos="2880"/>
          <w:tab w:val="left" w:pos="720"/>
        </w:tabs>
        <w:ind w:hanging="360"/>
        <w:rPr>
          <w:b/>
          <w:color w:val="000000" w:themeColor="text1"/>
          <w:szCs w:val="22"/>
        </w:rPr>
      </w:pPr>
      <w:r w:rsidRPr="00510FA8">
        <w:rPr>
          <w:color w:val="000000" w:themeColor="text1"/>
        </w:rPr>
        <w:t xml:space="preserve">Lee, Risha 2009:  “Rethinking Community: the Indic carvings of Quanzhou”, in </w:t>
      </w:r>
      <w:r w:rsidRPr="00510FA8">
        <w:rPr>
          <w:i/>
          <w:color w:val="000000" w:themeColor="text1"/>
        </w:rPr>
        <w:t>Nagapattinam to Suvarnadwipa: reflections on the Chola naval expeditions to Southeast Asia,</w:t>
      </w:r>
      <w:r w:rsidRPr="00510FA8">
        <w:rPr>
          <w:color w:val="000000" w:themeColor="text1"/>
        </w:rPr>
        <w:t xml:space="preserve"> ed. by Hermann Kulke, K. Kesavapany and Vijay Sakhuja, 240-70 (Singapore: Institute of Southeast Asian Studies).</w:t>
      </w:r>
      <w:r w:rsidRPr="00510FA8">
        <w:rPr>
          <w:color w:val="000000" w:themeColor="text1"/>
        </w:rPr>
        <w:tab/>
      </w:r>
      <w:r w:rsidRPr="00510FA8">
        <w:rPr>
          <w:b/>
          <w:color w:val="000000" w:themeColor="text1"/>
        </w:rPr>
        <w:t>photocopy</w:t>
      </w:r>
      <w:r w:rsidR="00EF74F5" w:rsidRPr="00510FA8">
        <w:rPr>
          <w:b/>
          <w:color w:val="000000" w:themeColor="text1"/>
        </w:rPr>
        <w:t xml:space="preserve">; </w:t>
      </w:r>
      <w:r w:rsidR="00EF74F5" w:rsidRPr="00510FA8">
        <w:rPr>
          <w:b/>
          <w:color w:val="000000" w:themeColor="text1"/>
          <w:szCs w:val="22"/>
        </w:rPr>
        <w:t>study, analyse</w:t>
      </w:r>
    </w:p>
    <w:p w14:paraId="2EEEC374" w14:textId="2DE71AF8" w:rsidR="00BE3143" w:rsidRPr="00510FA8" w:rsidRDefault="003223A6" w:rsidP="007C5FD8">
      <w:pPr>
        <w:pStyle w:val="HangingIndent0"/>
        <w:tabs>
          <w:tab w:val="clear" w:pos="2880"/>
          <w:tab w:val="left" w:pos="900"/>
        </w:tabs>
        <w:spacing w:before="240"/>
        <w:ind w:hanging="360"/>
        <w:rPr>
          <w:color w:val="000000" w:themeColor="text1"/>
          <w:szCs w:val="24"/>
        </w:rPr>
      </w:pPr>
      <w:r w:rsidRPr="00510FA8">
        <w:rPr>
          <w:b/>
          <w:color w:val="000000" w:themeColor="text1"/>
          <w:szCs w:val="24"/>
        </w:rPr>
        <w:t>notes</w:t>
      </w:r>
      <w:r w:rsidRPr="00510FA8">
        <w:rPr>
          <w:b/>
          <w:color w:val="000000" w:themeColor="text1"/>
          <w:szCs w:val="24"/>
        </w:rPr>
        <w:tab/>
      </w:r>
      <w:r w:rsidR="00BE3143" w:rsidRPr="00510FA8">
        <w:rPr>
          <w:color w:val="000000" w:themeColor="text1"/>
          <w:szCs w:val="24"/>
        </w:rPr>
        <w:t>2</w:t>
      </w:r>
      <w:r w:rsidR="00BE3143" w:rsidRPr="00510FA8">
        <w:rPr>
          <w:b/>
          <w:color w:val="000000" w:themeColor="text1"/>
          <w:szCs w:val="24"/>
        </w:rPr>
        <w:t xml:space="preserve"> </w:t>
      </w:r>
      <w:r w:rsidR="00BE3143" w:rsidRPr="00510FA8">
        <w:rPr>
          <w:color w:val="000000" w:themeColor="text1"/>
          <w:szCs w:val="24"/>
        </w:rPr>
        <w:t>reliefs of monkeys (? Hanumān) from Quanzhou illustrated at Krishnan 2010: 42</w:t>
      </w:r>
      <w:r w:rsidR="001010FE" w:rsidRPr="00510FA8">
        <w:rPr>
          <w:color w:val="000000" w:themeColor="text1"/>
          <w:szCs w:val="24"/>
        </w:rPr>
        <w:t>.</w:t>
      </w:r>
    </w:p>
    <w:p w14:paraId="08D16C72" w14:textId="11957646" w:rsidR="00866F83" w:rsidRPr="00510FA8" w:rsidRDefault="00866F83" w:rsidP="00866F83">
      <w:pPr>
        <w:pStyle w:val="HangingIndent0"/>
        <w:tabs>
          <w:tab w:val="clear" w:pos="2880"/>
          <w:tab w:val="left" w:pos="900"/>
        </w:tabs>
        <w:ind w:hanging="360"/>
        <w:rPr>
          <w:color w:val="000000" w:themeColor="text1"/>
          <w:szCs w:val="24"/>
        </w:rPr>
      </w:pPr>
      <w:r w:rsidRPr="00510FA8">
        <w:rPr>
          <w:color w:val="000000" w:themeColor="text1"/>
          <w:szCs w:val="24"/>
        </w:rPr>
        <w:t>Ample evidence of trade between China and South Asia from early centuries A.D. but nothing at all convincing for knowledge on Rāma story in Quanzhou or elsewhere.</w:t>
      </w:r>
      <w:r w:rsidR="00AB1621" w:rsidRPr="00510FA8">
        <w:rPr>
          <w:color w:val="000000" w:themeColor="text1"/>
          <w:szCs w:val="24"/>
        </w:rPr>
        <w:t xml:space="preserve">  “The presence of a Tamil-speaking merchant community in the port city</w:t>
      </w:r>
      <w:r w:rsidR="00A80212" w:rsidRPr="00510FA8">
        <w:rPr>
          <w:color w:val="000000" w:themeColor="text1"/>
          <w:szCs w:val="24"/>
        </w:rPr>
        <w:t xml:space="preserve"> of Quanzhou was confirmed in 1956 by the discovery of a Tamil-Chinese bi-lingual inscription dated April 1281” (Guy 2000: 295).</w:t>
      </w:r>
    </w:p>
    <w:p w14:paraId="5CA7DFDF" w14:textId="2F4458F0" w:rsidR="00760AF1" w:rsidRPr="00510FA8" w:rsidRDefault="00760AF1" w:rsidP="007C5FD8">
      <w:pPr>
        <w:pStyle w:val="HangingIndent0"/>
        <w:tabs>
          <w:tab w:val="clear" w:pos="2880"/>
          <w:tab w:val="left" w:pos="1440"/>
        </w:tabs>
        <w:spacing w:before="120"/>
        <w:ind w:hanging="360"/>
        <w:rPr>
          <w:color w:val="000000" w:themeColor="text1"/>
          <w:szCs w:val="24"/>
        </w:rPr>
      </w:pPr>
      <w:r w:rsidRPr="00510FA8">
        <w:rPr>
          <w:color w:val="000000" w:themeColor="text1"/>
          <w:szCs w:val="22"/>
        </w:rPr>
        <w:t>In context of Hindu temple in Quanzhou with Hanumān relief, Zhang (2010: 43/45 n.14) cites Hara (Hara 1983: 348-49) for raising possibility of Rāma story being brought to Japan by a Hindu.</w:t>
      </w:r>
    </w:p>
    <w:p w14:paraId="4956643F" w14:textId="77777777" w:rsidR="00680C8E" w:rsidRPr="00AD3985" w:rsidRDefault="00680C8E" w:rsidP="00680C8E">
      <w:pPr>
        <w:tabs>
          <w:tab w:val="left" w:pos="1440"/>
        </w:tabs>
        <w:spacing w:after="60"/>
      </w:pPr>
      <w:r w:rsidRPr="00AD3985">
        <w:t>Chieng Hung (Yunnan</w:t>
      </w:r>
      <w:r>
        <w:t xml:space="preserve"> province, SW China</w:t>
      </w:r>
      <w:r w:rsidRPr="00AD3985">
        <w:t xml:space="preserve">): mural paintings of Phra Lak Phra Lam.  [source: Sahai 1996: II, 51 – “I noticed in one of the monasteries around Chieng Hung, the chief town of Sipsong Phanna in Yunnan province the mural paintings of </w:t>
      </w:r>
      <w:r w:rsidRPr="00AD3985">
        <w:rPr>
          <w:i/>
        </w:rPr>
        <w:t>Phra Lak Phra Lam</w:t>
      </w:r>
      <w:r w:rsidRPr="00AD3985">
        <w:t xml:space="preserve"> on the walls of a Buddhist monastery.  The story of the deformed child Lul Lu is depicted prominently in these paintings.”]</w:t>
      </w:r>
    </w:p>
    <w:p w14:paraId="18CCFC21" w14:textId="77777777" w:rsidR="00BE3143" w:rsidRPr="00510FA8" w:rsidRDefault="00BE3143" w:rsidP="00BE3143">
      <w:pPr>
        <w:rPr>
          <w:color w:val="000000" w:themeColor="text1"/>
        </w:rPr>
      </w:pPr>
    </w:p>
    <w:p w14:paraId="0AF1404E" w14:textId="73A1E12F" w:rsidR="008E7FC5" w:rsidRPr="00510FA8" w:rsidRDefault="008E7FC5">
      <w:pPr>
        <w:rPr>
          <w:color w:val="000000" w:themeColor="text1"/>
        </w:rPr>
      </w:pPr>
      <w:r w:rsidRPr="00510FA8">
        <w:rPr>
          <w:color w:val="000000" w:themeColor="text1"/>
        </w:rPr>
        <w:br w:type="page"/>
      </w:r>
    </w:p>
    <w:p w14:paraId="14A2FB4A" w14:textId="1C5D2927" w:rsidR="008E7FC5" w:rsidRPr="00510FA8" w:rsidRDefault="008E7FC5" w:rsidP="008E7FC5">
      <w:pPr>
        <w:pStyle w:val="HangingIndent0"/>
        <w:ind w:left="720" w:hanging="720"/>
        <w:rPr>
          <w:color w:val="000000" w:themeColor="text1"/>
          <w:szCs w:val="24"/>
        </w:rPr>
      </w:pPr>
      <w:r w:rsidRPr="00510FA8">
        <w:rPr>
          <w:b/>
          <w:color w:val="000000" w:themeColor="text1"/>
          <w:szCs w:val="24"/>
        </w:rPr>
        <w:lastRenderedPageBreak/>
        <w:t>object (and medium)</w:t>
      </w:r>
      <w:r w:rsidRPr="00510FA8">
        <w:rPr>
          <w:b/>
          <w:color w:val="000000" w:themeColor="text1"/>
          <w:szCs w:val="24"/>
        </w:rPr>
        <w:tab/>
      </w:r>
      <w:r w:rsidRPr="00510FA8">
        <w:rPr>
          <w:color w:val="000000" w:themeColor="text1"/>
          <w:szCs w:val="24"/>
        </w:rPr>
        <w:t>lontar mss from Bali</w:t>
      </w:r>
      <w:r w:rsidR="005349A0">
        <w:rPr>
          <w:color w:val="000000" w:themeColor="text1"/>
          <w:szCs w:val="24"/>
        </w:rPr>
        <w:t>, etc.</w:t>
      </w:r>
    </w:p>
    <w:p w14:paraId="4B8EF4A3" w14:textId="58E97B9C" w:rsidR="008E7FC5" w:rsidRPr="00510FA8" w:rsidRDefault="008E7FC5" w:rsidP="008E7FC5">
      <w:pPr>
        <w:pStyle w:val="HangingIndent0"/>
        <w:ind w:left="720" w:hanging="720"/>
        <w:rPr>
          <w:color w:val="000000" w:themeColor="text1"/>
          <w:szCs w:val="24"/>
        </w:rPr>
      </w:pPr>
      <w:r w:rsidRPr="00510FA8">
        <w:rPr>
          <w:b/>
          <w:color w:val="000000" w:themeColor="text1"/>
          <w:szCs w:val="24"/>
        </w:rPr>
        <w:t>location (original/present)</w:t>
      </w:r>
      <w:r w:rsidRPr="00510FA8">
        <w:rPr>
          <w:color w:val="000000" w:themeColor="text1"/>
          <w:szCs w:val="24"/>
        </w:rPr>
        <w:tab/>
        <w:t>Bali (Australian collections)</w:t>
      </w:r>
    </w:p>
    <w:p w14:paraId="464BF83E" w14:textId="1037E552" w:rsidR="008E7FC5" w:rsidRPr="00510FA8" w:rsidRDefault="008E7FC5" w:rsidP="008E7FC5">
      <w:pPr>
        <w:pStyle w:val="HangingIndent0"/>
        <w:ind w:left="720" w:hanging="720"/>
        <w:rPr>
          <w:color w:val="000000" w:themeColor="text1"/>
          <w:szCs w:val="24"/>
        </w:rPr>
      </w:pPr>
      <w:r w:rsidRPr="00510FA8">
        <w:rPr>
          <w:b/>
          <w:color w:val="000000" w:themeColor="text1"/>
          <w:szCs w:val="24"/>
        </w:rPr>
        <w:t>date</w:t>
      </w:r>
      <w:r w:rsidRPr="00510FA8">
        <w:rPr>
          <w:b/>
          <w:color w:val="000000" w:themeColor="text1"/>
          <w:szCs w:val="24"/>
        </w:rPr>
        <w:tab/>
      </w:r>
      <w:r w:rsidRPr="00510FA8">
        <w:rPr>
          <w:b/>
          <w:color w:val="000000" w:themeColor="text1"/>
          <w:szCs w:val="24"/>
        </w:rPr>
        <w:tab/>
      </w:r>
      <w:r w:rsidRPr="00510FA8">
        <w:rPr>
          <w:color w:val="000000" w:themeColor="text1"/>
          <w:szCs w:val="24"/>
        </w:rPr>
        <w:t>19th-20th century</w:t>
      </w:r>
    </w:p>
    <w:p w14:paraId="6B7F32FE" w14:textId="27D9ACA3" w:rsidR="008E7FC5" w:rsidRPr="00510FA8" w:rsidRDefault="008E7FC5" w:rsidP="003D2D2C">
      <w:pPr>
        <w:pStyle w:val="HangingIndent0"/>
        <w:tabs>
          <w:tab w:val="clear" w:pos="2880"/>
          <w:tab w:val="left" w:pos="1440"/>
        </w:tabs>
        <w:ind w:hanging="360"/>
        <w:rPr>
          <w:color w:val="000000" w:themeColor="text1"/>
          <w:szCs w:val="24"/>
        </w:rPr>
      </w:pPr>
      <w:r w:rsidRPr="00510FA8">
        <w:rPr>
          <w:b/>
          <w:color w:val="000000" w:themeColor="text1"/>
          <w:szCs w:val="24"/>
        </w:rPr>
        <w:t>studies</w:t>
      </w:r>
      <w:r w:rsidRPr="00510FA8">
        <w:rPr>
          <w:b/>
          <w:color w:val="000000" w:themeColor="text1"/>
          <w:szCs w:val="24"/>
        </w:rPr>
        <w:tab/>
      </w:r>
      <w:r w:rsidRPr="00510FA8">
        <w:rPr>
          <w:rFonts w:eastAsia="Gentium Basic" w:cs="Gentium"/>
          <w:color w:val="000000" w:themeColor="text1"/>
          <w:szCs w:val="24"/>
        </w:rPr>
        <w:t xml:space="preserve">Guy, John 1982:  </w:t>
      </w:r>
      <w:r w:rsidRPr="00510FA8">
        <w:rPr>
          <w:rFonts w:eastAsia="Gentium Basic" w:cs="Gentium"/>
          <w:i/>
          <w:color w:val="000000" w:themeColor="text1"/>
          <w:szCs w:val="24"/>
        </w:rPr>
        <w:t xml:space="preserve">Palm-leaf and Paper: </w:t>
      </w:r>
      <w:r w:rsidR="00B83402" w:rsidRPr="00510FA8">
        <w:rPr>
          <w:rFonts w:eastAsia="Gentium Basic" w:cs="Gentium"/>
          <w:i/>
          <w:color w:val="000000" w:themeColor="text1"/>
          <w:szCs w:val="24"/>
        </w:rPr>
        <w:t>i</w:t>
      </w:r>
      <w:r w:rsidRPr="00510FA8">
        <w:rPr>
          <w:rFonts w:eastAsia="Gentium Basic" w:cs="Gentium"/>
          <w:i/>
          <w:color w:val="000000" w:themeColor="text1"/>
          <w:szCs w:val="24"/>
        </w:rPr>
        <w:t>llustrated manuscripts of India and Southeast Asia</w:t>
      </w:r>
      <w:r w:rsidRPr="00510FA8">
        <w:rPr>
          <w:rFonts w:eastAsia="Gentium Basic" w:cs="Gentium"/>
          <w:color w:val="000000" w:themeColor="text1"/>
          <w:szCs w:val="24"/>
        </w:rPr>
        <w:t xml:space="preserve"> (Melbourne: National Gallery of Victoria).</w:t>
      </w:r>
      <w:r w:rsidRPr="00510FA8">
        <w:rPr>
          <w:rFonts w:eastAsia="Gentium Basic" w:cs="Gentium"/>
          <w:color w:val="000000" w:themeColor="text1"/>
          <w:szCs w:val="24"/>
        </w:rPr>
        <w:tab/>
      </w:r>
      <w:r w:rsidRPr="00510FA8">
        <w:rPr>
          <w:rFonts w:eastAsia="Gentium Basic" w:cs="Gentium"/>
          <w:b/>
          <w:color w:val="000000" w:themeColor="text1"/>
          <w:szCs w:val="24"/>
        </w:rPr>
        <w:t>Sackler IWgc Mel</w:t>
      </w:r>
    </w:p>
    <w:p w14:paraId="6A9A7AEC" w14:textId="54F99B55" w:rsidR="004D12D9" w:rsidRPr="00510FA8" w:rsidRDefault="008E7FC5" w:rsidP="003D2D2C">
      <w:pPr>
        <w:spacing w:before="240" w:after="120"/>
        <w:rPr>
          <w:color w:val="000000" w:themeColor="text1"/>
        </w:rPr>
      </w:pPr>
      <w:r w:rsidRPr="00510FA8">
        <w:rPr>
          <w:b/>
          <w:color w:val="000000" w:themeColor="text1"/>
        </w:rPr>
        <w:t>notes</w:t>
      </w:r>
      <w:r w:rsidRPr="00510FA8">
        <w:rPr>
          <w:b/>
          <w:color w:val="000000" w:themeColor="text1"/>
        </w:rPr>
        <w:tab/>
      </w:r>
      <w:r w:rsidRPr="00510FA8">
        <w:rPr>
          <w:color w:val="000000" w:themeColor="text1"/>
        </w:rPr>
        <w:t xml:space="preserve">from Guy 1982: 72-3 on catalogue nos. 50abcd – four folios from an illustrated ms of the </w:t>
      </w:r>
      <w:r w:rsidRPr="00510FA8">
        <w:rPr>
          <w:i/>
          <w:color w:val="000000" w:themeColor="text1"/>
        </w:rPr>
        <w:t>Rāmāyaṇa Kakawin</w:t>
      </w:r>
      <w:r w:rsidR="004D12D9" w:rsidRPr="00510FA8">
        <w:rPr>
          <w:i/>
          <w:color w:val="000000" w:themeColor="text1"/>
        </w:rPr>
        <w:t xml:space="preserve">, </w:t>
      </w:r>
      <w:r w:rsidR="004D12D9" w:rsidRPr="00510FA8">
        <w:rPr>
          <w:color w:val="000000" w:themeColor="text1"/>
        </w:rPr>
        <w:t>showing scenes from Rāma’s search for Sītā</w:t>
      </w:r>
      <w:r w:rsidRPr="00510FA8">
        <w:rPr>
          <w:color w:val="000000" w:themeColor="text1"/>
        </w:rPr>
        <w:t>; text in Old Javanese in Balinese script; ink on European paper watermarked “J. Whatman 1811”, so quite possibly produced for a European customer; each folio 37.5</w:t>
      </w:r>
      <w:r w:rsidR="00226E38" w:rsidRPr="00510FA8">
        <w:rPr>
          <w:color w:val="000000" w:themeColor="text1"/>
        </w:rPr>
        <w:t xml:space="preserve"> × </w:t>
      </w:r>
      <w:r w:rsidRPr="00510FA8">
        <w:rPr>
          <w:color w:val="000000" w:themeColor="text1"/>
        </w:rPr>
        <w:t>46.8cm.; Bali, early to mid 19th century</w:t>
      </w:r>
      <w:r w:rsidR="004D12D9" w:rsidRPr="00510FA8">
        <w:rPr>
          <w:color w:val="000000" w:themeColor="text1"/>
        </w:rPr>
        <w:t>; collection of D.J. Stuart-Fox.</w:t>
      </w:r>
    </w:p>
    <w:p w14:paraId="56318F56" w14:textId="77777777" w:rsidR="00FB24BE" w:rsidRPr="00510FA8" w:rsidRDefault="004D12D9" w:rsidP="003D2D2C">
      <w:pPr>
        <w:tabs>
          <w:tab w:val="left" w:pos="720"/>
        </w:tabs>
        <w:spacing w:after="120"/>
        <w:rPr>
          <w:color w:val="000000" w:themeColor="text1"/>
        </w:rPr>
      </w:pPr>
      <w:r w:rsidRPr="00510FA8">
        <w:rPr>
          <w:color w:val="000000" w:themeColor="text1"/>
        </w:rPr>
        <w:tab/>
        <w:t>“Catalogue nos. 50a and b (24r. and 25v.) depict the beauty of the mountain of Suwéla, north of the city of Leṅkā, a scene of heavenly pleasures,  . . . ”</w:t>
      </w:r>
      <w:r w:rsidRPr="00510FA8">
        <w:rPr>
          <w:color w:val="000000" w:themeColor="text1"/>
        </w:rPr>
        <w:br/>
        <w:t>“Catalogue no. 50c depicts Rāwaṇa’s attempt to win Sītā’s acceptance by convincing her that both Rāma and his brother Lakṣmaṇa are dead, presenting the illusory heads of both before her.”</w:t>
      </w:r>
      <w:r w:rsidRPr="00510FA8">
        <w:rPr>
          <w:color w:val="000000" w:themeColor="text1"/>
        </w:rPr>
        <w:br/>
        <w:t>“Catalogue no. 50d.  In his attempts to persuade Sītā to be his consort “in pleasures and power”</w:t>
      </w:r>
      <w:r w:rsidR="00E47F13" w:rsidRPr="00510FA8">
        <w:rPr>
          <w:color w:val="000000" w:themeColor="text1"/>
        </w:rPr>
        <w:t>, Rāwaṇa offers her all manner of exotic gifts:</w:t>
      </w:r>
      <w:r w:rsidR="00E47F13" w:rsidRPr="00510FA8">
        <w:rPr>
          <w:color w:val="000000" w:themeColor="text1"/>
        </w:rPr>
        <w:br/>
      </w:r>
      <w:r w:rsidR="00E47F13" w:rsidRPr="00510FA8">
        <w:rPr>
          <w:color w:val="000000" w:themeColor="text1"/>
        </w:rPr>
        <w:tab/>
        <w:t>Let tigers, rhinoceroses, lions be carried in cages  . . .  (Cpt.XVII, stanza 14)”</w:t>
      </w:r>
      <w:r w:rsidR="00E47F13" w:rsidRPr="00510FA8">
        <w:rPr>
          <w:color w:val="000000" w:themeColor="text1"/>
        </w:rPr>
        <w:br/>
        <w:t>[four servants carry</w:t>
      </w:r>
      <w:r w:rsidR="00B16F5D" w:rsidRPr="00510FA8">
        <w:rPr>
          <w:color w:val="000000" w:themeColor="text1"/>
        </w:rPr>
        <w:t xml:space="preserve"> a caged animal]</w:t>
      </w:r>
    </w:p>
    <w:p w14:paraId="0023505E" w14:textId="6688B9D6" w:rsidR="009D03DC" w:rsidRPr="00510FA8" w:rsidRDefault="00FB24BE" w:rsidP="003D2D2C">
      <w:pPr>
        <w:tabs>
          <w:tab w:val="left" w:pos="1080"/>
        </w:tabs>
        <w:spacing w:after="120"/>
        <w:rPr>
          <w:color w:val="000000" w:themeColor="text1"/>
        </w:rPr>
      </w:pPr>
      <w:r w:rsidRPr="00510FA8">
        <w:rPr>
          <w:color w:val="000000" w:themeColor="text1"/>
        </w:rPr>
        <w:t xml:space="preserve">Guy 1982: 80 –  cat. no. 54.  ill. leaves from a </w:t>
      </w:r>
      <w:r w:rsidRPr="00510FA8">
        <w:rPr>
          <w:i/>
          <w:color w:val="000000" w:themeColor="text1"/>
        </w:rPr>
        <w:t>Rāmāyaṇa Kakawin</w:t>
      </w:r>
      <w:r w:rsidRPr="00510FA8">
        <w:rPr>
          <w:color w:val="000000" w:themeColor="text1"/>
        </w:rPr>
        <w:t xml:space="preserve"> ms.</w:t>
      </w:r>
      <w:r w:rsidR="00B360BC" w:rsidRPr="00510FA8">
        <w:rPr>
          <w:color w:val="000000" w:themeColor="text1"/>
        </w:rPr>
        <w:t>;</w:t>
      </w:r>
      <w:r w:rsidR="009D03DC" w:rsidRPr="00510FA8">
        <w:rPr>
          <w:color w:val="000000" w:themeColor="text1"/>
        </w:rPr>
        <w:t xml:space="preserve"> text in High Balinese in Balinese script;</w:t>
      </w:r>
      <w:r w:rsidR="00B360BC" w:rsidRPr="00510FA8">
        <w:rPr>
          <w:color w:val="000000" w:themeColor="text1"/>
        </w:rPr>
        <w:t xml:space="preserve"> </w:t>
      </w:r>
      <w:r w:rsidR="009D03DC" w:rsidRPr="00510FA8">
        <w:rPr>
          <w:color w:val="000000" w:themeColor="text1"/>
        </w:rPr>
        <w:t>illustrations by Ida Bagus Adayana; lontar palm-leaf; 26 folios, 14 illustrated, each 3.5</w:t>
      </w:r>
      <w:r w:rsidR="00226E38" w:rsidRPr="00510FA8">
        <w:rPr>
          <w:color w:val="000000" w:themeColor="text1"/>
        </w:rPr>
        <w:t xml:space="preserve"> × </w:t>
      </w:r>
      <w:r w:rsidR="009D03DC" w:rsidRPr="00510FA8">
        <w:rPr>
          <w:color w:val="000000" w:themeColor="text1"/>
        </w:rPr>
        <w:t>34.3 cm.; dated 16 June 1976; Peliatan, Bali; collection of A. Forge.</w:t>
      </w:r>
    </w:p>
    <w:p w14:paraId="09419E7C" w14:textId="24048397" w:rsidR="004D0C88" w:rsidRPr="00510FA8" w:rsidRDefault="009D03DC" w:rsidP="003D2D2C">
      <w:pPr>
        <w:tabs>
          <w:tab w:val="left" w:pos="1080"/>
        </w:tabs>
        <w:spacing w:after="120"/>
        <w:rPr>
          <w:ins w:id="57" w:author="John Brockington" w:date="2019-05-30T16:38:00Z"/>
          <w:color w:val="000000" w:themeColor="text1"/>
        </w:rPr>
      </w:pPr>
      <w:r w:rsidRPr="00510FA8">
        <w:rPr>
          <w:color w:val="000000" w:themeColor="text1"/>
        </w:rPr>
        <w:t xml:space="preserve">Guy 1982: 81 – cat. no. 55.  ill. leaves from a </w:t>
      </w:r>
      <w:r w:rsidRPr="00510FA8">
        <w:rPr>
          <w:i/>
          <w:color w:val="000000" w:themeColor="text1"/>
        </w:rPr>
        <w:t>Rāmāyaṇa Kakawin</w:t>
      </w:r>
      <w:r w:rsidRPr="00510FA8">
        <w:rPr>
          <w:color w:val="000000" w:themeColor="text1"/>
        </w:rPr>
        <w:t xml:space="preserve"> ms.; </w:t>
      </w:r>
      <w:r w:rsidR="00B360BC" w:rsidRPr="00510FA8">
        <w:rPr>
          <w:color w:val="000000" w:themeColor="text1"/>
        </w:rPr>
        <w:t>text in High Balinese in Balinese script</w:t>
      </w:r>
      <w:r w:rsidRPr="00510FA8">
        <w:rPr>
          <w:color w:val="000000" w:themeColor="text1"/>
        </w:rPr>
        <w:t>; lontar palm-leaf; 9 folios, each 3.7</w:t>
      </w:r>
      <w:r w:rsidR="00226E38" w:rsidRPr="00510FA8">
        <w:rPr>
          <w:color w:val="000000" w:themeColor="text1"/>
        </w:rPr>
        <w:t xml:space="preserve"> × </w:t>
      </w:r>
      <w:r w:rsidRPr="00510FA8">
        <w:rPr>
          <w:color w:val="000000" w:themeColor="text1"/>
        </w:rPr>
        <w:t>49.6 cm.; Bali, c. 1970; collection of A. Forge.</w:t>
      </w:r>
    </w:p>
    <w:p w14:paraId="59CF88BA" w14:textId="051D2C63" w:rsidR="00CE54FA" w:rsidRDefault="004D0C88" w:rsidP="003D2D2C">
      <w:pPr>
        <w:tabs>
          <w:tab w:val="left" w:pos="1080"/>
        </w:tabs>
        <w:spacing w:after="120"/>
        <w:rPr>
          <w:color w:val="000000" w:themeColor="text1"/>
        </w:rPr>
      </w:pPr>
      <w:ins w:id="58" w:author="John Brockington" w:date="2019-05-30T16:38:00Z">
        <w:r w:rsidRPr="00510FA8">
          <w:rPr>
            <w:i/>
            <w:color w:val="000000" w:themeColor="text1"/>
          </w:rPr>
          <w:t>lontar</w:t>
        </w:r>
        <w:r w:rsidRPr="00510FA8">
          <w:rPr>
            <w:color w:val="000000" w:themeColor="text1"/>
          </w:rPr>
          <w:t xml:space="preserve"> with stories from the R</w:t>
        </w:r>
      </w:ins>
      <w:ins w:id="59" w:author="John Brockington" w:date="2019-05-30T16:39:00Z">
        <w:r w:rsidRPr="00510FA8">
          <w:rPr>
            <w:color w:val="000000" w:themeColor="text1"/>
          </w:rPr>
          <w:t>āmāyaṇa and Mahābhārata, n.d.</w:t>
        </w:r>
        <w:r w:rsidRPr="00510FA8">
          <w:rPr>
            <w:color w:val="000000" w:themeColor="text1"/>
          </w:rPr>
          <w:br/>
        </w:r>
        <w:r w:rsidRPr="00510FA8">
          <w:rPr>
            <w:color w:val="000000" w:themeColor="text1"/>
          </w:rPr>
          <w:tab/>
          <w:t xml:space="preserve"> </w:t>
        </w:r>
        <w:r w:rsidRPr="00510FA8">
          <w:rPr>
            <w:color w:val="000000" w:themeColor="text1"/>
          </w:rPr>
          <w:tab/>
          <w:t>Baltimore Museum of Art 1947.37</w:t>
        </w:r>
      </w:ins>
    </w:p>
    <w:p w14:paraId="4B3C82E5" w14:textId="4C703A7A" w:rsidR="000C6B59" w:rsidRDefault="000C6B59" w:rsidP="003D2D2C">
      <w:pPr>
        <w:tabs>
          <w:tab w:val="left" w:pos="1080"/>
        </w:tabs>
        <w:spacing w:after="120"/>
        <w:rPr>
          <w:color w:val="000000" w:themeColor="text1"/>
        </w:rPr>
      </w:pPr>
      <w:r>
        <w:rPr>
          <w:color w:val="000000" w:themeColor="text1"/>
        </w:rPr>
        <w:t xml:space="preserve">Lombok: painted wooden storage box for lontar mss with Ramāyaṇa scenes 1875-1900, </w:t>
      </w:r>
      <w:r>
        <w:rPr>
          <w:color w:val="000000" w:themeColor="text1"/>
        </w:rPr>
        <w:br/>
        <w:t xml:space="preserve">11.2 </w:t>
      </w:r>
      <w:r w:rsidRPr="00C16364">
        <w:rPr>
          <w:color w:val="000000"/>
        </w:rPr>
        <w:t>×</w:t>
      </w:r>
      <w:r>
        <w:rPr>
          <w:color w:val="000000"/>
        </w:rPr>
        <w:t xml:space="preserve"> 53.9 </w:t>
      </w:r>
      <w:r w:rsidRPr="00C16364">
        <w:rPr>
          <w:color w:val="000000"/>
        </w:rPr>
        <w:t>×</w:t>
      </w:r>
      <w:r>
        <w:rPr>
          <w:color w:val="000000"/>
        </w:rPr>
        <w:t xml:space="preserve"> 7.1 cm.</w:t>
      </w:r>
      <w:r>
        <w:rPr>
          <w:color w:val="000000"/>
        </w:rPr>
        <w:tab/>
        <w:t xml:space="preserve">Wereld Mus. </w:t>
      </w:r>
      <w:r w:rsidRPr="003B282D">
        <w:t>TM-274-2</w:t>
      </w:r>
    </w:p>
    <w:p w14:paraId="2448B70C" w14:textId="718122D6" w:rsidR="00744955" w:rsidRDefault="00CE54FA" w:rsidP="003D2D2C">
      <w:pPr>
        <w:tabs>
          <w:tab w:val="left" w:pos="1080"/>
        </w:tabs>
        <w:spacing w:after="120"/>
        <w:rPr>
          <w:color w:val="000000" w:themeColor="text1"/>
        </w:rPr>
      </w:pPr>
      <w:r>
        <w:rPr>
          <w:color w:val="000000" w:themeColor="text1"/>
        </w:rPr>
        <w:t xml:space="preserve">drawing on fabric: Rāmāyaṇa episode, C19, 86.4 </w:t>
      </w:r>
      <w:r w:rsidRPr="00C16364">
        <w:rPr>
          <w:color w:val="000000"/>
        </w:rPr>
        <w:t>×</w:t>
      </w:r>
      <w:r>
        <w:rPr>
          <w:color w:val="000000" w:themeColor="text1"/>
        </w:rPr>
        <w:t xml:space="preserve"> 243.8 cm.</w:t>
      </w:r>
      <w:r>
        <w:rPr>
          <w:color w:val="000000" w:themeColor="text1"/>
        </w:rPr>
        <w:br/>
      </w:r>
      <w:r>
        <w:rPr>
          <w:color w:val="000000" w:themeColor="text1"/>
        </w:rPr>
        <w:tab/>
      </w:r>
      <w:r>
        <w:rPr>
          <w:color w:val="000000" w:themeColor="text1"/>
        </w:rPr>
        <w:tab/>
      </w:r>
      <w:ins w:id="60" w:author="John Brockington" w:date="2019-05-30T16:39:00Z">
        <w:r w:rsidRPr="00510FA8">
          <w:rPr>
            <w:color w:val="000000" w:themeColor="text1"/>
          </w:rPr>
          <w:t>Baltimore Museum of Art 1947.3</w:t>
        </w:r>
      </w:ins>
      <w:r>
        <w:rPr>
          <w:color w:val="000000" w:themeColor="text1"/>
        </w:rPr>
        <w:t>9</w:t>
      </w:r>
    </w:p>
    <w:p w14:paraId="022254B9" w14:textId="4CA93620" w:rsidR="008C7ABE" w:rsidRDefault="008C7ABE" w:rsidP="003D2D2C">
      <w:pPr>
        <w:tabs>
          <w:tab w:val="left" w:pos="1080"/>
        </w:tabs>
        <w:spacing w:after="120"/>
        <w:rPr>
          <w:color w:val="000000" w:themeColor="text1"/>
        </w:rPr>
      </w:pPr>
      <w:r>
        <w:rPr>
          <w:color w:val="000000" w:themeColor="text1"/>
        </w:rPr>
        <w:t xml:space="preserve">painting on cotton: Sītā’s ordeal, Indonesia, 1850-1900, 124.5 </w:t>
      </w:r>
      <w:r w:rsidRPr="00C16364">
        <w:rPr>
          <w:color w:val="000000"/>
        </w:rPr>
        <w:t>×</w:t>
      </w:r>
      <w:r>
        <w:rPr>
          <w:color w:val="000000"/>
        </w:rPr>
        <w:t xml:space="preserve"> 154.9 cm.</w:t>
      </w:r>
      <w:r>
        <w:rPr>
          <w:color w:val="000000"/>
        </w:rPr>
        <w:br/>
      </w:r>
      <w:r>
        <w:rPr>
          <w:color w:val="000000"/>
        </w:rPr>
        <w:tab/>
      </w:r>
      <w:r>
        <w:rPr>
          <w:color w:val="000000"/>
        </w:rPr>
        <w:tab/>
        <w:t xml:space="preserve">San Francisco </w:t>
      </w:r>
      <w:r w:rsidRPr="00893ED0">
        <w:rPr>
          <w:rStyle w:val="detailfieldvalue1"/>
          <w:color w:val="000000" w:themeColor="text1"/>
        </w:rPr>
        <w:t>B78M1</w:t>
      </w:r>
    </w:p>
    <w:p w14:paraId="786779B6" w14:textId="325456AE" w:rsidR="00FA3284" w:rsidRPr="00B36724" w:rsidRDefault="00B36724" w:rsidP="003D2D2C">
      <w:pPr>
        <w:tabs>
          <w:tab w:val="left" w:pos="1080"/>
        </w:tabs>
        <w:spacing w:after="120"/>
        <w:rPr>
          <w:color w:val="000000" w:themeColor="text1"/>
        </w:rPr>
      </w:pPr>
      <w:r w:rsidRPr="00D64E8C">
        <w:rPr>
          <w:i/>
          <w:lang w:val="en-GB"/>
        </w:rPr>
        <w:t>ider-ider</w:t>
      </w:r>
      <w:r>
        <w:rPr>
          <w:lang w:val="en-GB"/>
        </w:rPr>
        <w:t xml:space="preserve"> showing mustering of </w:t>
      </w:r>
      <w:r>
        <w:rPr>
          <w:i/>
          <w:lang w:val="en-GB"/>
        </w:rPr>
        <w:t>vānara</w:t>
      </w:r>
      <w:r>
        <w:rPr>
          <w:lang w:val="en-GB"/>
        </w:rPr>
        <w:t xml:space="preserve"> army, C19-early C20, 225</w:t>
      </w:r>
      <w:r>
        <w:rPr>
          <w:color w:val="000000" w:themeColor="text1"/>
        </w:rPr>
        <w:t xml:space="preserve"> </w:t>
      </w:r>
      <w:r w:rsidRPr="00C16364">
        <w:rPr>
          <w:color w:val="000000"/>
        </w:rPr>
        <w:t>×</w:t>
      </w:r>
      <w:r>
        <w:rPr>
          <w:lang w:val="en-GB"/>
        </w:rPr>
        <w:t xml:space="preserve"> 71 cm.</w:t>
      </w:r>
      <w:r>
        <w:rPr>
          <w:lang w:val="en-GB"/>
        </w:rPr>
        <w:tab/>
        <w:t xml:space="preserve">BM </w:t>
      </w:r>
      <w:r w:rsidRPr="00366E9F">
        <w:t>As1950,+.2</w:t>
      </w:r>
    </w:p>
    <w:p w14:paraId="56050F11" w14:textId="71297688" w:rsidR="005349A0" w:rsidRPr="00510FA8" w:rsidRDefault="005349A0" w:rsidP="005349A0">
      <w:pPr>
        <w:spacing w:after="120"/>
        <w:rPr>
          <w:color w:val="000000" w:themeColor="text1"/>
        </w:rPr>
      </w:pPr>
      <w:r w:rsidRPr="00D64E8C">
        <w:rPr>
          <w:lang w:val="en-GB"/>
        </w:rPr>
        <w:t>valance for a temple or royal pavilion [</w:t>
      </w:r>
      <w:r w:rsidRPr="00D64E8C">
        <w:rPr>
          <w:i/>
          <w:lang w:val="en-GB"/>
        </w:rPr>
        <w:t>ider-ider</w:t>
      </w:r>
      <w:r w:rsidRPr="00D64E8C">
        <w:rPr>
          <w:lang w:val="en-GB"/>
        </w:rPr>
        <w:t>]</w:t>
      </w:r>
      <w:r w:rsidR="00C104F2">
        <w:rPr>
          <w:lang w:val="en-GB"/>
        </w:rPr>
        <w:t xml:space="preserve"> showing Sinta’s ordeal</w:t>
      </w:r>
      <w:r>
        <w:rPr>
          <w:lang w:val="en-GB"/>
        </w:rPr>
        <w:t xml:space="preserve">, late C19, </w:t>
      </w:r>
      <w:r w:rsidR="00C104F2">
        <w:rPr>
          <w:lang w:val="en-GB"/>
        </w:rPr>
        <w:br/>
      </w:r>
      <w:r>
        <w:rPr>
          <w:lang w:val="en-GB"/>
        </w:rPr>
        <w:t xml:space="preserve">42.4 </w:t>
      </w:r>
      <w:r w:rsidRPr="00510FA8">
        <w:rPr>
          <w:color w:val="000000" w:themeColor="text1"/>
        </w:rPr>
        <w:t>×</w:t>
      </w:r>
      <w:r>
        <w:rPr>
          <w:color w:val="000000" w:themeColor="text1"/>
        </w:rPr>
        <w:t xml:space="preserve"> 278 cm.</w:t>
      </w:r>
      <w:r>
        <w:rPr>
          <w:color w:val="000000" w:themeColor="text1"/>
        </w:rPr>
        <w:tab/>
        <w:t>National Gallery of Australia 87.1084</w:t>
      </w:r>
    </w:p>
    <w:p w14:paraId="7CD95FCD" w14:textId="77777777" w:rsidR="00744955" w:rsidRPr="00510FA8" w:rsidRDefault="00744955">
      <w:pPr>
        <w:rPr>
          <w:color w:val="000000" w:themeColor="text1"/>
        </w:rPr>
      </w:pPr>
      <w:r w:rsidRPr="00510FA8">
        <w:rPr>
          <w:color w:val="000000" w:themeColor="text1"/>
        </w:rPr>
        <w:br w:type="page"/>
      </w:r>
    </w:p>
    <w:p w14:paraId="217534F8" w14:textId="3A3D330F" w:rsidR="00BE3143" w:rsidRPr="00510FA8" w:rsidRDefault="00744955" w:rsidP="003F5A33">
      <w:pPr>
        <w:tabs>
          <w:tab w:val="left" w:pos="1080"/>
        </w:tabs>
        <w:spacing w:after="240"/>
        <w:ind w:left="720" w:hanging="720"/>
        <w:rPr>
          <w:b/>
          <w:color w:val="000000" w:themeColor="text1"/>
        </w:rPr>
      </w:pPr>
      <w:r w:rsidRPr="00510FA8">
        <w:rPr>
          <w:b/>
          <w:color w:val="000000" w:themeColor="text1"/>
        </w:rPr>
        <w:lastRenderedPageBreak/>
        <w:t>location uncertain</w:t>
      </w:r>
    </w:p>
    <w:p w14:paraId="6B0811D8" w14:textId="448EC541" w:rsidR="00B74F9C" w:rsidRPr="00510FA8" w:rsidRDefault="003F5A33" w:rsidP="003D2D2C">
      <w:pPr>
        <w:spacing w:after="120"/>
        <w:rPr>
          <w:color w:val="000000" w:themeColor="text1"/>
        </w:rPr>
      </w:pPr>
      <w:r w:rsidRPr="00510FA8">
        <w:rPr>
          <w:color w:val="000000" w:themeColor="text1"/>
        </w:rPr>
        <w:t>Thailand/Laos/Cambodia, 1750-1825, wooden pediment with Rāma standing on a monkey (one of pair, other showing Maiyarap), ill. at Mcgill 2016: 42, no. 6</w:t>
      </w:r>
      <w:r w:rsidRPr="00510FA8">
        <w:rPr>
          <w:rFonts w:ascii="PMingLiU" w:eastAsia="PMingLiU" w:hAnsi="PMingLiU" w:cs="PMingLiU"/>
          <w:color w:val="000000" w:themeColor="text1"/>
        </w:rPr>
        <w:br/>
      </w:r>
      <w:r w:rsidRPr="00510FA8">
        <w:rPr>
          <w:color w:val="000000" w:themeColor="text1"/>
        </w:rPr>
        <w:tab/>
        <w:t>San Francisco 2011.67.a-c</w:t>
      </w:r>
    </w:p>
    <w:p w14:paraId="3742513D" w14:textId="6091FED0" w:rsidR="003F5A33" w:rsidRDefault="003F5A33" w:rsidP="003D2D2C">
      <w:pPr>
        <w:spacing w:after="120"/>
        <w:rPr>
          <w:color w:val="000000" w:themeColor="text1"/>
        </w:rPr>
      </w:pPr>
      <w:r w:rsidRPr="00510FA8">
        <w:rPr>
          <w:color w:val="000000" w:themeColor="text1"/>
        </w:rPr>
        <w:t>Cambodia/Thailand, 1900-50, cloth painting, Hanumān carries a lady (? Benyakai)</w:t>
      </w:r>
      <w:r w:rsidRPr="00510FA8">
        <w:rPr>
          <w:color w:val="000000" w:themeColor="text1"/>
        </w:rPr>
        <w:br/>
        <w:t>(ill. at McGill 2016: 192, no. 101)</w:t>
      </w:r>
      <w:r w:rsidRPr="00510FA8">
        <w:rPr>
          <w:color w:val="000000" w:themeColor="text1"/>
        </w:rPr>
        <w:tab/>
        <w:t>San Francisco B60D30+,a</w:t>
      </w:r>
    </w:p>
    <w:p w14:paraId="5BE9695F" w14:textId="5B7C64F5" w:rsidR="00971D2D" w:rsidRPr="00510FA8" w:rsidRDefault="00971D2D" w:rsidP="003D2D2C">
      <w:pPr>
        <w:spacing w:after="120"/>
        <w:rPr>
          <w:color w:val="000000" w:themeColor="text1"/>
        </w:rPr>
      </w:pPr>
      <w:r>
        <w:rPr>
          <w:color w:val="000000" w:themeColor="text1"/>
        </w:rPr>
        <w:t xml:space="preserve">Thai/Cambodian, pair of temple doors depicting Rāmāyaṇa scenes, C19, </w:t>
      </w:r>
      <w:r w:rsidRPr="007413A2">
        <w:rPr>
          <w:color w:val="000000" w:themeColor="text1"/>
        </w:rPr>
        <w:t>243.8 × 61 × 6.4 cm</w:t>
      </w:r>
      <w:r>
        <w:rPr>
          <w:color w:val="000000" w:themeColor="text1"/>
        </w:rPr>
        <w:t>.</w:t>
      </w:r>
      <w:r>
        <w:rPr>
          <w:color w:val="000000" w:themeColor="text1"/>
        </w:rPr>
        <w:tab/>
        <w:t xml:space="preserve">Cornell </w:t>
      </w:r>
      <w:r w:rsidRPr="007413A2">
        <w:rPr>
          <w:color w:val="000000" w:themeColor="text1"/>
        </w:rPr>
        <w:t>2000.178.001</w:t>
      </w:r>
      <w:r>
        <w:rPr>
          <w:color w:val="000000" w:themeColor="text1"/>
        </w:rPr>
        <w:t>-2</w:t>
      </w:r>
    </w:p>
    <w:p w14:paraId="183532F3" w14:textId="77777777" w:rsidR="0093153B" w:rsidRPr="00510FA8" w:rsidRDefault="0093153B" w:rsidP="003D2D2C">
      <w:pPr>
        <w:spacing w:after="120"/>
        <w:rPr>
          <w:color w:val="000000" w:themeColor="text1"/>
        </w:rPr>
      </w:pPr>
    </w:p>
    <w:p w14:paraId="4BF064D3" w14:textId="77777777" w:rsidR="0093153B" w:rsidRPr="00510FA8" w:rsidRDefault="0093153B" w:rsidP="003D2D2C">
      <w:pPr>
        <w:spacing w:after="120"/>
        <w:rPr>
          <w:color w:val="000000" w:themeColor="text1"/>
        </w:rPr>
      </w:pPr>
    </w:p>
    <w:p w14:paraId="6058D69B" w14:textId="4B2DDDFC" w:rsidR="0093153B" w:rsidRPr="00510FA8" w:rsidRDefault="0093153B" w:rsidP="003D2D2C">
      <w:pPr>
        <w:spacing w:after="120"/>
        <w:rPr>
          <w:b/>
          <w:color w:val="000000" w:themeColor="text1"/>
        </w:rPr>
      </w:pPr>
      <w:r w:rsidRPr="00510FA8">
        <w:rPr>
          <w:b/>
          <w:color w:val="000000" w:themeColor="text1"/>
        </w:rPr>
        <w:t>implication uncertain</w:t>
      </w:r>
    </w:p>
    <w:p w14:paraId="39A9F90B" w14:textId="0AD339D6" w:rsidR="0093153B" w:rsidRPr="00510FA8" w:rsidRDefault="0093153B" w:rsidP="003D2D2C">
      <w:pPr>
        <w:spacing w:after="120"/>
        <w:rPr>
          <w:color w:val="000000" w:themeColor="text1"/>
        </w:rPr>
      </w:pPr>
      <w:r w:rsidRPr="00510FA8">
        <w:rPr>
          <w:color w:val="000000" w:themeColor="text1"/>
        </w:rPr>
        <w:t>Kats 1927: 579 – “But also in more distant places the story of Rāma’s adversity and Sītā’s fidelity has had in all times a grea</w:t>
      </w:r>
      <w:r w:rsidR="00143763" w:rsidRPr="00510FA8">
        <w:rPr>
          <w:color w:val="000000" w:themeColor="text1"/>
        </w:rPr>
        <w:t>t many admirers.  . . .  . . . , while pictures of this story have also found their way to the north of Celebes and other parts of the Archipelago.”</w:t>
      </w:r>
    </w:p>
    <w:p w14:paraId="4B29B115" w14:textId="7C4A47E6" w:rsidR="000F3080" w:rsidRPr="00510FA8" w:rsidRDefault="000F3080" w:rsidP="003D2D2C">
      <w:pPr>
        <w:spacing w:after="120"/>
        <w:rPr>
          <w:color w:val="000000" w:themeColor="text1"/>
        </w:rPr>
      </w:pPr>
      <w:r w:rsidRPr="00510FA8">
        <w:rPr>
          <w:color w:val="000000" w:themeColor="text1"/>
        </w:rPr>
        <w:t>Is this simply a rather vague reference to the 18th-century textiles showing the battle between Rāma and Rāvaṇa exported from the Coromandel coast to Indonesia (examples found in Sulawesi and Bali</w:t>
      </w:r>
      <w:r w:rsidR="00671162" w:rsidRPr="00510FA8">
        <w:rPr>
          <w:color w:val="000000" w:themeColor="text1"/>
        </w:rPr>
        <w:t>; details within “10. visual (India)”</w:t>
      </w:r>
      <w:r w:rsidRPr="00510FA8">
        <w:rPr>
          <w:color w:val="000000" w:themeColor="text1"/>
        </w:rPr>
        <w:t>) — or does it refer to something else?</w:t>
      </w:r>
    </w:p>
    <w:sectPr w:rsidR="000F3080" w:rsidRPr="00510FA8" w:rsidSect="00DB5447">
      <w:headerReference w:type="even" r:id="rId9"/>
      <w:headerReference w:type="default" r:id="rId10"/>
      <w:footerReference w:type="even" r:id="rId11"/>
      <w:footerReference w:type="default" r:id="rId12"/>
      <w:pgSz w:w="11900" w:h="16840"/>
      <w:pgMar w:top="1152"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B4475" w14:textId="77777777" w:rsidR="003C6970" w:rsidRDefault="003C6970" w:rsidP="00297AE9">
      <w:r>
        <w:separator/>
      </w:r>
    </w:p>
  </w:endnote>
  <w:endnote w:type="continuationSeparator" w:id="0">
    <w:p w14:paraId="1620E7BC" w14:textId="77777777" w:rsidR="003C6970" w:rsidRDefault="003C6970" w:rsidP="00297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ntium">
    <w:panose1 w:val="02000503060000020004"/>
    <w:charset w:val="00"/>
    <w:family w:val="auto"/>
    <w:pitch w:val="variable"/>
    <w:sig w:usb0="E00000FF" w:usb1="00000003" w:usb2="00000000" w:usb3="00000000" w:csb0="0000001B" w:csb1="00000000"/>
  </w:font>
  <w:font w:name="Times New Roman">
    <w:panose1 w:val="02020603050405020304"/>
    <w:charset w:val="00"/>
    <w:family w:val="roman"/>
    <w:pitch w:val="variable"/>
    <w:sig w:usb0="E0002AEF" w:usb1="C0007841" w:usb2="00000009" w:usb3="00000000" w:csb0="000001FF" w:csb1="00000000"/>
  </w:font>
  <w:font w:name="Times">
    <w:panose1 w:val="00000500000000020000"/>
    <w:charset w:val="00"/>
    <w:family w:val="auto"/>
    <w:pitch w:val="variable"/>
    <w:sig w:usb0="E00002FF" w:usb1="5000205A" w:usb2="00000000" w:usb3="00000000" w:csb0="0000019F" w:csb1="00000000"/>
  </w:font>
  <w:font w:name="Shruti">
    <w:altName w:val="Cambria"/>
    <w:panose1 w:val="020B0502040204020203"/>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mance">
    <w:panose1 w:val="02000500000000000000"/>
    <w:charset w:val="00"/>
    <w:family w:val="auto"/>
    <w:pitch w:val="variable"/>
    <w:sig w:usb0="00000003" w:usb1="00000000" w:usb2="00000000" w:usb3="00000000" w:csb0="00000001" w:csb1="00000000"/>
  </w:font>
  <w:font w:name="Gentium Basic">
    <w:altName w:val="Calibri"/>
    <w:panose1 w:val="02000503060000020004"/>
    <w:charset w:val="00"/>
    <w:family w:val="auto"/>
    <w:pitch w:val="variable"/>
    <w:sig w:usb0="E00000FF" w:usb1="00000003"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20206030504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Roman">
    <w:altName w:val="Times"/>
    <w:panose1 w:val="00000500000000020000"/>
    <w:charset w:val="00"/>
    <w:family w:val="auto"/>
    <w:pitch w:val="variable"/>
    <w:sig w:usb0="E00002FF" w:usb1="5000205A" w:usb2="00000000" w:usb3="00000000" w:csb0="0000019F" w:csb1="00000000"/>
  </w:font>
  <w:font w:name="TimesNewRomanPS-BoldMT">
    <w:panose1 w:val="020B06040202020202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Baskerville">
    <w:panose1 w:val="02020502070401020303"/>
    <w:charset w:val="00"/>
    <w:family w:val="roman"/>
    <w:pitch w:val="variable"/>
    <w:sig w:usb0="80000067" w:usb1="02000000"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Baskerville">
    <w:altName w:val="Cambria"/>
    <w:panose1 w:val="020B0604020202020204"/>
    <w:charset w:val="00"/>
    <w:family w:val="roman"/>
    <w:notTrueType/>
    <w:pitch w:val="default"/>
  </w:font>
  <w:font w:name="MBaskervilleExpert">
    <w:altName w:val="Cambria"/>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7581140"/>
      <w:docPartObj>
        <w:docPartGallery w:val="Page Numbers (Bottom of Page)"/>
        <w:docPartUnique/>
      </w:docPartObj>
    </w:sdtPr>
    <w:sdtContent>
      <w:p w14:paraId="04441DE2" w14:textId="2A6EE8D2" w:rsidR="00403857" w:rsidRDefault="00403857" w:rsidP="0024655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8F16D54" w14:textId="77777777" w:rsidR="00403857" w:rsidRDefault="004038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45429920"/>
      <w:docPartObj>
        <w:docPartGallery w:val="Page Numbers (Bottom of Page)"/>
        <w:docPartUnique/>
      </w:docPartObj>
    </w:sdtPr>
    <w:sdtContent>
      <w:p w14:paraId="7FA443EE" w14:textId="419B377A" w:rsidR="00403857" w:rsidRDefault="00403857" w:rsidP="0024655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14A4ADC" w14:textId="77777777" w:rsidR="00403857" w:rsidRDefault="00403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CA8F59" w14:textId="77777777" w:rsidR="003C6970" w:rsidRDefault="003C6970" w:rsidP="00297AE9">
      <w:r>
        <w:separator/>
      </w:r>
    </w:p>
  </w:footnote>
  <w:footnote w:type="continuationSeparator" w:id="0">
    <w:p w14:paraId="3ED57AD6" w14:textId="77777777" w:rsidR="003C6970" w:rsidRDefault="003C6970" w:rsidP="00297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07D1E" w14:textId="77777777" w:rsidR="00120B0A" w:rsidRDefault="00120B0A" w:rsidP="003D43BC">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ECBEBE" w14:textId="77777777" w:rsidR="00120B0A" w:rsidRDefault="00120B0A" w:rsidP="00297AE9">
    <w:pPr>
      <w:pStyle w:val="Head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45E4682" w14:textId="77777777" w:rsidR="00120B0A" w:rsidRDefault="00120B0A" w:rsidP="00297AE9">
    <w:pPr>
      <w:pStyle w:val="Head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C3A7A5" w14:textId="77777777" w:rsidR="00120B0A" w:rsidRDefault="00120B0A" w:rsidP="00297AE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DA8B8" w14:textId="77777777" w:rsidR="00120B0A" w:rsidRPr="00297AE9" w:rsidRDefault="00120B0A" w:rsidP="002C4DB8">
    <w:pPr>
      <w:pStyle w:val="Header"/>
      <w:tabs>
        <w:tab w:val="clear" w:pos="2880"/>
      </w:tabs>
      <w:ind w:right="2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7F373870"/>
    <w:multiLevelType w:val="multilevel"/>
    <w:tmpl w:val="A59E1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 Brockington">
    <w15:presenceInfo w15:providerId="None" w15:userId="John Brocking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143"/>
    <w:rsid w:val="00002F61"/>
    <w:rsid w:val="000040D0"/>
    <w:rsid w:val="00004338"/>
    <w:rsid w:val="00004FB2"/>
    <w:rsid w:val="00007EBA"/>
    <w:rsid w:val="00010113"/>
    <w:rsid w:val="00010763"/>
    <w:rsid w:val="00012E65"/>
    <w:rsid w:val="00014CFB"/>
    <w:rsid w:val="00016520"/>
    <w:rsid w:val="00020DFC"/>
    <w:rsid w:val="000216AA"/>
    <w:rsid w:val="00021A86"/>
    <w:rsid w:val="000247FF"/>
    <w:rsid w:val="000256CE"/>
    <w:rsid w:val="00026262"/>
    <w:rsid w:val="0002669A"/>
    <w:rsid w:val="000272B1"/>
    <w:rsid w:val="00027F41"/>
    <w:rsid w:val="00032A50"/>
    <w:rsid w:val="00032E35"/>
    <w:rsid w:val="00033BAE"/>
    <w:rsid w:val="000358DA"/>
    <w:rsid w:val="0003688A"/>
    <w:rsid w:val="00041F8A"/>
    <w:rsid w:val="0004293B"/>
    <w:rsid w:val="00043330"/>
    <w:rsid w:val="00045A0F"/>
    <w:rsid w:val="00045A44"/>
    <w:rsid w:val="00046DE9"/>
    <w:rsid w:val="00047CCF"/>
    <w:rsid w:val="000502B2"/>
    <w:rsid w:val="00050366"/>
    <w:rsid w:val="00050D95"/>
    <w:rsid w:val="00053228"/>
    <w:rsid w:val="000538CF"/>
    <w:rsid w:val="00054BE3"/>
    <w:rsid w:val="0005699E"/>
    <w:rsid w:val="00065F57"/>
    <w:rsid w:val="00066225"/>
    <w:rsid w:val="000702FF"/>
    <w:rsid w:val="00071389"/>
    <w:rsid w:val="000735E1"/>
    <w:rsid w:val="0007388C"/>
    <w:rsid w:val="00076939"/>
    <w:rsid w:val="0007730B"/>
    <w:rsid w:val="00077330"/>
    <w:rsid w:val="000776CA"/>
    <w:rsid w:val="00077925"/>
    <w:rsid w:val="0007792C"/>
    <w:rsid w:val="000800BC"/>
    <w:rsid w:val="00080C74"/>
    <w:rsid w:val="00080F4C"/>
    <w:rsid w:val="00081B7E"/>
    <w:rsid w:val="00082BE0"/>
    <w:rsid w:val="00082C8E"/>
    <w:rsid w:val="00084050"/>
    <w:rsid w:val="00086349"/>
    <w:rsid w:val="00087B05"/>
    <w:rsid w:val="00087EC7"/>
    <w:rsid w:val="00092754"/>
    <w:rsid w:val="000959E5"/>
    <w:rsid w:val="00095C0E"/>
    <w:rsid w:val="00096EF0"/>
    <w:rsid w:val="000A3BCE"/>
    <w:rsid w:val="000A683B"/>
    <w:rsid w:val="000A6F4B"/>
    <w:rsid w:val="000A7197"/>
    <w:rsid w:val="000A7B63"/>
    <w:rsid w:val="000B10B1"/>
    <w:rsid w:val="000B112F"/>
    <w:rsid w:val="000B3B3D"/>
    <w:rsid w:val="000B3E00"/>
    <w:rsid w:val="000B4C2E"/>
    <w:rsid w:val="000B543A"/>
    <w:rsid w:val="000B595D"/>
    <w:rsid w:val="000B6563"/>
    <w:rsid w:val="000C0017"/>
    <w:rsid w:val="000C23A9"/>
    <w:rsid w:val="000C25ED"/>
    <w:rsid w:val="000C2B94"/>
    <w:rsid w:val="000C58F7"/>
    <w:rsid w:val="000C6098"/>
    <w:rsid w:val="000C628F"/>
    <w:rsid w:val="000C62CC"/>
    <w:rsid w:val="000C6B59"/>
    <w:rsid w:val="000C726B"/>
    <w:rsid w:val="000C7944"/>
    <w:rsid w:val="000D051C"/>
    <w:rsid w:val="000D14DF"/>
    <w:rsid w:val="000D28F4"/>
    <w:rsid w:val="000D3953"/>
    <w:rsid w:val="000D3D9A"/>
    <w:rsid w:val="000D4A1F"/>
    <w:rsid w:val="000D7A10"/>
    <w:rsid w:val="000D7C72"/>
    <w:rsid w:val="000E23CB"/>
    <w:rsid w:val="000E5F53"/>
    <w:rsid w:val="000E74DB"/>
    <w:rsid w:val="000E796D"/>
    <w:rsid w:val="000F0A30"/>
    <w:rsid w:val="000F21B3"/>
    <w:rsid w:val="000F2808"/>
    <w:rsid w:val="000F2F85"/>
    <w:rsid w:val="000F3080"/>
    <w:rsid w:val="000F343D"/>
    <w:rsid w:val="000F37A2"/>
    <w:rsid w:val="000F7C97"/>
    <w:rsid w:val="001010FE"/>
    <w:rsid w:val="0010198F"/>
    <w:rsid w:val="001036E2"/>
    <w:rsid w:val="00104E3F"/>
    <w:rsid w:val="0010533E"/>
    <w:rsid w:val="001058CE"/>
    <w:rsid w:val="00106114"/>
    <w:rsid w:val="001073C4"/>
    <w:rsid w:val="001123C8"/>
    <w:rsid w:val="001145DE"/>
    <w:rsid w:val="00115DCC"/>
    <w:rsid w:val="00115E42"/>
    <w:rsid w:val="00116776"/>
    <w:rsid w:val="00117268"/>
    <w:rsid w:val="00120608"/>
    <w:rsid w:val="0012075F"/>
    <w:rsid w:val="00120B0A"/>
    <w:rsid w:val="00121B90"/>
    <w:rsid w:val="00122278"/>
    <w:rsid w:val="0012567A"/>
    <w:rsid w:val="0012644C"/>
    <w:rsid w:val="00126E06"/>
    <w:rsid w:val="00130679"/>
    <w:rsid w:val="001327BC"/>
    <w:rsid w:val="00134A1C"/>
    <w:rsid w:val="00136EBA"/>
    <w:rsid w:val="00143763"/>
    <w:rsid w:val="00143FBB"/>
    <w:rsid w:val="00144E57"/>
    <w:rsid w:val="00146F05"/>
    <w:rsid w:val="00147FD7"/>
    <w:rsid w:val="00154241"/>
    <w:rsid w:val="00154882"/>
    <w:rsid w:val="001552DF"/>
    <w:rsid w:val="00156685"/>
    <w:rsid w:val="00156A85"/>
    <w:rsid w:val="0015754B"/>
    <w:rsid w:val="00160AD7"/>
    <w:rsid w:val="00160E6F"/>
    <w:rsid w:val="00161A26"/>
    <w:rsid w:val="001629E0"/>
    <w:rsid w:val="00162A39"/>
    <w:rsid w:val="0017025A"/>
    <w:rsid w:val="00171333"/>
    <w:rsid w:val="00182F62"/>
    <w:rsid w:val="00183A4F"/>
    <w:rsid w:val="0018590D"/>
    <w:rsid w:val="001865E4"/>
    <w:rsid w:val="001875A3"/>
    <w:rsid w:val="001877C1"/>
    <w:rsid w:val="00191504"/>
    <w:rsid w:val="00192695"/>
    <w:rsid w:val="00193C1C"/>
    <w:rsid w:val="001963AC"/>
    <w:rsid w:val="00197774"/>
    <w:rsid w:val="00197CCC"/>
    <w:rsid w:val="001A074A"/>
    <w:rsid w:val="001A19C0"/>
    <w:rsid w:val="001A1E6C"/>
    <w:rsid w:val="001A2212"/>
    <w:rsid w:val="001A23F8"/>
    <w:rsid w:val="001A369C"/>
    <w:rsid w:val="001A4182"/>
    <w:rsid w:val="001A4935"/>
    <w:rsid w:val="001A5D80"/>
    <w:rsid w:val="001A5FB7"/>
    <w:rsid w:val="001A7204"/>
    <w:rsid w:val="001A7D01"/>
    <w:rsid w:val="001B0D20"/>
    <w:rsid w:val="001B28E9"/>
    <w:rsid w:val="001B2DCC"/>
    <w:rsid w:val="001B2E50"/>
    <w:rsid w:val="001B4FB3"/>
    <w:rsid w:val="001B5760"/>
    <w:rsid w:val="001B6D1C"/>
    <w:rsid w:val="001C1145"/>
    <w:rsid w:val="001C1BA1"/>
    <w:rsid w:val="001C3B73"/>
    <w:rsid w:val="001C594D"/>
    <w:rsid w:val="001C7178"/>
    <w:rsid w:val="001D1A91"/>
    <w:rsid w:val="001D3588"/>
    <w:rsid w:val="001D35E9"/>
    <w:rsid w:val="001D3B03"/>
    <w:rsid w:val="001D4E1E"/>
    <w:rsid w:val="001D5756"/>
    <w:rsid w:val="001D6043"/>
    <w:rsid w:val="001E05BA"/>
    <w:rsid w:val="001E0A3B"/>
    <w:rsid w:val="001E1B19"/>
    <w:rsid w:val="001E2121"/>
    <w:rsid w:val="001E3C45"/>
    <w:rsid w:val="001E4649"/>
    <w:rsid w:val="001E6ECF"/>
    <w:rsid w:val="001F2323"/>
    <w:rsid w:val="001F4366"/>
    <w:rsid w:val="001F4447"/>
    <w:rsid w:val="001F466F"/>
    <w:rsid w:val="001F5093"/>
    <w:rsid w:val="00200110"/>
    <w:rsid w:val="00200298"/>
    <w:rsid w:val="002009E9"/>
    <w:rsid w:val="0020320F"/>
    <w:rsid w:val="0020396B"/>
    <w:rsid w:val="0020651C"/>
    <w:rsid w:val="00206FDF"/>
    <w:rsid w:val="00210539"/>
    <w:rsid w:val="00210592"/>
    <w:rsid w:val="002116C7"/>
    <w:rsid w:val="002116FE"/>
    <w:rsid w:val="002136ED"/>
    <w:rsid w:val="0021532D"/>
    <w:rsid w:val="0021663B"/>
    <w:rsid w:val="002175C4"/>
    <w:rsid w:val="00217AAE"/>
    <w:rsid w:val="00220988"/>
    <w:rsid w:val="00220EFF"/>
    <w:rsid w:val="00221D94"/>
    <w:rsid w:val="00223371"/>
    <w:rsid w:val="00223F95"/>
    <w:rsid w:val="0022471A"/>
    <w:rsid w:val="00224A53"/>
    <w:rsid w:val="002252DE"/>
    <w:rsid w:val="00226E1F"/>
    <w:rsid w:val="00226E38"/>
    <w:rsid w:val="00227CC4"/>
    <w:rsid w:val="00232380"/>
    <w:rsid w:val="002342E2"/>
    <w:rsid w:val="002358CE"/>
    <w:rsid w:val="002367B3"/>
    <w:rsid w:val="002369DD"/>
    <w:rsid w:val="00237357"/>
    <w:rsid w:val="00242918"/>
    <w:rsid w:val="00242920"/>
    <w:rsid w:val="00243444"/>
    <w:rsid w:val="0024473F"/>
    <w:rsid w:val="00244B2A"/>
    <w:rsid w:val="002468A4"/>
    <w:rsid w:val="0025207F"/>
    <w:rsid w:val="002522FF"/>
    <w:rsid w:val="0025252C"/>
    <w:rsid w:val="002529F5"/>
    <w:rsid w:val="00254690"/>
    <w:rsid w:val="00254786"/>
    <w:rsid w:val="00256092"/>
    <w:rsid w:val="00256F33"/>
    <w:rsid w:val="0025735F"/>
    <w:rsid w:val="00260DF5"/>
    <w:rsid w:val="0026134A"/>
    <w:rsid w:val="002624B0"/>
    <w:rsid w:val="00262542"/>
    <w:rsid w:val="00263278"/>
    <w:rsid w:val="00265CA3"/>
    <w:rsid w:val="002665DE"/>
    <w:rsid w:val="002734D0"/>
    <w:rsid w:val="00273703"/>
    <w:rsid w:val="002737AA"/>
    <w:rsid w:val="00273C67"/>
    <w:rsid w:val="00275515"/>
    <w:rsid w:val="00275A9A"/>
    <w:rsid w:val="002762F0"/>
    <w:rsid w:val="002773FA"/>
    <w:rsid w:val="002775F0"/>
    <w:rsid w:val="00280C7A"/>
    <w:rsid w:val="002831C3"/>
    <w:rsid w:val="00283B13"/>
    <w:rsid w:val="00283FA3"/>
    <w:rsid w:val="00284479"/>
    <w:rsid w:val="00284D4E"/>
    <w:rsid w:val="0028535C"/>
    <w:rsid w:val="00285B5A"/>
    <w:rsid w:val="00286F7B"/>
    <w:rsid w:val="0028773D"/>
    <w:rsid w:val="00290200"/>
    <w:rsid w:val="002920DA"/>
    <w:rsid w:val="002924C8"/>
    <w:rsid w:val="002928C3"/>
    <w:rsid w:val="00293E37"/>
    <w:rsid w:val="00295FCC"/>
    <w:rsid w:val="00296438"/>
    <w:rsid w:val="00296F96"/>
    <w:rsid w:val="002974EA"/>
    <w:rsid w:val="0029792A"/>
    <w:rsid w:val="00297AE9"/>
    <w:rsid w:val="002A012A"/>
    <w:rsid w:val="002A1E46"/>
    <w:rsid w:val="002A2B9A"/>
    <w:rsid w:val="002A2FAB"/>
    <w:rsid w:val="002A4634"/>
    <w:rsid w:val="002A4F03"/>
    <w:rsid w:val="002A53D3"/>
    <w:rsid w:val="002A6CF3"/>
    <w:rsid w:val="002A6DE5"/>
    <w:rsid w:val="002A737C"/>
    <w:rsid w:val="002A75B6"/>
    <w:rsid w:val="002B0B74"/>
    <w:rsid w:val="002B2EFE"/>
    <w:rsid w:val="002B3823"/>
    <w:rsid w:val="002B455C"/>
    <w:rsid w:val="002B5D15"/>
    <w:rsid w:val="002B674D"/>
    <w:rsid w:val="002B682D"/>
    <w:rsid w:val="002C0129"/>
    <w:rsid w:val="002C1112"/>
    <w:rsid w:val="002C138F"/>
    <w:rsid w:val="002C2579"/>
    <w:rsid w:val="002C4DB8"/>
    <w:rsid w:val="002C66A2"/>
    <w:rsid w:val="002D0318"/>
    <w:rsid w:val="002D1809"/>
    <w:rsid w:val="002D21FD"/>
    <w:rsid w:val="002D2C0E"/>
    <w:rsid w:val="002D4B83"/>
    <w:rsid w:val="002D61BB"/>
    <w:rsid w:val="002D6468"/>
    <w:rsid w:val="002D750A"/>
    <w:rsid w:val="002D7F11"/>
    <w:rsid w:val="002D7F86"/>
    <w:rsid w:val="002E157D"/>
    <w:rsid w:val="002E256C"/>
    <w:rsid w:val="002E56C6"/>
    <w:rsid w:val="002F31A1"/>
    <w:rsid w:val="002F3251"/>
    <w:rsid w:val="002F53BD"/>
    <w:rsid w:val="002F60E5"/>
    <w:rsid w:val="002F7D2C"/>
    <w:rsid w:val="00304C18"/>
    <w:rsid w:val="0030587D"/>
    <w:rsid w:val="00305E2D"/>
    <w:rsid w:val="00306A46"/>
    <w:rsid w:val="00310B9A"/>
    <w:rsid w:val="0031383D"/>
    <w:rsid w:val="003138CE"/>
    <w:rsid w:val="00313A64"/>
    <w:rsid w:val="00314082"/>
    <w:rsid w:val="00315DB4"/>
    <w:rsid w:val="00316DEB"/>
    <w:rsid w:val="003216DA"/>
    <w:rsid w:val="00321BA9"/>
    <w:rsid w:val="003223A6"/>
    <w:rsid w:val="003231A6"/>
    <w:rsid w:val="00323498"/>
    <w:rsid w:val="003245A5"/>
    <w:rsid w:val="0032603D"/>
    <w:rsid w:val="0033088C"/>
    <w:rsid w:val="003335B5"/>
    <w:rsid w:val="0033426D"/>
    <w:rsid w:val="0033465A"/>
    <w:rsid w:val="00334AF3"/>
    <w:rsid w:val="003368F2"/>
    <w:rsid w:val="0034377C"/>
    <w:rsid w:val="00343A91"/>
    <w:rsid w:val="00345616"/>
    <w:rsid w:val="003459EF"/>
    <w:rsid w:val="00345DDC"/>
    <w:rsid w:val="003466E4"/>
    <w:rsid w:val="0034752A"/>
    <w:rsid w:val="003503A1"/>
    <w:rsid w:val="0035089B"/>
    <w:rsid w:val="003512BE"/>
    <w:rsid w:val="003535FC"/>
    <w:rsid w:val="00353F54"/>
    <w:rsid w:val="003550C8"/>
    <w:rsid w:val="00355557"/>
    <w:rsid w:val="003558BB"/>
    <w:rsid w:val="0036031E"/>
    <w:rsid w:val="00360A91"/>
    <w:rsid w:val="003628EC"/>
    <w:rsid w:val="0036662C"/>
    <w:rsid w:val="003667E6"/>
    <w:rsid w:val="00367513"/>
    <w:rsid w:val="00367EE2"/>
    <w:rsid w:val="003713E8"/>
    <w:rsid w:val="0037174D"/>
    <w:rsid w:val="00372008"/>
    <w:rsid w:val="00372A63"/>
    <w:rsid w:val="00372D81"/>
    <w:rsid w:val="00373A73"/>
    <w:rsid w:val="003755CC"/>
    <w:rsid w:val="00375A00"/>
    <w:rsid w:val="00384257"/>
    <w:rsid w:val="00390536"/>
    <w:rsid w:val="00394A65"/>
    <w:rsid w:val="00395EC1"/>
    <w:rsid w:val="00396D69"/>
    <w:rsid w:val="00397ECC"/>
    <w:rsid w:val="003A02D8"/>
    <w:rsid w:val="003A1797"/>
    <w:rsid w:val="003A1DD3"/>
    <w:rsid w:val="003A2694"/>
    <w:rsid w:val="003A3776"/>
    <w:rsid w:val="003A680F"/>
    <w:rsid w:val="003A7238"/>
    <w:rsid w:val="003B173C"/>
    <w:rsid w:val="003B21BD"/>
    <w:rsid w:val="003B24A3"/>
    <w:rsid w:val="003B25B9"/>
    <w:rsid w:val="003B4767"/>
    <w:rsid w:val="003C016A"/>
    <w:rsid w:val="003C0762"/>
    <w:rsid w:val="003C093A"/>
    <w:rsid w:val="003C099C"/>
    <w:rsid w:val="003C0B1D"/>
    <w:rsid w:val="003C2AF7"/>
    <w:rsid w:val="003C2C07"/>
    <w:rsid w:val="003C3BE8"/>
    <w:rsid w:val="003C4A9A"/>
    <w:rsid w:val="003C60D6"/>
    <w:rsid w:val="003C677C"/>
    <w:rsid w:val="003C6970"/>
    <w:rsid w:val="003C7A26"/>
    <w:rsid w:val="003C7C43"/>
    <w:rsid w:val="003D105C"/>
    <w:rsid w:val="003D2D2C"/>
    <w:rsid w:val="003D41BF"/>
    <w:rsid w:val="003D43BC"/>
    <w:rsid w:val="003D4C3E"/>
    <w:rsid w:val="003D4F04"/>
    <w:rsid w:val="003E10A2"/>
    <w:rsid w:val="003E1DFD"/>
    <w:rsid w:val="003E73FF"/>
    <w:rsid w:val="003E7A2C"/>
    <w:rsid w:val="003F13D4"/>
    <w:rsid w:val="003F37DF"/>
    <w:rsid w:val="003F3D6C"/>
    <w:rsid w:val="003F5A33"/>
    <w:rsid w:val="003F6D80"/>
    <w:rsid w:val="003F773E"/>
    <w:rsid w:val="003F7772"/>
    <w:rsid w:val="004001FB"/>
    <w:rsid w:val="00400808"/>
    <w:rsid w:val="004010A4"/>
    <w:rsid w:val="00403857"/>
    <w:rsid w:val="004046C9"/>
    <w:rsid w:val="00406196"/>
    <w:rsid w:val="00406245"/>
    <w:rsid w:val="00407690"/>
    <w:rsid w:val="00407895"/>
    <w:rsid w:val="00412C48"/>
    <w:rsid w:val="0041320F"/>
    <w:rsid w:val="0041343E"/>
    <w:rsid w:val="004138EA"/>
    <w:rsid w:val="00417736"/>
    <w:rsid w:val="00424610"/>
    <w:rsid w:val="00424843"/>
    <w:rsid w:val="00426506"/>
    <w:rsid w:val="00426F8A"/>
    <w:rsid w:val="00427010"/>
    <w:rsid w:val="004273FE"/>
    <w:rsid w:val="0042794A"/>
    <w:rsid w:val="004301A6"/>
    <w:rsid w:val="0043149C"/>
    <w:rsid w:val="00431B06"/>
    <w:rsid w:val="00432E99"/>
    <w:rsid w:val="00432FD0"/>
    <w:rsid w:val="00434B58"/>
    <w:rsid w:val="00434D9C"/>
    <w:rsid w:val="004371D7"/>
    <w:rsid w:val="004377C6"/>
    <w:rsid w:val="00441263"/>
    <w:rsid w:val="004414C7"/>
    <w:rsid w:val="00442A5E"/>
    <w:rsid w:val="004438B7"/>
    <w:rsid w:val="00443906"/>
    <w:rsid w:val="004456EB"/>
    <w:rsid w:val="00445D01"/>
    <w:rsid w:val="00445DCF"/>
    <w:rsid w:val="004478CB"/>
    <w:rsid w:val="00447B93"/>
    <w:rsid w:val="00454C11"/>
    <w:rsid w:val="0045587F"/>
    <w:rsid w:val="0045598D"/>
    <w:rsid w:val="004571B3"/>
    <w:rsid w:val="004602B0"/>
    <w:rsid w:val="004627D8"/>
    <w:rsid w:val="00462964"/>
    <w:rsid w:val="00463551"/>
    <w:rsid w:val="00463B4A"/>
    <w:rsid w:val="004640C6"/>
    <w:rsid w:val="00465064"/>
    <w:rsid w:val="00466DFD"/>
    <w:rsid w:val="0047065A"/>
    <w:rsid w:val="00471CCC"/>
    <w:rsid w:val="00471D2F"/>
    <w:rsid w:val="004722CD"/>
    <w:rsid w:val="004735A7"/>
    <w:rsid w:val="00473C1E"/>
    <w:rsid w:val="00482017"/>
    <w:rsid w:val="00483BE1"/>
    <w:rsid w:val="00486927"/>
    <w:rsid w:val="004875FA"/>
    <w:rsid w:val="004903C2"/>
    <w:rsid w:val="00490576"/>
    <w:rsid w:val="00493338"/>
    <w:rsid w:val="00493406"/>
    <w:rsid w:val="00494AF6"/>
    <w:rsid w:val="00494CEC"/>
    <w:rsid w:val="00495DF7"/>
    <w:rsid w:val="004964F8"/>
    <w:rsid w:val="00496B82"/>
    <w:rsid w:val="00497546"/>
    <w:rsid w:val="004A0551"/>
    <w:rsid w:val="004A3B34"/>
    <w:rsid w:val="004A5154"/>
    <w:rsid w:val="004A5986"/>
    <w:rsid w:val="004A61A8"/>
    <w:rsid w:val="004A6D5E"/>
    <w:rsid w:val="004B0910"/>
    <w:rsid w:val="004B586E"/>
    <w:rsid w:val="004B6E1B"/>
    <w:rsid w:val="004B7090"/>
    <w:rsid w:val="004C042A"/>
    <w:rsid w:val="004C7BF5"/>
    <w:rsid w:val="004D0435"/>
    <w:rsid w:val="004D0C88"/>
    <w:rsid w:val="004D12D9"/>
    <w:rsid w:val="004D17FF"/>
    <w:rsid w:val="004D2CE8"/>
    <w:rsid w:val="004D35EC"/>
    <w:rsid w:val="004D43FB"/>
    <w:rsid w:val="004D46F6"/>
    <w:rsid w:val="004E1251"/>
    <w:rsid w:val="004E17A0"/>
    <w:rsid w:val="004E1E2B"/>
    <w:rsid w:val="004E20DB"/>
    <w:rsid w:val="004E2177"/>
    <w:rsid w:val="004E2693"/>
    <w:rsid w:val="004E2AAB"/>
    <w:rsid w:val="004E39BA"/>
    <w:rsid w:val="004E616B"/>
    <w:rsid w:val="004E6341"/>
    <w:rsid w:val="004F0246"/>
    <w:rsid w:val="004F067B"/>
    <w:rsid w:val="004F283A"/>
    <w:rsid w:val="004F2A46"/>
    <w:rsid w:val="0050055F"/>
    <w:rsid w:val="00500B5E"/>
    <w:rsid w:val="00501080"/>
    <w:rsid w:val="0050126E"/>
    <w:rsid w:val="0050252D"/>
    <w:rsid w:val="005041A6"/>
    <w:rsid w:val="005044FC"/>
    <w:rsid w:val="0050473D"/>
    <w:rsid w:val="00505075"/>
    <w:rsid w:val="005051A3"/>
    <w:rsid w:val="0050528C"/>
    <w:rsid w:val="005055CB"/>
    <w:rsid w:val="00505EAE"/>
    <w:rsid w:val="005078B5"/>
    <w:rsid w:val="00510FA8"/>
    <w:rsid w:val="0051125C"/>
    <w:rsid w:val="00511D35"/>
    <w:rsid w:val="00516B28"/>
    <w:rsid w:val="00516C22"/>
    <w:rsid w:val="00517ECA"/>
    <w:rsid w:val="00520475"/>
    <w:rsid w:val="00521394"/>
    <w:rsid w:val="00521C19"/>
    <w:rsid w:val="00521E03"/>
    <w:rsid w:val="00522840"/>
    <w:rsid w:val="005232A0"/>
    <w:rsid w:val="0052335B"/>
    <w:rsid w:val="00524143"/>
    <w:rsid w:val="00526721"/>
    <w:rsid w:val="0052794D"/>
    <w:rsid w:val="00527F09"/>
    <w:rsid w:val="00530C6E"/>
    <w:rsid w:val="005327BA"/>
    <w:rsid w:val="00533333"/>
    <w:rsid w:val="00533DE4"/>
    <w:rsid w:val="005349A0"/>
    <w:rsid w:val="00535C72"/>
    <w:rsid w:val="00536609"/>
    <w:rsid w:val="00537068"/>
    <w:rsid w:val="005370F2"/>
    <w:rsid w:val="00537FAD"/>
    <w:rsid w:val="00541FC4"/>
    <w:rsid w:val="00542BF4"/>
    <w:rsid w:val="0054316A"/>
    <w:rsid w:val="00545317"/>
    <w:rsid w:val="00547396"/>
    <w:rsid w:val="005473A4"/>
    <w:rsid w:val="00552D55"/>
    <w:rsid w:val="00555AAF"/>
    <w:rsid w:val="0055649A"/>
    <w:rsid w:val="00563C40"/>
    <w:rsid w:val="00564F07"/>
    <w:rsid w:val="005658FF"/>
    <w:rsid w:val="00565A46"/>
    <w:rsid w:val="00565EF4"/>
    <w:rsid w:val="00566EC4"/>
    <w:rsid w:val="00567353"/>
    <w:rsid w:val="0056754E"/>
    <w:rsid w:val="005675FC"/>
    <w:rsid w:val="00570B12"/>
    <w:rsid w:val="00570B5B"/>
    <w:rsid w:val="00575403"/>
    <w:rsid w:val="00576943"/>
    <w:rsid w:val="00576CE1"/>
    <w:rsid w:val="005827A3"/>
    <w:rsid w:val="00587ACC"/>
    <w:rsid w:val="005903EE"/>
    <w:rsid w:val="00590508"/>
    <w:rsid w:val="005921D7"/>
    <w:rsid w:val="005930CD"/>
    <w:rsid w:val="00593833"/>
    <w:rsid w:val="00594904"/>
    <w:rsid w:val="0059706D"/>
    <w:rsid w:val="005A04EB"/>
    <w:rsid w:val="005A229D"/>
    <w:rsid w:val="005A2FCA"/>
    <w:rsid w:val="005A3180"/>
    <w:rsid w:val="005A319C"/>
    <w:rsid w:val="005A3A5F"/>
    <w:rsid w:val="005A40DA"/>
    <w:rsid w:val="005A421A"/>
    <w:rsid w:val="005A6F74"/>
    <w:rsid w:val="005B2102"/>
    <w:rsid w:val="005B4EC7"/>
    <w:rsid w:val="005B6CAB"/>
    <w:rsid w:val="005B6D5B"/>
    <w:rsid w:val="005C06AC"/>
    <w:rsid w:val="005C0980"/>
    <w:rsid w:val="005C1147"/>
    <w:rsid w:val="005C21DE"/>
    <w:rsid w:val="005C285F"/>
    <w:rsid w:val="005C4363"/>
    <w:rsid w:val="005C5C31"/>
    <w:rsid w:val="005D1F45"/>
    <w:rsid w:val="005D25CE"/>
    <w:rsid w:val="005D2793"/>
    <w:rsid w:val="005D4B18"/>
    <w:rsid w:val="005D50AF"/>
    <w:rsid w:val="005D6DAC"/>
    <w:rsid w:val="005D7BCC"/>
    <w:rsid w:val="005D7DFB"/>
    <w:rsid w:val="005D7F51"/>
    <w:rsid w:val="005E2A34"/>
    <w:rsid w:val="005E3072"/>
    <w:rsid w:val="005E33B7"/>
    <w:rsid w:val="005E79D2"/>
    <w:rsid w:val="005F328A"/>
    <w:rsid w:val="005F4436"/>
    <w:rsid w:val="005F64AE"/>
    <w:rsid w:val="00600839"/>
    <w:rsid w:val="0060175B"/>
    <w:rsid w:val="00601865"/>
    <w:rsid w:val="00602FCD"/>
    <w:rsid w:val="006062EB"/>
    <w:rsid w:val="00606D4A"/>
    <w:rsid w:val="00607865"/>
    <w:rsid w:val="00612771"/>
    <w:rsid w:val="00614562"/>
    <w:rsid w:val="00614887"/>
    <w:rsid w:val="006175A8"/>
    <w:rsid w:val="00617A67"/>
    <w:rsid w:val="0062183E"/>
    <w:rsid w:val="0062202C"/>
    <w:rsid w:val="006256EF"/>
    <w:rsid w:val="0062577E"/>
    <w:rsid w:val="00626852"/>
    <w:rsid w:val="00626E73"/>
    <w:rsid w:val="00630377"/>
    <w:rsid w:val="00630436"/>
    <w:rsid w:val="00630CDD"/>
    <w:rsid w:val="00630F39"/>
    <w:rsid w:val="0063273E"/>
    <w:rsid w:val="006334BC"/>
    <w:rsid w:val="00634CE1"/>
    <w:rsid w:val="00634E48"/>
    <w:rsid w:val="006361F0"/>
    <w:rsid w:val="006365B5"/>
    <w:rsid w:val="00637D72"/>
    <w:rsid w:val="00641AB1"/>
    <w:rsid w:val="006437C0"/>
    <w:rsid w:val="00644BA3"/>
    <w:rsid w:val="006468D4"/>
    <w:rsid w:val="00646A20"/>
    <w:rsid w:val="00647210"/>
    <w:rsid w:val="00650A23"/>
    <w:rsid w:val="00651664"/>
    <w:rsid w:val="00651680"/>
    <w:rsid w:val="00651B1F"/>
    <w:rsid w:val="00653E0F"/>
    <w:rsid w:val="006560A4"/>
    <w:rsid w:val="006619C1"/>
    <w:rsid w:val="00661C74"/>
    <w:rsid w:val="00661D2A"/>
    <w:rsid w:val="006622B9"/>
    <w:rsid w:val="00662F23"/>
    <w:rsid w:val="006632DC"/>
    <w:rsid w:val="006647F9"/>
    <w:rsid w:val="00664A9E"/>
    <w:rsid w:val="006664BF"/>
    <w:rsid w:val="006665F9"/>
    <w:rsid w:val="006666C8"/>
    <w:rsid w:val="00666B10"/>
    <w:rsid w:val="006675D6"/>
    <w:rsid w:val="00667777"/>
    <w:rsid w:val="00667DC8"/>
    <w:rsid w:val="00667E45"/>
    <w:rsid w:val="00670C32"/>
    <w:rsid w:val="006710E3"/>
    <w:rsid w:val="00671162"/>
    <w:rsid w:val="006711A0"/>
    <w:rsid w:val="00671E7B"/>
    <w:rsid w:val="00673117"/>
    <w:rsid w:val="0067382A"/>
    <w:rsid w:val="00673E4F"/>
    <w:rsid w:val="00675C3A"/>
    <w:rsid w:val="0067632E"/>
    <w:rsid w:val="00677D90"/>
    <w:rsid w:val="00680639"/>
    <w:rsid w:val="00680C8E"/>
    <w:rsid w:val="00681AC8"/>
    <w:rsid w:val="006832D5"/>
    <w:rsid w:val="006857E4"/>
    <w:rsid w:val="00687149"/>
    <w:rsid w:val="0069135D"/>
    <w:rsid w:val="00691DF7"/>
    <w:rsid w:val="00692054"/>
    <w:rsid w:val="0069420D"/>
    <w:rsid w:val="00694E41"/>
    <w:rsid w:val="00695234"/>
    <w:rsid w:val="0069550C"/>
    <w:rsid w:val="00696C42"/>
    <w:rsid w:val="00696D67"/>
    <w:rsid w:val="006A0B82"/>
    <w:rsid w:val="006A1CD6"/>
    <w:rsid w:val="006A26B2"/>
    <w:rsid w:val="006A28BC"/>
    <w:rsid w:val="006A2E58"/>
    <w:rsid w:val="006A3FB3"/>
    <w:rsid w:val="006A42E8"/>
    <w:rsid w:val="006A5762"/>
    <w:rsid w:val="006A6A68"/>
    <w:rsid w:val="006B270D"/>
    <w:rsid w:val="006B3E17"/>
    <w:rsid w:val="006C119E"/>
    <w:rsid w:val="006C5CE7"/>
    <w:rsid w:val="006C66CF"/>
    <w:rsid w:val="006C7267"/>
    <w:rsid w:val="006D03AF"/>
    <w:rsid w:val="006D0D6E"/>
    <w:rsid w:val="006D23B4"/>
    <w:rsid w:val="006D46BB"/>
    <w:rsid w:val="006D4A94"/>
    <w:rsid w:val="006D62E9"/>
    <w:rsid w:val="006E2085"/>
    <w:rsid w:val="006E5549"/>
    <w:rsid w:val="006E5944"/>
    <w:rsid w:val="006E5BBC"/>
    <w:rsid w:val="006E64FA"/>
    <w:rsid w:val="006F1219"/>
    <w:rsid w:val="006F192F"/>
    <w:rsid w:val="006F3882"/>
    <w:rsid w:val="006F457D"/>
    <w:rsid w:val="006F49D1"/>
    <w:rsid w:val="006F4E7F"/>
    <w:rsid w:val="007022C1"/>
    <w:rsid w:val="00710EBB"/>
    <w:rsid w:val="0071478C"/>
    <w:rsid w:val="007147F3"/>
    <w:rsid w:val="00715090"/>
    <w:rsid w:val="00715351"/>
    <w:rsid w:val="00715B00"/>
    <w:rsid w:val="00716EDA"/>
    <w:rsid w:val="007177BA"/>
    <w:rsid w:val="00717B12"/>
    <w:rsid w:val="00717F8C"/>
    <w:rsid w:val="0072138D"/>
    <w:rsid w:val="00722083"/>
    <w:rsid w:val="00727709"/>
    <w:rsid w:val="0073099B"/>
    <w:rsid w:val="007310B9"/>
    <w:rsid w:val="0073133B"/>
    <w:rsid w:val="00731ABF"/>
    <w:rsid w:val="00731F7B"/>
    <w:rsid w:val="00732B12"/>
    <w:rsid w:val="007343F5"/>
    <w:rsid w:val="00734E75"/>
    <w:rsid w:val="00735070"/>
    <w:rsid w:val="007359F5"/>
    <w:rsid w:val="0073753A"/>
    <w:rsid w:val="007418F7"/>
    <w:rsid w:val="00744955"/>
    <w:rsid w:val="00744C00"/>
    <w:rsid w:val="0074561F"/>
    <w:rsid w:val="0074656D"/>
    <w:rsid w:val="00750D06"/>
    <w:rsid w:val="007511B9"/>
    <w:rsid w:val="00751696"/>
    <w:rsid w:val="0075191F"/>
    <w:rsid w:val="00752D76"/>
    <w:rsid w:val="0075389C"/>
    <w:rsid w:val="00754046"/>
    <w:rsid w:val="007549B1"/>
    <w:rsid w:val="00757BC4"/>
    <w:rsid w:val="00760AF1"/>
    <w:rsid w:val="007621C8"/>
    <w:rsid w:val="0076298A"/>
    <w:rsid w:val="00763477"/>
    <w:rsid w:val="00763686"/>
    <w:rsid w:val="00767546"/>
    <w:rsid w:val="00767D7D"/>
    <w:rsid w:val="00770A15"/>
    <w:rsid w:val="00771BFF"/>
    <w:rsid w:val="00774EE3"/>
    <w:rsid w:val="00780CE4"/>
    <w:rsid w:val="00781DA9"/>
    <w:rsid w:val="00782DE7"/>
    <w:rsid w:val="00782FF8"/>
    <w:rsid w:val="007840D7"/>
    <w:rsid w:val="007858EB"/>
    <w:rsid w:val="007925F9"/>
    <w:rsid w:val="0079310B"/>
    <w:rsid w:val="007961A3"/>
    <w:rsid w:val="00796748"/>
    <w:rsid w:val="00797288"/>
    <w:rsid w:val="00797391"/>
    <w:rsid w:val="007A09DA"/>
    <w:rsid w:val="007A2104"/>
    <w:rsid w:val="007A2C17"/>
    <w:rsid w:val="007A3E32"/>
    <w:rsid w:val="007A41C3"/>
    <w:rsid w:val="007A5C0E"/>
    <w:rsid w:val="007A6B5F"/>
    <w:rsid w:val="007A7CF4"/>
    <w:rsid w:val="007B0A38"/>
    <w:rsid w:val="007B2F52"/>
    <w:rsid w:val="007B3896"/>
    <w:rsid w:val="007B52F9"/>
    <w:rsid w:val="007B6B81"/>
    <w:rsid w:val="007B7535"/>
    <w:rsid w:val="007C173B"/>
    <w:rsid w:val="007C1AD5"/>
    <w:rsid w:val="007C1EB0"/>
    <w:rsid w:val="007C36B3"/>
    <w:rsid w:val="007C41FE"/>
    <w:rsid w:val="007C4B57"/>
    <w:rsid w:val="007C53DF"/>
    <w:rsid w:val="007C5936"/>
    <w:rsid w:val="007C5FD8"/>
    <w:rsid w:val="007D0370"/>
    <w:rsid w:val="007D1B6D"/>
    <w:rsid w:val="007D2EC7"/>
    <w:rsid w:val="007D4555"/>
    <w:rsid w:val="007D4A9D"/>
    <w:rsid w:val="007D5BD7"/>
    <w:rsid w:val="007D5F73"/>
    <w:rsid w:val="007E129F"/>
    <w:rsid w:val="007E288E"/>
    <w:rsid w:val="007E2B22"/>
    <w:rsid w:val="007E4E3A"/>
    <w:rsid w:val="007E5873"/>
    <w:rsid w:val="007E6BC2"/>
    <w:rsid w:val="007E75CE"/>
    <w:rsid w:val="007E76E2"/>
    <w:rsid w:val="007F3645"/>
    <w:rsid w:val="007F4A84"/>
    <w:rsid w:val="007F5674"/>
    <w:rsid w:val="007F5851"/>
    <w:rsid w:val="007F6983"/>
    <w:rsid w:val="007F743D"/>
    <w:rsid w:val="007F7B1B"/>
    <w:rsid w:val="0080401D"/>
    <w:rsid w:val="00804350"/>
    <w:rsid w:val="008048F9"/>
    <w:rsid w:val="00805AF3"/>
    <w:rsid w:val="00805FF2"/>
    <w:rsid w:val="0080603E"/>
    <w:rsid w:val="008060BC"/>
    <w:rsid w:val="00807ABF"/>
    <w:rsid w:val="0081225D"/>
    <w:rsid w:val="008123D2"/>
    <w:rsid w:val="00812F64"/>
    <w:rsid w:val="00815637"/>
    <w:rsid w:val="00817084"/>
    <w:rsid w:val="00817287"/>
    <w:rsid w:val="00821654"/>
    <w:rsid w:val="00821949"/>
    <w:rsid w:val="00823087"/>
    <w:rsid w:val="0082327A"/>
    <w:rsid w:val="008242C7"/>
    <w:rsid w:val="008245F7"/>
    <w:rsid w:val="0082512C"/>
    <w:rsid w:val="00826152"/>
    <w:rsid w:val="0082744C"/>
    <w:rsid w:val="00827DC8"/>
    <w:rsid w:val="0083059B"/>
    <w:rsid w:val="00830F2D"/>
    <w:rsid w:val="008328DC"/>
    <w:rsid w:val="00834560"/>
    <w:rsid w:val="008407E5"/>
    <w:rsid w:val="00841FAE"/>
    <w:rsid w:val="0084245A"/>
    <w:rsid w:val="008442F7"/>
    <w:rsid w:val="00844331"/>
    <w:rsid w:val="00845915"/>
    <w:rsid w:val="008460F3"/>
    <w:rsid w:val="00846BC9"/>
    <w:rsid w:val="00846E9C"/>
    <w:rsid w:val="00850639"/>
    <w:rsid w:val="00851E34"/>
    <w:rsid w:val="00852E8E"/>
    <w:rsid w:val="00853C41"/>
    <w:rsid w:val="00854516"/>
    <w:rsid w:val="00854542"/>
    <w:rsid w:val="00855851"/>
    <w:rsid w:val="008570B4"/>
    <w:rsid w:val="00857C48"/>
    <w:rsid w:val="008607B6"/>
    <w:rsid w:val="008632B6"/>
    <w:rsid w:val="00864FEF"/>
    <w:rsid w:val="00865C63"/>
    <w:rsid w:val="00865FB6"/>
    <w:rsid w:val="0086603B"/>
    <w:rsid w:val="00866F83"/>
    <w:rsid w:val="008675C5"/>
    <w:rsid w:val="00867948"/>
    <w:rsid w:val="00870B2E"/>
    <w:rsid w:val="00872251"/>
    <w:rsid w:val="00872577"/>
    <w:rsid w:val="008745D2"/>
    <w:rsid w:val="00874D95"/>
    <w:rsid w:val="008756E5"/>
    <w:rsid w:val="008758AB"/>
    <w:rsid w:val="008801AF"/>
    <w:rsid w:val="00881D57"/>
    <w:rsid w:val="00883423"/>
    <w:rsid w:val="00883F15"/>
    <w:rsid w:val="00884089"/>
    <w:rsid w:val="00884738"/>
    <w:rsid w:val="00884EF9"/>
    <w:rsid w:val="008851C5"/>
    <w:rsid w:val="00886DCF"/>
    <w:rsid w:val="00886E86"/>
    <w:rsid w:val="0089008C"/>
    <w:rsid w:val="0089012C"/>
    <w:rsid w:val="00890EC7"/>
    <w:rsid w:val="00891857"/>
    <w:rsid w:val="00891A4B"/>
    <w:rsid w:val="00892E03"/>
    <w:rsid w:val="008946B5"/>
    <w:rsid w:val="0089583E"/>
    <w:rsid w:val="008971F2"/>
    <w:rsid w:val="0089756B"/>
    <w:rsid w:val="008978D6"/>
    <w:rsid w:val="008A03D3"/>
    <w:rsid w:val="008A09DC"/>
    <w:rsid w:val="008A2324"/>
    <w:rsid w:val="008A25B4"/>
    <w:rsid w:val="008A362A"/>
    <w:rsid w:val="008A4B35"/>
    <w:rsid w:val="008A4B6E"/>
    <w:rsid w:val="008A7B83"/>
    <w:rsid w:val="008B13A4"/>
    <w:rsid w:val="008B13B0"/>
    <w:rsid w:val="008B2EE4"/>
    <w:rsid w:val="008B370F"/>
    <w:rsid w:val="008B4651"/>
    <w:rsid w:val="008B4C71"/>
    <w:rsid w:val="008B6635"/>
    <w:rsid w:val="008B6950"/>
    <w:rsid w:val="008B69E5"/>
    <w:rsid w:val="008C02F7"/>
    <w:rsid w:val="008C2B5A"/>
    <w:rsid w:val="008C5191"/>
    <w:rsid w:val="008C5252"/>
    <w:rsid w:val="008C5AE8"/>
    <w:rsid w:val="008C61D5"/>
    <w:rsid w:val="008C6E08"/>
    <w:rsid w:val="008C7ABE"/>
    <w:rsid w:val="008D19FF"/>
    <w:rsid w:val="008D320F"/>
    <w:rsid w:val="008D404F"/>
    <w:rsid w:val="008D59EC"/>
    <w:rsid w:val="008D5DB3"/>
    <w:rsid w:val="008D605A"/>
    <w:rsid w:val="008E0D55"/>
    <w:rsid w:val="008E1B60"/>
    <w:rsid w:val="008E275A"/>
    <w:rsid w:val="008E2C54"/>
    <w:rsid w:val="008E3031"/>
    <w:rsid w:val="008E3EE0"/>
    <w:rsid w:val="008E5E54"/>
    <w:rsid w:val="008E7FC5"/>
    <w:rsid w:val="008F0CB9"/>
    <w:rsid w:val="008F2CD1"/>
    <w:rsid w:val="008F32BB"/>
    <w:rsid w:val="008F441F"/>
    <w:rsid w:val="008F4B77"/>
    <w:rsid w:val="008F57C9"/>
    <w:rsid w:val="008F747F"/>
    <w:rsid w:val="008F7CAA"/>
    <w:rsid w:val="008F7DBF"/>
    <w:rsid w:val="0090247C"/>
    <w:rsid w:val="00903A39"/>
    <w:rsid w:val="009040E2"/>
    <w:rsid w:val="009073AB"/>
    <w:rsid w:val="00910315"/>
    <w:rsid w:val="0091177B"/>
    <w:rsid w:val="00912591"/>
    <w:rsid w:val="00914D45"/>
    <w:rsid w:val="009151C2"/>
    <w:rsid w:val="00915C47"/>
    <w:rsid w:val="00917B89"/>
    <w:rsid w:val="00917D54"/>
    <w:rsid w:val="009204D1"/>
    <w:rsid w:val="00921ABE"/>
    <w:rsid w:val="00923BE0"/>
    <w:rsid w:val="00924636"/>
    <w:rsid w:val="00926507"/>
    <w:rsid w:val="0092707C"/>
    <w:rsid w:val="009302F2"/>
    <w:rsid w:val="0093153B"/>
    <w:rsid w:val="00933E40"/>
    <w:rsid w:val="009340D2"/>
    <w:rsid w:val="00936822"/>
    <w:rsid w:val="00941DA6"/>
    <w:rsid w:val="009425C8"/>
    <w:rsid w:val="00942A55"/>
    <w:rsid w:val="009500A5"/>
    <w:rsid w:val="0095392C"/>
    <w:rsid w:val="00953F45"/>
    <w:rsid w:val="00954134"/>
    <w:rsid w:val="009567B0"/>
    <w:rsid w:val="009568FF"/>
    <w:rsid w:val="00956F1C"/>
    <w:rsid w:val="009574C0"/>
    <w:rsid w:val="009621CE"/>
    <w:rsid w:val="0096242C"/>
    <w:rsid w:val="00962AB5"/>
    <w:rsid w:val="00967172"/>
    <w:rsid w:val="009708F5"/>
    <w:rsid w:val="00971D2D"/>
    <w:rsid w:val="0097273B"/>
    <w:rsid w:val="00972CCE"/>
    <w:rsid w:val="0097580E"/>
    <w:rsid w:val="00976594"/>
    <w:rsid w:val="00976EAC"/>
    <w:rsid w:val="009777CB"/>
    <w:rsid w:val="0097798A"/>
    <w:rsid w:val="00980293"/>
    <w:rsid w:val="00980F1A"/>
    <w:rsid w:val="00981B76"/>
    <w:rsid w:val="009825E6"/>
    <w:rsid w:val="009827AB"/>
    <w:rsid w:val="00984C18"/>
    <w:rsid w:val="00987772"/>
    <w:rsid w:val="0099201B"/>
    <w:rsid w:val="00993164"/>
    <w:rsid w:val="0099478B"/>
    <w:rsid w:val="009954C8"/>
    <w:rsid w:val="0099554B"/>
    <w:rsid w:val="00995693"/>
    <w:rsid w:val="009966EC"/>
    <w:rsid w:val="00997777"/>
    <w:rsid w:val="00997D82"/>
    <w:rsid w:val="009A0BFB"/>
    <w:rsid w:val="009A10F2"/>
    <w:rsid w:val="009A1BFE"/>
    <w:rsid w:val="009A36E5"/>
    <w:rsid w:val="009A390F"/>
    <w:rsid w:val="009A5811"/>
    <w:rsid w:val="009A66AE"/>
    <w:rsid w:val="009B0D4A"/>
    <w:rsid w:val="009B1632"/>
    <w:rsid w:val="009B36BF"/>
    <w:rsid w:val="009B403F"/>
    <w:rsid w:val="009B5287"/>
    <w:rsid w:val="009B6135"/>
    <w:rsid w:val="009B62CB"/>
    <w:rsid w:val="009B65B8"/>
    <w:rsid w:val="009B6651"/>
    <w:rsid w:val="009B6FFB"/>
    <w:rsid w:val="009C11F5"/>
    <w:rsid w:val="009C18BB"/>
    <w:rsid w:val="009C2BB1"/>
    <w:rsid w:val="009C505F"/>
    <w:rsid w:val="009D0088"/>
    <w:rsid w:val="009D03DC"/>
    <w:rsid w:val="009D07B2"/>
    <w:rsid w:val="009D08C8"/>
    <w:rsid w:val="009D2F06"/>
    <w:rsid w:val="009D3273"/>
    <w:rsid w:val="009D3BB5"/>
    <w:rsid w:val="009D50D1"/>
    <w:rsid w:val="009D648F"/>
    <w:rsid w:val="009D67ED"/>
    <w:rsid w:val="009D6B55"/>
    <w:rsid w:val="009D718B"/>
    <w:rsid w:val="009D7B35"/>
    <w:rsid w:val="009D7ED0"/>
    <w:rsid w:val="009E012C"/>
    <w:rsid w:val="009E18BE"/>
    <w:rsid w:val="009E6DC0"/>
    <w:rsid w:val="009F07BA"/>
    <w:rsid w:val="009F1FBB"/>
    <w:rsid w:val="009F20B4"/>
    <w:rsid w:val="009F5D69"/>
    <w:rsid w:val="009F60EB"/>
    <w:rsid w:val="009F6835"/>
    <w:rsid w:val="009F7E42"/>
    <w:rsid w:val="00A03592"/>
    <w:rsid w:val="00A06C3A"/>
    <w:rsid w:val="00A07448"/>
    <w:rsid w:val="00A1253F"/>
    <w:rsid w:val="00A138DA"/>
    <w:rsid w:val="00A13F47"/>
    <w:rsid w:val="00A14745"/>
    <w:rsid w:val="00A15625"/>
    <w:rsid w:val="00A15C3D"/>
    <w:rsid w:val="00A16FA1"/>
    <w:rsid w:val="00A227CE"/>
    <w:rsid w:val="00A237CB"/>
    <w:rsid w:val="00A251AB"/>
    <w:rsid w:val="00A266C3"/>
    <w:rsid w:val="00A26A44"/>
    <w:rsid w:val="00A27F7A"/>
    <w:rsid w:val="00A30383"/>
    <w:rsid w:val="00A30445"/>
    <w:rsid w:val="00A30EA6"/>
    <w:rsid w:val="00A3168D"/>
    <w:rsid w:val="00A31D8E"/>
    <w:rsid w:val="00A3274E"/>
    <w:rsid w:val="00A33BCD"/>
    <w:rsid w:val="00A35D28"/>
    <w:rsid w:val="00A35EC1"/>
    <w:rsid w:val="00A36BC6"/>
    <w:rsid w:val="00A37018"/>
    <w:rsid w:val="00A421CD"/>
    <w:rsid w:val="00A43119"/>
    <w:rsid w:val="00A43A5E"/>
    <w:rsid w:val="00A44617"/>
    <w:rsid w:val="00A46F3C"/>
    <w:rsid w:val="00A50BF4"/>
    <w:rsid w:val="00A519B2"/>
    <w:rsid w:val="00A53ECD"/>
    <w:rsid w:val="00A54707"/>
    <w:rsid w:val="00A54F41"/>
    <w:rsid w:val="00A55304"/>
    <w:rsid w:val="00A55513"/>
    <w:rsid w:val="00A55C7A"/>
    <w:rsid w:val="00A56473"/>
    <w:rsid w:val="00A565DA"/>
    <w:rsid w:val="00A61B8B"/>
    <w:rsid w:val="00A6201F"/>
    <w:rsid w:val="00A67800"/>
    <w:rsid w:val="00A73112"/>
    <w:rsid w:val="00A80212"/>
    <w:rsid w:val="00A8080F"/>
    <w:rsid w:val="00A8128B"/>
    <w:rsid w:val="00A81B49"/>
    <w:rsid w:val="00A82AC8"/>
    <w:rsid w:val="00A85570"/>
    <w:rsid w:val="00A85DA5"/>
    <w:rsid w:val="00A863F1"/>
    <w:rsid w:val="00A878F3"/>
    <w:rsid w:val="00A87C17"/>
    <w:rsid w:val="00A9157F"/>
    <w:rsid w:val="00A95163"/>
    <w:rsid w:val="00A95178"/>
    <w:rsid w:val="00AA03CD"/>
    <w:rsid w:val="00AA40B7"/>
    <w:rsid w:val="00AA485A"/>
    <w:rsid w:val="00AA500A"/>
    <w:rsid w:val="00AA5C1D"/>
    <w:rsid w:val="00AA62B3"/>
    <w:rsid w:val="00AA6646"/>
    <w:rsid w:val="00AA76E6"/>
    <w:rsid w:val="00AB07BE"/>
    <w:rsid w:val="00AB1621"/>
    <w:rsid w:val="00AB1B0D"/>
    <w:rsid w:val="00AB1DF7"/>
    <w:rsid w:val="00AB57B1"/>
    <w:rsid w:val="00AB599B"/>
    <w:rsid w:val="00AB5D3A"/>
    <w:rsid w:val="00AB67CD"/>
    <w:rsid w:val="00AC36D6"/>
    <w:rsid w:val="00AC38E9"/>
    <w:rsid w:val="00AC6EDE"/>
    <w:rsid w:val="00AD353B"/>
    <w:rsid w:val="00AD44DF"/>
    <w:rsid w:val="00AD4567"/>
    <w:rsid w:val="00AD5D3D"/>
    <w:rsid w:val="00AD5DFC"/>
    <w:rsid w:val="00AD7B42"/>
    <w:rsid w:val="00AE002C"/>
    <w:rsid w:val="00AE0D34"/>
    <w:rsid w:val="00AE2F7D"/>
    <w:rsid w:val="00AE33C8"/>
    <w:rsid w:val="00AE3D1D"/>
    <w:rsid w:val="00AE5EA8"/>
    <w:rsid w:val="00AE643F"/>
    <w:rsid w:val="00AE6EED"/>
    <w:rsid w:val="00AE7FFB"/>
    <w:rsid w:val="00AF041E"/>
    <w:rsid w:val="00AF07B5"/>
    <w:rsid w:val="00AF14F0"/>
    <w:rsid w:val="00AF22E9"/>
    <w:rsid w:val="00AF2464"/>
    <w:rsid w:val="00AF2659"/>
    <w:rsid w:val="00AF2F52"/>
    <w:rsid w:val="00AF3513"/>
    <w:rsid w:val="00AF3614"/>
    <w:rsid w:val="00AF61A3"/>
    <w:rsid w:val="00AF679A"/>
    <w:rsid w:val="00AF7AE0"/>
    <w:rsid w:val="00B002AD"/>
    <w:rsid w:val="00B01591"/>
    <w:rsid w:val="00B01C2F"/>
    <w:rsid w:val="00B02880"/>
    <w:rsid w:val="00B0295D"/>
    <w:rsid w:val="00B04552"/>
    <w:rsid w:val="00B057DF"/>
    <w:rsid w:val="00B05FDE"/>
    <w:rsid w:val="00B068EB"/>
    <w:rsid w:val="00B07BFC"/>
    <w:rsid w:val="00B07CCD"/>
    <w:rsid w:val="00B101B0"/>
    <w:rsid w:val="00B102BF"/>
    <w:rsid w:val="00B12D37"/>
    <w:rsid w:val="00B13553"/>
    <w:rsid w:val="00B16F5D"/>
    <w:rsid w:val="00B223F3"/>
    <w:rsid w:val="00B22FD9"/>
    <w:rsid w:val="00B232FA"/>
    <w:rsid w:val="00B235B2"/>
    <w:rsid w:val="00B23FDA"/>
    <w:rsid w:val="00B240B3"/>
    <w:rsid w:val="00B275A5"/>
    <w:rsid w:val="00B276FF"/>
    <w:rsid w:val="00B301C1"/>
    <w:rsid w:val="00B32C31"/>
    <w:rsid w:val="00B32DD4"/>
    <w:rsid w:val="00B33F73"/>
    <w:rsid w:val="00B34D1E"/>
    <w:rsid w:val="00B360BC"/>
    <w:rsid w:val="00B36724"/>
    <w:rsid w:val="00B370AA"/>
    <w:rsid w:val="00B403EB"/>
    <w:rsid w:val="00B40A82"/>
    <w:rsid w:val="00B44771"/>
    <w:rsid w:val="00B453CB"/>
    <w:rsid w:val="00B45493"/>
    <w:rsid w:val="00B45FE7"/>
    <w:rsid w:val="00B51B4C"/>
    <w:rsid w:val="00B53A33"/>
    <w:rsid w:val="00B5481D"/>
    <w:rsid w:val="00B61ACA"/>
    <w:rsid w:val="00B620D4"/>
    <w:rsid w:val="00B626CE"/>
    <w:rsid w:val="00B70F46"/>
    <w:rsid w:val="00B70F50"/>
    <w:rsid w:val="00B71EBD"/>
    <w:rsid w:val="00B74536"/>
    <w:rsid w:val="00B74F9C"/>
    <w:rsid w:val="00B77D57"/>
    <w:rsid w:val="00B83402"/>
    <w:rsid w:val="00B837C1"/>
    <w:rsid w:val="00B8560A"/>
    <w:rsid w:val="00B85EA1"/>
    <w:rsid w:val="00B9019D"/>
    <w:rsid w:val="00B9273B"/>
    <w:rsid w:val="00B928BB"/>
    <w:rsid w:val="00B935A1"/>
    <w:rsid w:val="00BA16B1"/>
    <w:rsid w:val="00BA2EA2"/>
    <w:rsid w:val="00BA32D3"/>
    <w:rsid w:val="00BA426F"/>
    <w:rsid w:val="00BA435F"/>
    <w:rsid w:val="00BA4CCF"/>
    <w:rsid w:val="00BB1888"/>
    <w:rsid w:val="00BB1BF1"/>
    <w:rsid w:val="00BB3854"/>
    <w:rsid w:val="00BB3A57"/>
    <w:rsid w:val="00BB3C93"/>
    <w:rsid w:val="00BB55CA"/>
    <w:rsid w:val="00BB5AF6"/>
    <w:rsid w:val="00BB63FD"/>
    <w:rsid w:val="00BB7E76"/>
    <w:rsid w:val="00BC0EE6"/>
    <w:rsid w:val="00BC1F05"/>
    <w:rsid w:val="00BC2771"/>
    <w:rsid w:val="00BC33DC"/>
    <w:rsid w:val="00BC49D5"/>
    <w:rsid w:val="00BC4B10"/>
    <w:rsid w:val="00BC6DFF"/>
    <w:rsid w:val="00BC76D8"/>
    <w:rsid w:val="00BC77B8"/>
    <w:rsid w:val="00BD0748"/>
    <w:rsid w:val="00BD246C"/>
    <w:rsid w:val="00BD65CE"/>
    <w:rsid w:val="00BD6809"/>
    <w:rsid w:val="00BD7D8A"/>
    <w:rsid w:val="00BE1171"/>
    <w:rsid w:val="00BE2D35"/>
    <w:rsid w:val="00BE3143"/>
    <w:rsid w:val="00BE3459"/>
    <w:rsid w:val="00BE464D"/>
    <w:rsid w:val="00BE5048"/>
    <w:rsid w:val="00BE5322"/>
    <w:rsid w:val="00BE5494"/>
    <w:rsid w:val="00BE7E62"/>
    <w:rsid w:val="00BF20CF"/>
    <w:rsid w:val="00BF2D5F"/>
    <w:rsid w:val="00BF4012"/>
    <w:rsid w:val="00BF4506"/>
    <w:rsid w:val="00BF46D6"/>
    <w:rsid w:val="00BF7B91"/>
    <w:rsid w:val="00C02656"/>
    <w:rsid w:val="00C02718"/>
    <w:rsid w:val="00C03B3D"/>
    <w:rsid w:val="00C03CA9"/>
    <w:rsid w:val="00C0742D"/>
    <w:rsid w:val="00C104F2"/>
    <w:rsid w:val="00C10639"/>
    <w:rsid w:val="00C15B48"/>
    <w:rsid w:val="00C170FE"/>
    <w:rsid w:val="00C177E5"/>
    <w:rsid w:val="00C20AF9"/>
    <w:rsid w:val="00C22AA7"/>
    <w:rsid w:val="00C2455B"/>
    <w:rsid w:val="00C25687"/>
    <w:rsid w:val="00C26A38"/>
    <w:rsid w:val="00C271E6"/>
    <w:rsid w:val="00C34E6D"/>
    <w:rsid w:val="00C34FC0"/>
    <w:rsid w:val="00C358FC"/>
    <w:rsid w:val="00C35ECF"/>
    <w:rsid w:val="00C36039"/>
    <w:rsid w:val="00C36C43"/>
    <w:rsid w:val="00C40ACB"/>
    <w:rsid w:val="00C40CD4"/>
    <w:rsid w:val="00C40E00"/>
    <w:rsid w:val="00C4219D"/>
    <w:rsid w:val="00C4232A"/>
    <w:rsid w:val="00C425E5"/>
    <w:rsid w:val="00C44E40"/>
    <w:rsid w:val="00C45F6C"/>
    <w:rsid w:val="00C466B0"/>
    <w:rsid w:val="00C46A53"/>
    <w:rsid w:val="00C51AA3"/>
    <w:rsid w:val="00C54DE9"/>
    <w:rsid w:val="00C56A99"/>
    <w:rsid w:val="00C56BBC"/>
    <w:rsid w:val="00C60AEF"/>
    <w:rsid w:val="00C62C13"/>
    <w:rsid w:val="00C645D7"/>
    <w:rsid w:val="00C6623B"/>
    <w:rsid w:val="00C66B92"/>
    <w:rsid w:val="00C7069D"/>
    <w:rsid w:val="00C71230"/>
    <w:rsid w:val="00C756F9"/>
    <w:rsid w:val="00C757E4"/>
    <w:rsid w:val="00C77A3B"/>
    <w:rsid w:val="00C77B5A"/>
    <w:rsid w:val="00C77BEE"/>
    <w:rsid w:val="00C77C76"/>
    <w:rsid w:val="00C80B97"/>
    <w:rsid w:val="00C81336"/>
    <w:rsid w:val="00C81CF6"/>
    <w:rsid w:val="00C846C0"/>
    <w:rsid w:val="00C84805"/>
    <w:rsid w:val="00C86863"/>
    <w:rsid w:val="00C86A99"/>
    <w:rsid w:val="00C87D96"/>
    <w:rsid w:val="00C9202E"/>
    <w:rsid w:val="00C923EF"/>
    <w:rsid w:val="00C93537"/>
    <w:rsid w:val="00C935B9"/>
    <w:rsid w:val="00C9413E"/>
    <w:rsid w:val="00C945B5"/>
    <w:rsid w:val="00C948DF"/>
    <w:rsid w:val="00C96472"/>
    <w:rsid w:val="00C965C0"/>
    <w:rsid w:val="00C96FD1"/>
    <w:rsid w:val="00C975CF"/>
    <w:rsid w:val="00CA0752"/>
    <w:rsid w:val="00CA0A23"/>
    <w:rsid w:val="00CA0A9C"/>
    <w:rsid w:val="00CA2E47"/>
    <w:rsid w:val="00CA5F14"/>
    <w:rsid w:val="00CA6B17"/>
    <w:rsid w:val="00CA7F09"/>
    <w:rsid w:val="00CB12FE"/>
    <w:rsid w:val="00CB16A9"/>
    <w:rsid w:val="00CB3A56"/>
    <w:rsid w:val="00CB709D"/>
    <w:rsid w:val="00CC0125"/>
    <w:rsid w:val="00CC05CB"/>
    <w:rsid w:val="00CC0CBF"/>
    <w:rsid w:val="00CC28D4"/>
    <w:rsid w:val="00CC4042"/>
    <w:rsid w:val="00CC408D"/>
    <w:rsid w:val="00CC671E"/>
    <w:rsid w:val="00CC7876"/>
    <w:rsid w:val="00CC7D0A"/>
    <w:rsid w:val="00CD093B"/>
    <w:rsid w:val="00CD4CB6"/>
    <w:rsid w:val="00CD5A76"/>
    <w:rsid w:val="00CD5F78"/>
    <w:rsid w:val="00CD7489"/>
    <w:rsid w:val="00CD7D86"/>
    <w:rsid w:val="00CE068D"/>
    <w:rsid w:val="00CE202A"/>
    <w:rsid w:val="00CE41B4"/>
    <w:rsid w:val="00CE5441"/>
    <w:rsid w:val="00CE54FA"/>
    <w:rsid w:val="00CF0A3C"/>
    <w:rsid w:val="00CF4A69"/>
    <w:rsid w:val="00CF4E6F"/>
    <w:rsid w:val="00CF502E"/>
    <w:rsid w:val="00CF5540"/>
    <w:rsid w:val="00CF664B"/>
    <w:rsid w:val="00CF7DF5"/>
    <w:rsid w:val="00D021F3"/>
    <w:rsid w:val="00D02398"/>
    <w:rsid w:val="00D03167"/>
    <w:rsid w:val="00D039F3"/>
    <w:rsid w:val="00D03F51"/>
    <w:rsid w:val="00D065E4"/>
    <w:rsid w:val="00D06E39"/>
    <w:rsid w:val="00D06E5C"/>
    <w:rsid w:val="00D11DD4"/>
    <w:rsid w:val="00D2307C"/>
    <w:rsid w:val="00D24B1F"/>
    <w:rsid w:val="00D250AA"/>
    <w:rsid w:val="00D2557B"/>
    <w:rsid w:val="00D267D7"/>
    <w:rsid w:val="00D3117F"/>
    <w:rsid w:val="00D32D0D"/>
    <w:rsid w:val="00D32D9C"/>
    <w:rsid w:val="00D3690E"/>
    <w:rsid w:val="00D41C47"/>
    <w:rsid w:val="00D438F9"/>
    <w:rsid w:val="00D455A9"/>
    <w:rsid w:val="00D45614"/>
    <w:rsid w:val="00D47534"/>
    <w:rsid w:val="00D50A88"/>
    <w:rsid w:val="00D5228F"/>
    <w:rsid w:val="00D5585C"/>
    <w:rsid w:val="00D55F5E"/>
    <w:rsid w:val="00D6122E"/>
    <w:rsid w:val="00D6186D"/>
    <w:rsid w:val="00D6189E"/>
    <w:rsid w:val="00D6190E"/>
    <w:rsid w:val="00D624B1"/>
    <w:rsid w:val="00D63E21"/>
    <w:rsid w:val="00D64736"/>
    <w:rsid w:val="00D656A8"/>
    <w:rsid w:val="00D663A8"/>
    <w:rsid w:val="00D67E92"/>
    <w:rsid w:val="00D70B6A"/>
    <w:rsid w:val="00D72169"/>
    <w:rsid w:val="00D74C0D"/>
    <w:rsid w:val="00D74CB6"/>
    <w:rsid w:val="00D75590"/>
    <w:rsid w:val="00D81489"/>
    <w:rsid w:val="00D81F38"/>
    <w:rsid w:val="00D821C8"/>
    <w:rsid w:val="00D83F4E"/>
    <w:rsid w:val="00D848B8"/>
    <w:rsid w:val="00D85139"/>
    <w:rsid w:val="00D86617"/>
    <w:rsid w:val="00D87259"/>
    <w:rsid w:val="00D9182C"/>
    <w:rsid w:val="00D91ECF"/>
    <w:rsid w:val="00D92508"/>
    <w:rsid w:val="00D92EF4"/>
    <w:rsid w:val="00D9398E"/>
    <w:rsid w:val="00D95979"/>
    <w:rsid w:val="00D960A5"/>
    <w:rsid w:val="00DA1FD9"/>
    <w:rsid w:val="00DA2D75"/>
    <w:rsid w:val="00DA3C3D"/>
    <w:rsid w:val="00DA4F52"/>
    <w:rsid w:val="00DA695D"/>
    <w:rsid w:val="00DA7226"/>
    <w:rsid w:val="00DA7DFC"/>
    <w:rsid w:val="00DB001E"/>
    <w:rsid w:val="00DB15E7"/>
    <w:rsid w:val="00DB39DC"/>
    <w:rsid w:val="00DB5447"/>
    <w:rsid w:val="00DB5E8F"/>
    <w:rsid w:val="00DB746C"/>
    <w:rsid w:val="00DC0607"/>
    <w:rsid w:val="00DC3CAA"/>
    <w:rsid w:val="00DC3F5D"/>
    <w:rsid w:val="00DC727D"/>
    <w:rsid w:val="00DC7DB2"/>
    <w:rsid w:val="00DD218E"/>
    <w:rsid w:val="00DD22D7"/>
    <w:rsid w:val="00DD3798"/>
    <w:rsid w:val="00DD3C21"/>
    <w:rsid w:val="00DD50C1"/>
    <w:rsid w:val="00DE0472"/>
    <w:rsid w:val="00DE4CB4"/>
    <w:rsid w:val="00DE6F09"/>
    <w:rsid w:val="00DF09B1"/>
    <w:rsid w:val="00DF0FD7"/>
    <w:rsid w:val="00DF1675"/>
    <w:rsid w:val="00DF2DE4"/>
    <w:rsid w:val="00E00085"/>
    <w:rsid w:val="00E00CA7"/>
    <w:rsid w:val="00E0147D"/>
    <w:rsid w:val="00E02C0C"/>
    <w:rsid w:val="00E03088"/>
    <w:rsid w:val="00E0357D"/>
    <w:rsid w:val="00E043B8"/>
    <w:rsid w:val="00E04C01"/>
    <w:rsid w:val="00E1074B"/>
    <w:rsid w:val="00E131E5"/>
    <w:rsid w:val="00E14AE4"/>
    <w:rsid w:val="00E166FA"/>
    <w:rsid w:val="00E2010B"/>
    <w:rsid w:val="00E21035"/>
    <w:rsid w:val="00E21BA3"/>
    <w:rsid w:val="00E22E87"/>
    <w:rsid w:val="00E248DC"/>
    <w:rsid w:val="00E25AE1"/>
    <w:rsid w:val="00E26850"/>
    <w:rsid w:val="00E26BC3"/>
    <w:rsid w:val="00E27289"/>
    <w:rsid w:val="00E27FE7"/>
    <w:rsid w:val="00E3017B"/>
    <w:rsid w:val="00E313B6"/>
    <w:rsid w:val="00E32EBE"/>
    <w:rsid w:val="00E362EF"/>
    <w:rsid w:val="00E3702E"/>
    <w:rsid w:val="00E37D4B"/>
    <w:rsid w:val="00E42604"/>
    <w:rsid w:val="00E429F0"/>
    <w:rsid w:val="00E44D80"/>
    <w:rsid w:val="00E47F13"/>
    <w:rsid w:val="00E51326"/>
    <w:rsid w:val="00E528E8"/>
    <w:rsid w:val="00E5465D"/>
    <w:rsid w:val="00E55030"/>
    <w:rsid w:val="00E554C9"/>
    <w:rsid w:val="00E57827"/>
    <w:rsid w:val="00E617DD"/>
    <w:rsid w:val="00E653E6"/>
    <w:rsid w:val="00E66239"/>
    <w:rsid w:val="00E72A95"/>
    <w:rsid w:val="00E732B0"/>
    <w:rsid w:val="00E757CF"/>
    <w:rsid w:val="00E75C94"/>
    <w:rsid w:val="00E770F4"/>
    <w:rsid w:val="00E80D9F"/>
    <w:rsid w:val="00E81982"/>
    <w:rsid w:val="00E82685"/>
    <w:rsid w:val="00E832D6"/>
    <w:rsid w:val="00E84A51"/>
    <w:rsid w:val="00E85808"/>
    <w:rsid w:val="00E8590B"/>
    <w:rsid w:val="00E86C70"/>
    <w:rsid w:val="00E87E15"/>
    <w:rsid w:val="00E91CFE"/>
    <w:rsid w:val="00E92395"/>
    <w:rsid w:val="00E92915"/>
    <w:rsid w:val="00E94CC4"/>
    <w:rsid w:val="00E969D4"/>
    <w:rsid w:val="00E97BC9"/>
    <w:rsid w:val="00EA07B6"/>
    <w:rsid w:val="00EA3997"/>
    <w:rsid w:val="00EA5A2E"/>
    <w:rsid w:val="00EB235D"/>
    <w:rsid w:val="00EB25A4"/>
    <w:rsid w:val="00EB2823"/>
    <w:rsid w:val="00EB6F57"/>
    <w:rsid w:val="00EB7E83"/>
    <w:rsid w:val="00EC0379"/>
    <w:rsid w:val="00EC0E84"/>
    <w:rsid w:val="00EC14F4"/>
    <w:rsid w:val="00EC2B9F"/>
    <w:rsid w:val="00EC3805"/>
    <w:rsid w:val="00EC381A"/>
    <w:rsid w:val="00EC42E1"/>
    <w:rsid w:val="00EC43DD"/>
    <w:rsid w:val="00EC573E"/>
    <w:rsid w:val="00ED0A2A"/>
    <w:rsid w:val="00ED0D6D"/>
    <w:rsid w:val="00ED1630"/>
    <w:rsid w:val="00ED258B"/>
    <w:rsid w:val="00ED2AEB"/>
    <w:rsid w:val="00ED4A20"/>
    <w:rsid w:val="00ED571E"/>
    <w:rsid w:val="00ED7456"/>
    <w:rsid w:val="00EE1BE1"/>
    <w:rsid w:val="00EE2D34"/>
    <w:rsid w:val="00EE443F"/>
    <w:rsid w:val="00EE4A2B"/>
    <w:rsid w:val="00EE6680"/>
    <w:rsid w:val="00EF16F3"/>
    <w:rsid w:val="00EF292D"/>
    <w:rsid w:val="00EF2A62"/>
    <w:rsid w:val="00EF41A1"/>
    <w:rsid w:val="00EF684B"/>
    <w:rsid w:val="00EF74F5"/>
    <w:rsid w:val="00F00E03"/>
    <w:rsid w:val="00F02056"/>
    <w:rsid w:val="00F03020"/>
    <w:rsid w:val="00F0417E"/>
    <w:rsid w:val="00F043B7"/>
    <w:rsid w:val="00F0717D"/>
    <w:rsid w:val="00F07ED4"/>
    <w:rsid w:val="00F12119"/>
    <w:rsid w:val="00F1259F"/>
    <w:rsid w:val="00F135A5"/>
    <w:rsid w:val="00F138BB"/>
    <w:rsid w:val="00F13F13"/>
    <w:rsid w:val="00F17036"/>
    <w:rsid w:val="00F17BBC"/>
    <w:rsid w:val="00F17D94"/>
    <w:rsid w:val="00F17E98"/>
    <w:rsid w:val="00F20D5C"/>
    <w:rsid w:val="00F20FDF"/>
    <w:rsid w:val="00F23840"/>
    <w:rsid w:val="00F24906"/>
    <w:rsid w:val="00F25478"/>
    <w:rsid w:val="00F27242"/>
    <w:rsid w:val="00F27D04"/>
    <w:rsid w:val="00F31E6C"/>
    <w:rsid w:val="00F349D0"/>
    <w:rsid w:val="00F41531"/>
    <w:rsid w:val="00F42D91"/>
    <w:rsid w:val="00F457AE"/>
    <w:rsid w:val="00F510C3"/>
    <w:rsid w:val="00F512DF"/>
    <w:rsid w:val="00F512EA"/>
    <w:rsid w:val="00F53172"/>
    <w:rsid w:val="00F535CD"/>
    <w:rsid w:val="00F5387A"/>
    <w:rsid w:val="00F55EDA"/>
    <w:rsid w:val="00F5754C"/>
    <w:rsid w:val="00F57955"/>
    <w:rsid w:val="00F6052F"/>
    <w:rsid w:val="00F607E0"/>
    <w:rsid w:val="00F6083E"/>
    <w:rsid w:val="00F623E9"/>
    <w:rsid w:val="00F62F60"/>
    <w:rsid w:val="00F64498"/>
    <w:rsid w:val="00F72CF8"/>
    <w:rsid w:val="00F73B75"/>
    <w:rsid w:val="00F76BD7"/>
    <w:rsid w:val="00F77275"/>
    <w:rsid w:val="00F776B7"/>
    <w:rsid w:val="00F80E03"/>
    <w:rsid w:val="00F8147C"/>
    <w:rsid w:val="00F815C3"/>
    <w:rsid w:val="00F8201C"/>
    <w:rsid w:val="00F82327"/>
    <w:rsid w:val="00F825EB"/>
    <w:rsid w:val="00F8283C"/>
    <w:rsid w:val="00F84D3B"/>
    <w:rsid w:val="00F8577B"/>
    <w:rsid w:val="00F85855"/>
    <w:rsid w:val="00F872C0"/>
    <w:rsid w:val="00F87364"/>
    <w:rsid w:val="00F87491"/>
    <w:rsid w:val="00F90F16"/>
    <w:rsid w:val="00F91FE2"/>
    <w:rsid w:val="00F926FA"/>
    <w:rsid w:val="00F92D7A"/>
    <w:rsid w:val="00F934D3"/>
    <w:rsid w:val="00F937E4"/>
    <w:rsid w:val="00F94A12"/>
    <w:rsid w:val="00F94FC6"/>
    <w:rsid w:val="00F96005"/>
    <w:rsid w:val="00F960F1"/>
    <w:rsid w:val="00F963FB"/>
    <w:rsid w:val="00F9659A"/>
    <w:rsid w:val="00F96789"/>
    <w:rsid w:val="00F96BE7"/>
    <w:rsid w:val="00F96DCE"/>
    <w:rsid w:val="00F97552"/>
    <w:rsid w:val="00FA2538"/>
    <w:rsid w:val="00FA3094"/>
    <w:rsid w:val="00FA3284"/>
    <w:rsid w:val="00FA5A6C"/>
    <w:rsid w:val="00FA71CA"/>
    <w:rsid w:val="00FA7E33"/>
    <w:rsid w:val="00FB10D0"/>
    <w:rsid w:val="00FB11B7"/>
    <w:rsid w:val="00FB170F"/>
    <w:rsid w:val="00FB2022"/>
    <w:rsid w:val="00FB24BE"/>
    <w:rsid w:val="00FB2579"/>
    <w:rsid w:val="00FB2739"/>
    <w:rsid w:val="00FB3938"/>
    <w:rsid w:val="00FB5702"/>
    <w:rsid w:val="00FB5C08"/>
    <w:rsid w:val="00FC0A9F"/>
    <w:rsid w:val="00FC23DF"/>
    <w:rsid w:val="00FC2C75"/>
    <w:rsid w:val="00FC2DC9"/>
    <w:rsid w:val="00FC5C1A"/>
    <w:rsid w:val="00FC6927"/>
    <w:rsid w:val="00FC79FB"/>
    <w:rsid w:val="00FD12E4"/>
    <w:rsid w:val="00FD1E69"/>
    <w:rsid w:val="00FD24C3"/>
    <w:rsid w:val="00FD2B65"/>
    <w:rsid w:val="00FD35D4"/>
    <w:rsid w:val="00FD43E3"/>
    <w:rsid w:val="00FD513E"/>
    <w:rsid w:val="00FD7176"/>
    <w:rsid w:val="00FE03AC"/>
    <w:rsid w:val="00FE190A"/>
    <w:rsid w:val="00FE2F4E"/>
    <w:rsid w:val="00FE363D"/>
    <w:rsid w:val="00FE3660"/>
    <w:rsid w:val="00FE756D"/>
    <w:rsid w:val="00FF1545"/>
    <w:rsid w:val="00FF20F9"/>
    <w:rsid w:val="00FF4DDB"/>
    <w:rsid w:val="00FF5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B5FD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ntium" w:eastAsia="Times New Roman" w:hAnsi="Gentium" w:cs="Gentium"/>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065E4"/>
    <w:pPr>
      <w:tabs>
        <w:tab w:val="right" w:pos="9000"/>
      </w:tabs>
      <w:spacing w:after="80"/>
      <w:ind w:left="360" w:hanging="360"/>
    </w:pPr>
    <w:rPr>
      <w:rFonts w:cs="Times New Roman"/>
    </w:rPr>
  </w:style>
  <w:style w:type="paragraph" w:styleId="Heading1">
    <w:name w:val="heading 1"/>
    <w:basedOn w:val="Heading"/>
    <w:next w:val="BodyText"/>
    <w:link w:val="Heading1Char"/>
    <w:qFormat/>
    <w:rsid w:val="00BE3143"/>
    <w:pPr>
      <w:numPr>
        <w:numId w:val="1"/>
      </w:numPr>
      <w:outlineLvl w:val="0"/>
    </w:pPr>
  </w:style>
  <w:style w:type="paragraph" w:styleId="Heading2">
    <w:name w:val="heading 2"/>
    <w:basedOn w:val="Heading"/>
    <w:next w:val="BodyText"/>
    <w:link w:val="Heading2Char"/>
    <w:qFormat/>
    <w:rsid w:val="00BE3143"/>
    <w:pPr>
      <w:numPr>
        <w:ilvl w:val="1"/>
        <w:numId w:val="1"/>
      </w:numPr>
      <w:spacing w:before="200"/>
      <w:outlineLvl w:val="1"/>
    </w:pPr>
  </w:style>
  <w:style w:type="paragraph" w:styleId="Heading3">
    <w:name w:val="heading 3"/>
    <w:basedOn w:val="Heading"/>
    <w:next w:val="BodyText"/>
    <w:link w:val="Heading3Char"/>
    <w:qFormat/>
    <w:rsid w:val="00BE3143"/>
    <w:pPr>
      <w:numPr>
        <w:ilvl w:val="2"/>
        <w:numId w:val="1"/>
      </w:numPr>
      <w:spacing w:before="14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rrativeelements">
    <w:name w:val="narrative elements"/>
    <w:basedOn w:val="Normal"/>
    <w:rsid w:val="00565EF4"/>
    <w:pPr>
      <w:tabs>
        <w:tab w:val="left" w:pos="2880"/>
      </w:tabs>
      <w:suppressAutoHyphens/>
      <w:overflowPunct w:val="0"/>
      <w:autoSpaceDE w:val="0"/>
      <w:ind w:firstLine="720"/>
      <w:textAlignment w:val="baseline"/>
    </w:pPr>
    <w:rPr>
      <w:rFonts w:eastAsia="Times"/>
      <w:szCs w:val="22"/>
      <w:lang w:val="en-GB"/>
    </w:rPr>
  </w:style>
  <w:style w:type="paragraph" w:customStyle="1" w:styleId="hangingindent">
    <w:name w:val="hanging indent"/>
    <w:basedOn w:val="Normal"/>
    <w:rsid w:val="005B6D5B"/>
    <w:pPr>
      <w:tabs>
        <w:tab w:val="left" w:pos="2880"/>
      </w:tabs>
      <w:suppressAutoHyphens/>
      <w:overflowPunct w:val="0"/>
      <w:autoSpaceDE w:val="0"/>
      <w:ind w:left="720" w:hanging="720"/>
      <w:textAlignment w:val="baseline"/>
    </w:pPr>
    <w:rPr>
      <w:color w:val="000000"/>
      <w:szCs w:val="20"/>
      <w:lang w:val="en-GB"/>
    </w:rPr>
  </w:style>
  <w:style w:type="paragraph" w:customStyle="1" w:styleId="HangingIndent0">
    <w:name w:val="Hanging Indent"/>
    <w:basedOn w:val="BodyText"/>
    <w:rsid w:val="005B6D5B"/>
    <w:pPr>
      <w:tabs>
        <w:tab w:val="left" w:pos="0"/>
      </w:tabs>
    </w:pPr>
  </w:style>
  <w:style w:type="paragraph" w:styleId="BodyText">
    <w:name w:val="Body Text"/>
    <w:basedOn w:val="Normal"/>
    <w:link w:val="BodyTextChar"/>
    <w:unhideWhenUsed/>
    <w:rsid w:val="009F07BA"/>
    <w:pPr>
      <w:tabs>
        <w:tab w:val="left" w:pos="2880"/>
      </w:tabs>
      <w:suppressAutoHyphens/>
      <w:overflowPunct w:val="0"/>
      <w:autoSpaceDE w:val="0"/>
      <w:ind w:firstLine="720"/>
      <w:textAlignment w:val="baseline"/>
    </w:pPr>
    <w:rPr>
      <w:szCs w:val="20"/>
      <w:lang w:val="en-GB"/>
    </w:rPr>
  </w:style>
  <w:style w:type="character" w:customStyle="1" w:styleId="BodyTextChar">
    <w:name w:val="Body Text Char"/>
    <w:basedOn w:val="DefaultParagraphFont"/>
    <w:link w:val="BodyText"/>
    <w:uiPriority w:val="99"/>
    <w:semiHidden/>
    <w:rsid w:val="009F07BA"/>
  </w:style>
  <w:style w:type="paragraph" w:customStyle="1" w:styleId="hangingindent025">
    <w:name w:val="hanging indent (0.25)"/>
    <w:basedOn w:val="hangingindent"/>
    <w:qFormat/>
    <w:rsid w:val="009F07BA"/>
    <w:pPr>
      <w:overflowPunct/>
      <w:autoSpaceDE/>
      <w:ind w:left="360" w:hanging="360"/>
      <w:jc w:val="both"/>
      <w:textAlignment w:val="auto"/>
    </w:pPr>
    <w:rPr>
      <w:rFonts w:eastAsia="Times"/>
      <w:color w:val="auto"/>
    </w:rPr>
  </w:style>
  <w:style w:type="paragraph" w:styleId="Header">
    <w:name w:val="header"/>
    <w:basedOn w:val="Normal"/>
    <w:link w:val="HeaderChar"/>
    <w:qFormat/>
    <w:rsid w:val="009F07BA"/>
    <w:pPr>
      <w:tabs>
        <w:tab w:val="left" w:pos="2880"/>
        <w:tab w:val="center" w:pos="4320"/>
        <w:tab w:val="right" w:pos="8640"/>
      </w:tabs>
      <w:suppressAutoHyphens/>
      <w:overflowPunct w:val="0"/>
      <w:autoSpaceDE w:val="0"/>
      <w:ind w:firstLine="360"/>
      <w:jc w:val="right"/>
      <w:textAlignment w:val="baseline"/>
    </w:pPr>
    <w:rPr>
      <w:szCs w:val="20"/>
      <w:lang w:val="en-GB"/>
    </w:rPr>
  </w:style>
  <w:style w:type="character" w:customStyle="1" w:styleId="HeaderChar">
    <w:name w:val="Header Char"/>
    <w:basedOn w:val="DefaultParagraphFont"/>
    <w:link w:val="Header"/>
    <w:rsid w:val="009F07BA"/>
    <w:rPr>
      <w:szCs w:val="20"/>
    </w:rPr>
  </w:style>
  <w:style w:type="character" w:styleId="PageNumber">
    <w:name w:val="page number"/>
    <w:qFormat/>
    <w:rsid w:val="00C22AA7"/>
    <w:rPr>
      <w:rFonts w:ascii="Gentium" w:hAnsi="Gentium" w:cs="Gentium"/>
      <w:sz w:val="24"/>
    </w:rPr>
  </w:style>
  <w:style w:type="paragraph" w:styleId="FootnoteText">
    <w:name w:val="footnote text"/>
    <w:aliases w:val="Footnote Text (Gentium)"/>
    <w:basedOn w:val="Normal"/>
    <w:link w:val="FootnoteTextChar"/>
    <w:qFormat/>
    <w:rsid w:val="00C22AA7"/>
    <w:pPr>
      <w:tabs>
        <w:tab w:val="left" w:pos="360"/>
        <w:tab w:val="left" w:pos="2880"/>
      </w:tabs>
      <w:suppressAutoHyphens/>
      <w:autoSpaceDE w:val="0"/>
      <w:adjustRightInd w:val="0"/>
      <w:spacing w:before="60" w:after="60"/>
      <w:ind w:firstLine="720"/>
    </w:pPr>
    <w:rPr>
      <w:rFonts w:cs="Shruti"/>
      <w:sz w:val="20"/>
      <w:szCs w:val="20"/>
      <w:lang w:val="en-GB"/>
    </w:rPr>
  </w:style>
  <w:style w:type="character" w:customStyle="1" w:styleId="FootnoteTextChar">
    <w:name w:val="Footnote Text Char"/>
    <w:aliases w:val="Footnote Text (Gentium) Char"/>
    <w:basedOn w:val="DefaultParagraphFont"/>
    <w:link w:val="FootnoteText"/>
    <w:rsid w:val="00C22AA7"/>
    <w:rPr>
      <w:rFonts w:cs="Shruti"/>
      <w:sz w:val="20"/>
      <w:szCs w:val="20"/>
      <w:lang w:val="en-GB"/>
    </w:rPr>
  </w:style>
  <w:style w:type="character" w:customStyle="1" w:styleId="Heading1Char">
    <w:name w:val="Heading 1 Char"/>
    <w:basedOn w:val="DefaultParagraphFont"/>
    <w:link w:val="Heading1"/>
    <w:rsid w:val="00BE3143"/>
    <w:rPr>
      <w:rFonts w:ascii="Times New Roman" w:hAnsi="Times New Roman" w:cs="Times New Roman"/>
      <w:sz w:val="20"/>
      <w:szCs w:val="20"/>
      <w:lang w:val="en-GB"/>
    </w:rPr>
  </w:style>
  <w:style w:type="character" w:customStyle="1" w:styleId="Heading2Char">
    <w:name w:val="Heading 2 Char"/>
    <w:basedOn w:val="DefaultParagraphFont"/>
    <w:link w:val="Heading2"/>
    <w:rsid w:val="00BE3143"/>
    <w:rPr>
      <w:rFonts w:ascii="Times New Roman" w:hAnsi="Times New Roman" w:cs="Times New Roman"/>
      <w:sz w:val="20"/>
      <w:szCs w:val="20"/>
      <w:lang w:val="en-GB"/>
    </w:rPr>
  </w:style>
  <w:style w:type="character" w:customStyle="1" w:styleId="Heading3Char">
    <w:name w:val="Heading 3 Char"/>
    <w:basedOn w:val="DefaultParagraphFont"/>
    <w:link w:val="Heading3"/>
    <w:rsid w:val="00BE3143"/>
    <w:rPr>
      <w:rFonts w:ascii="Times New Roman" w:hAnsi="Times New Roman" w:cs="Times New Roman"/>
      <w:sz w:val="20"/>
      <w:szCs w:val="20"/>
      <w:lang w:val="en-GB"/>
    </w:rPr>
  </w:style>
  <w:style w:type="character" w:customStyle="1" w:styleId="WW8Num1z0">
    <w:name w:val="WW8Num1z0"/>
    <w:rsid w:val="00BE3143"/>
  </w:style>
  <w:style w:type="character" w:customStyle="1" w:styleId="WW8Num1z1">
    <w:name w:val="WW8Num1z1"/>
    <w:rsid w:val="00BE3143"/>
  </w:style>
  <w:style w:type="character" w:customStyle="1" w:styleId="WW8Num1z2">
    <w:name w:val="WW8Num1z2"/>
    <w:rsid w:val="00BE3143"/>
  </w:style>
  <w:style w:type="character" w:customStyle="1" w:styleId="WW8Num1z3">
    <w:name w:val="WW8Num1z3"/>
    <w:rsid w:val="00BE3143"/>
  </w:style>
  <w:style w:type="character" w:customStyle="1" w:styleId="WW8Num1z4">
    <w:name w:val="WW8Num1z4"/>
    <w:rsid w:val="00BE3143"/>
  </w:style>
  <w:style w:type="character" w:customStyle="1" w:styleId="WW8Num1z5">
    <w:name w:val="WW8Num1z5"/>
    <w:rsid w:val="00BE3143"/>
  </w:style>
  <w:style w:type="character" w:customStyle="1" w:styleId="WW8Num1z6">
    <w:name w:val="WW8Num1z6"/>
    <w:rsid w:val="00BE3143"/>
  </w:style>
  <w:style w:type="character" w:customStyle="1" w:styleId="WW8Num1z7">
    <w:name w:val="WW8Num1z7"/>
    <w:rsid w:val="00BE3143"/>
  </w:style>
  <w:style w:type="character" w:customStyle="1" w:styleId="WW8Num1z8">
    <w:name w:val="WW8Num1z8"/>
    <w:rsid w:val="00BE3143"/>
  </w:style>
  <w:style w:type="character" w:customStyle="1" w:styleId="FootnoteCharacters">
    <w:name w:val="Footnote Characters"/>
    <w:basedOn w:val="DefaultParagraphFont"/>
    <w:rsid w:val="00BE3143"/>
  </w:style>
  <w:style w:type="character" w:customStyle="1" w:styleId="subheadblack">
    <w:name w:val="sub_head_black"/>
    <w:basedOn w:val="DefaultParagraphFont"/>
    <w:rsid w:val="00BE3143"/>
  </w:style>
  <w:style w:type="character" w:customStyle="1" w:styleId="ff64">
    <w:name w:val="ff64"/>
    <w:basedOn w:val="DefaultParagraphFont"/>
    <w:rsid w:val="00BE3143"/>
  </w:style>
  <w:style w:type="character" w:customStyle="1" w:styleId="ff66">
    <w:name w:val="ff66"/>
    <w:basedOn w:val="DefaultParagraphFont"/>
    <w:rsid w:val="00BE3143"/>
  </w:style>
  <w:style w:type="character" w:customStyle="1" w:styleId="ff65">
    <w:name w:val="ff65"/>
    <w:basedOn w:val="DefaultParagraphFont"/>
    <w:rsid w:val="00BE3143"/>
  </w:style>
  <w:style w:type="character" w:styleId="HTMLCite">
    <w:name w:val="HTML Cite"/>
    <w:rsid w:val="00BE3143"/>
    <w:rPr>
      <w:i/>
    </w:rPr>
  </w:style>
  <w:style w:type="character" w:styleId="Emphasis">
    <w:name w:val="Emphasis"/>
    <w:uiPriority w:val="20"/>
    <w:qFormat/>
    <w:rsid w:val="00BE3143"/>
    <w:rPr>
      <w:i/>
    </w:rPr>
  </w:style>
  <w:style w:type="character" w:customStyle="1" w:styleId="searchword">
    <w:name w:val="searchword"/>
    <w:basedOn w:val="DefaultParagraphFont"/>
    <w:rsid w:val="00BE3143"/>
  </w:style>
  <w:style w:type="character" w:customStyle="1" w:styleId="exldetailsdisplayval">
    <w:name w:val="exldetailsdisplayval"/>
    <w:basedOn w:val="DefaultParagraphFont"/>
    <w:rsid w:val="00BE3143"/>
  </w:style>
  <w:style w:type="character" w:customStyle="1" w:styleId="notlistview">
    <w:name w:val="notlistview"/>
    <w:basedOn w:val="DefaultParagraphFont"/>
    <w:rsid w:val="00BE3143"/>
  </w:style>
  <w:style w:type="character" w:styleId="Hyperlink">
    <w:name w:val="Hyperlink"/>
    <w:basedOn w:val="DefaultParagraphFont"/>
    <w:uiPriority w:val="99"/>
    <w:rsid w:val="00BE3143"/>
  </w:style>
  <w:style w:type="character" w:customStyle="1" w:styleId="subfielddata">
    <w:name w:val="subfielddata"/>
    <w:basedOn w:val="DefaultParagraphFont"/>
    <w:rsid w:val="00BE3143"/>
  </w:style>
  <w:style w:type="character" w:customStyle="1" w:styleId="field-content">
    <w:name w:val="field-content"/>
    <w:basedOn w:val="DefaultParagraphFont"/>
    <w:rsid w:val="00BE3143"/>
  </w:style>
  <w:style w:type="character" w:customStyle="1" w:styleId="cvalue">
    <w:name w:val="cvalue"/>
    <w:basedOn w:val="DefaultParagraphFont"/>
    <w:rsid w:val="00BE3143"/>
  </w:style>
  <w:style w:type="character" w:customStyle="1" w:styleId="searchable-content">
    <w:name w:val="searchable-content"/>
    <w:basedOn w:val="DefaultParagraphFont"/>
    <w:rsid w:val="00BE3143"/>
  </w:style>
  <w:style w:type="character" w:customStyle="1" w:styleId="ham-object-field-value">
    <w:name w:val="ham-object-field-value"/>
    <w:basedOn w:val="DefaultParagraphFont"/>
    <w:rsid w:val="00BE3143"/>
  </w:style>
  <w:style w:type="character" w:styleId="Strong">
    <w:name w:val="Strong"/>
    <w:uiPriority w:val="22"/>
    <w:qFormat/>
    <w:rsid w:val="00BE3143"/>
    <w:rPr>
      <w:b/>
    </w:rPr>
  </w:style>
  <w:style w:type="character" w:customStyle="1" w:styleId="tspvalue">
    <w:name w:val="tspvalue"/>
    <w:basedOn w:val="DefaultParagraphFont"/>
    <w:rsid w:val="00BE3143"/>
  </w:style>
  <w:style w:type="paragraph" w:customStyle="1" w:styleId="Heading">
    <w:name w:val="Heading"/>
    <w:basedOn w:val="Normal"/>
    <w:next w:val="BodyText"/>
    <w:rsid w:val="00BE3143"/>
    <w:pPr>
      <w:keepNext/>
      <w:tabs>
        <w:tab w:val="left" w:pos="2880"/>
      </w:tabs>
      <w:suppressAutoHyphens/>
      <w:overflowPunct w:val="0"/>
      <w:autoSpaceDE w:val="0"/>
      <w:spacing w:before="240" w:after="120"/>
      <w:ind w:firstLine="720"/>
      <w:textAlignment w:val="baseline"/>
    </w:pPr>
    <w:rPr>
      <w:szCs w:val="20"/>
      <w:lang w:val="en-GB"/>
    </w:rPr>
  </w:style>
  <w:style w:type="paragraph" w:styleId="List">
    <w:name w:val="List"/>
    <w:basedOn w:val="BodyText"/>
    <w:rsid w:val="00BE3143"/>
    <w:pPr>
      <w:spacing w:after="140" w:line="288" w:lineRule="auto"/>
      <w:ind w:firstLine="360"/>
    </w:pPr>
    <w:rPr>
      <w:rFonts w:ascii="Times New Roman" w:hAnsi="Times New Roman"/>
      <w:sz w:val="20"/>
    </w:rPr>
  </w:style>
  <w:style w:type="paragraph" w:styleId="Caption">
    <w:name w:val="caption"/>
    <w:basedOn w:val="Normal"/>
    <w:qFormat/>
    <w:rsid w:val="00BE3143"/>
    <w:pPr>
      <w:suppressLineNumbers/>
      <w:tabs>
        <w:tab w:val="left" w:pos="2880"/>
      </w:tabs>
      <w:suppressAutoHyphens/>
      <w:overflowPunct w:val="0"/>
      <w:autoSpaceDE w:val="0"/>
      <w:spacing w:before="120" w:after="120"/>
      <w:ind w:firstLine="720"/>
      <w:textAlignment w:val="baseline"/>
    </w:pPr>
    <w:rPr>
      <w:szCs w:val="20"/>
      <w:lang w:val="en-GB"/>
    </w:rPr>
  </w:style>
  <w:style w:type="paragraph" w:customStyle="1" w:styleId="Index">
    <w:name w:val="Index"/>
    <w:basedOn w:val="Normal"/>
    <w:rsid w:val="00BE3143"/>
    <w:pPr>
      <w:suppressLineNumbers/>
      <w:tabs>
        <w:tab w:val="left" w:pos="2880"/>
      </w:tabs>
      <w:suppressAutoHyphens/>
      <w:overflowPunct w:val="0"/>
      <w:autoSpaceDE w:val="0"/>
      <w:ind w:firstLine="720"/>
      <w:textAlignment w:val="baseline"/>
    </w:pPr>
    <w:rPr>
      <w:szCs w:val="20"/>
      <w:lang w:val="en-GB"/>
    </w:rPr>
  </w:style>
  <w:style w:type="paragraph" w:customStyle="1" w:styleId="quotes">
    <w:name w:val="quotes"/>
    <w:basedOn w:val="Normal"/>
    <w:rsid w:val="00BE3143"/>
    <w:pPr>
      <w:tabs>
        <w:tab w:val="left" w:pos="2880"/>
      </w:tabs>
      <w:suppressAutoHyphens/>
      <w:autoSpaceDE w:val="0"/>
      <w:spacing w:after="120"/>
      <w:ind w:left="540" w:right="540"/>
      <w:jc w:val="both"/>
    </w:pPr>
    <w:rPr>
      <w:szCs w:val="20"/>
      <w:lang w:val="en-GB"/>
    </w:rPr>
  </w:style>
  <w:style w:type="paragraph" w:styleId="Footer">
    <w:name w:val="footer"/>
    <w:basedOn w:val="Normal"/>
    <w:link w:val="FooterChar"/>
    <w:rsid w:val="00BE3143"/>
    <w:pPr>
      <w:tabs>
        <w:tab w:val="left" w:pos="2880"/>
        <w:tab w:val="center" w:pos="4320"/>
        <w:tab w:val="right" w:pos="8640"/>
      </w:tabs>
      <w:suppressAutoHyphens/>
      <w:overflowPunct w:val="0"/>
      <w:autoSpaceDE w:val="0"/>
      <w:ind w:firstLine="720"/>
      <w:textAlignment w:val="baseline"/>
    </w:pPr>
    <w:rPr>
      <w:rFonts w:cs="Gentium"/>
      <w:szCs w:val="20"/>
      <w:lang w:val="en-GB"/>
    </w:rPr>
  </w:style>
  <w:style w:type="character" w:customStyle="1" w:styleId="FooterChar">
    <w:name w:val="Footer Char"/>
    <w:basedOn w:val="DefaultParagraphFont"/>
    <w:link w:val="Footer"/>
    <w:uiPriority w:val="99"/>
    <w:rsid w:val="00BE3143"/>
    <w:rPr>
      <w:sz w:val="20"/>
      <w:szCs w:val="20"/>
      <w:lang w:val="en-GB"/>
    </w:rPr>
  </w:style>
  <w:style w:type="paragraph" w:styleId="NormalWeb">
    <w:name w:val="Normal (Web)"/>
    <w:basedOn w:val="Normal"/>
    <w:uiPriority w:val="99"/>
    <w:rsid w:val="00BE3143"/>
    <w:pPr>
      <w:tabs>
        <w:tab w:val="left" w:pos="2880"/>
      </w:tabs>
      <w:suppressAutoHyphens/>
      <w:spacing w:before="280" w:after="280"/>
    </w:pPr>
    <w:rPr>
      <w:szCs w:val="20"/>
      <w:lang w:val="en-GB"/>
    </w:rPr>
  </w:style>
  <w:style w:type="paragraph" w:customStyle="1" w:styleId="ptext">
    <w:name w:val="p_text"/>
    <w:basedOn w:val="Normal"/>
    <w:rsid w:val="00BE3143"/>
    <w:pPr>
      <w:tabs>
        <w:tab w:val="left" w:pos="2880"/>
      </w:tabs>
      <w:suppressAutoHyphens/>
      <w:spacing w:before="280" w:after="280"/>
    </w:pPr>
    <w:rPr>
      <w:szCs w:val="20"/>
      <w:lang w:val="en-GB"/>
    </w:rPr>
  </w:style>
  <w:style w:type="paragraph" w:styleId="BalloonText">
    <w:name w:val="Balloon Text"/>
    <w:basedOn w:val="Normal"/>
    <w:link w:val="BalloonTextChar"/>
    <w:rsid w:val="00BE3143"/>
    <w:pPr>
      <w:tabs>
        <w:tab w:val="left" w:pos="2880"/>
      </w:tabs>
      <w:suppressAutoHyphens/>
      <w:overflowPunct w:val="0"/>
      <w:autoSpaceDE w:val="0"/>
      <w:ind w:firstLine="720"/>
      <w:textAlignment w:val="baseline"/>
    </w:pPr>
    <w:rPr>
      <w:szCs w:val="20"/>
      <w:lang w:val="en-GB"/>
    </w:rPr>
  </w:style>
  <w:style w:type="character" w:customStyle="1" w:styleId="BalloonTextChar">
    <w:name w:val="Balloon Text Char"/>
    <w:basedOn w:val="DefaultParagraphFont"/>
    <w:link w:val="BalloonText"/>
    <w:rsid w:val="00BE3143"/>
    <w:rPr>
      <w:rFonts w:ascii="Times New Roman" w:hAnsi="Times New Roman" w:cs="Times New Roman"/>
      <w:sz w:val="20"/>
      <w:szCs w:val="20"/>
      <w:lang w:val="en-GB"/>
    </w:rPr>
  </w:style>
  <w:style w:type="paragraph" w:customStyle="1" w:styleId="Quotations">
    <w:name w:val="Quotations"/>
    <w:basedOn w:val="Normal"/>
    <w:rsid w:val="00BE3143"/>
    <w:pPr>
      <w:tabs>
        <w:tab w:val="left" w:pos="2880"/>
      </w:tabs>
      <w:suppressAutoHyphens/>
      <w:overflowPunct w:val="0"/>
      <w:autoSpaceDE w:val="0"/>
      <w:spacing w:after="283"/>
      <w:ind w:left="567" w:right="567"/>
      <w:textAlignment w:val="baseline"/>
    </w:pPr>
    <w:rPr>
      <w:szCs w:val="20"/>
      <w:lang w:val="en-GB"/>
    </w:rPr>
  </w:style>
  <w:style w:type="paragraph" w:styleId="Title">
    <w:name w:val="Title"/>
    <w:basedOn w:val="Heading"/>
    <w:next w:val="BodyText"/>
    <w:link w:val="TitleChar"/>
    <w:qFormat/>
    <w:rsid w:val="00BE3143"/>
    <w:pPr>
      <w:jc w:val="center"/>
    </w:pPr>
  </w:style>
  <w:style w:type="character" w:customStyle="1" w:styleId="TitleChar">
    <w:name w:val="Title Char"/>
    <w:basedOn w:val="DefaultParagraphFont"/>
    <w:link w:val="Title"/>
    <w:rsid w:val="00BE3143"/>
    <w:rPr>
      <w:rFonts w:ascii="Times New Roman" w:hAnsi="Times New Roman" w:cs="Times New Roman"/>
      <w:sz w:val="20"/>
      <w:szCs w:val="20"/>
      <w:lang w:val="en-GB"/>
    </w:rPr>
  </w:style>
  <w:style w:type="paragraph" w:styleId="Subtitle">
    <w:name w:val="Subtitle"/>
    <w:basedOn w:val="Heading"/>
    <w:next w:val="BodyText"/>
    <w:link w:val="SubtitleChar"/>
    <w:qFormat/>
    <w:rsid w:val="00BE3143"/>
    <w:pPr>
      <w:spacing w:before="60"/>
      <w:jc w:val="center"/>
    </w:pPr>
    <w:rPr>
      <w:sz w:val="36"/>
      <w:szCs w:val="36"/>
    </w:rPr>
  </w:style>
  <w:style w:type="character" w:customStyle="1" w:styleId="SubtitleChar">
    <w:name w:val="Subtitle Char"/>
    <w:basedOn w:val="DefaultParagraphFont"/>
    <w:link w:val="Subtitle"/>
    <w:rsid w:val="00BE3143"/>
    <w:rPr>
      <w:rFonts w:ascii="Times New Roman" w:hAnsi="Times New Roman" w:cs="Times New Roman"/>
      <w:sz w:val="36"/>
      <w:szCs w:val="36"/>
      <w:lang w:val="en-GB"/>
    </w:rPr>
  </w:style>
  <w:style w:type="paragraph" w:styleId="BodyTextFirstIndent">
    <w:name w:val="Body Text First Indent"/>
    <w:basedOn w:val="BodyText"/>
    <w:link w:val="BodyTextFirstIndentChar"/>
    <w:rsid w:val="00BE3143"/>
    <w:pPr>
      <w:spacing w:after="140" w:line="288" w:lineRule="auto"/>
      <w:ind w:firstLine="283"/>
    </w:pPr>
    <w:rPr>
      <w:rFonts w:ascii="Times New Roman" w:hAnsi="Times New Roman"/>
      <w:sz w:val="20"/>
    </w:rPr>
  </w:style>
  <w:style w:type="character" w:customStyle="1" w:styleId="BodyTextFirstIndentChar">
    <w:name w:val="Body Text First Indent Char"/>
    <w:basedOn w:val="BodyTextChar"/>
    <w:link w:val="BodyTextFirstIndent"/>
    <w:rsid w:val="00BE3143"/>
    <w:rPr>
      <w:rFonts w:ascii="Times New Roman" w:hAnsi="Times New Roman" w:cs="Times New Roman"/>
      <w:sz w:val="20"/>
      <w:szCs w:val="20"/>
      <w:lang w:val="en-GB"/>
    </w:rPr>
  </w:style>
  <w:style w:type="paragraph" w:customStyle="1" w:styleId="ListIndent">
    <w:name w:val="List Indent"/>
    <w:basedOn w:val="BodyText"/>
    <w:rsid w:val="009425C8"/>
    <w:pPr>
      <w:tabs>
        <w:tab w:val="left" w:pos="0"/>
      </w:tabs>
      <w:spacing w:after="120"/>
      <w:ind w:left="2160" w:hanging="2160"/>
    </w:pPr>
  </w:style>
  <w:style w:type="paragraph" w:styleId="ListNumber2">
    <w:name w:val="List Number 2"/>
    <w:basedOn w:val="List"/>
    <w:rsid w:val="00BE3143"/>
    <w:pPr>
      <w:spacing w:after="120"/>
      <w:ind w:left="720" w:hanging="360"/>
    </w:pPr>
  </w:style>
  <w:style w:type="paragraph" w:styleId="ListNumber3">
    <w:name w:val="List Number 3"/>
    <w:basedOn w:val="List"/>
    <w:rsid w:val="00BE3143"/>
    <w:pPr>
      <w:spacing w:after="120"/>
      <w:ind w:left="1080" w:hanging="360"/>
    </w:pPr>
  </w:style>
  <w:style w:type="paragraph" w:styleId="BodyTextIndent">
    <w:name w:val="Body Text Indent"/>
    <w:basedOn w:val="BodyText"/>
    <w:link w:val="BodyTextIndentChar"/>
    <w:rsid w:val="00BE3143"/>
    <w:pPr>
      <w:spacing w:after="140" w:line="288" w:lineRule="auto"/>
      <w:ind w:left="283"/>
    </w:pPr>
    <w:rPr>
      <w:rFonts w:ascii="Times New Roman" w:hAnsi="Times New Roman"/>
      <w:sz w:val="20"/>
    </w:rPr>
  </w:style>
  <w:style w:type="character" w:customStyle="1" w:styleId="BodyTextIndentChar">
    <w:name w:val="Body Text Indent Char"/>
    <w:basedOn w:val="DefaultParagraphFont"/>
    <w:link w:val="BodyTextIndent"/>
    <w:rsid w:val="00BE3143"/>
    <w:rPr>
      <w:rFonts w:ascii="Times New Roman" w:hAnsi="Times New Roman" w:cs="Times New Roman"/>
      <w:sz w:val="20"/>
      <w:szCs w:val="20"/>
      <w:lang w:val="en-GB"/>
    </w:rPr>
  </w:style>
  <w:style w:type="paragraph" w:styleId="ListNumber">
    <w:name w:val="List Number"/>
    <w:basedOn w:val="List"/>
    <w:rsid w:val="00972CCE"/>
    <w:pPr>
      <w:spacing w:after="120"/>
      <w:ind w:hanging="360"/>
    </w:pPr>
    <w:rPr>
      <w:rFonts w:ascii="Gentium" w:hAnsi="Gentium"/>
      <w:sz w:val="24"/>
    </w:rPr>
  </w:style>
  <w:style w:type="paragraph" w:customStyle="1" w:styleId="p1">
    <w:name w:val="p1"/>
    <w:basedOn w:val="Normal"/>
    <w:rsid w:val="00E554C9"/>
    <w:pPr>
      <w:jc w:val="both"/>
    </w:pPr>
    <w:rPr>
      <w:rFonts w:ascii="Arial" w:hAnsi="Arial" w:cs="Arial"/>
      <w:color w:val="555555"/>
      <w:sz w:val="20"/>
      <w:szCs w:val="20"/>
    </w:rPr>
  </w:style>
  <w:style w:type="character" w:customStyle="1" w:styleId="s1">
    <w:name w:val="s1"/>
    <w:basedOn w:val="DefaultParagraphFont"/>
    <w:rsid w:val="00E554C9"/>
  </w:style>
  <w:style w:type="character" w:customStyle="1" w:styleId="s2">
    <w:name w:val="s2"/>
    <w:basedOn w:val="DefaultParagraphFont"/>
    <w:rsid w:val="0099554B"/>
    <w:rPr>
      <w:color w:val="596CC6"/>
    </w:rPr>
  </w:style>
  <w:style w:type="character" w:customStyle="1" w:styleId="apple-converted-space">
    <w:name w:val="apple-converted-space"/>
    <w:basedOn w:val="DefaultParagraphFont"/>
    <w:rsid w:val="0099554B"/>
  </w:style>
  <w:style w:type="paragraph" w:customStyle="1" w:styleId="p2">
    <w:name w:val="p2"/>
    <w:basedOn w:val="Normal"/>
    <w:rsid w:val="00933E40"/>
    <w:rPr>
      <w:rFonts w:ascii="Arial" w:hAnsi="Arial" w:cs="Arial"/>
      <w:color w:val="555555"/>
      <w:sz w:val="20"/>
      <w:szCs w:val="20"/>
    </w:rPr>
  </w:style>
  <w:style w:type="character" w:customStyle="1" w:styleId="s3">
    <w:name w:val="s3"/>
    <w:basedOn w:val="DefaultParagraphFont"/>
    <w:rsid w:val="00933E40"/>
    <w:rPr>
      <w:color w:val="596CC6"/>
    </w:rPr>
  </w:style>
  <w:style w:type="paragraph" w:styleId="DocumentMap">
    <w:name w:val="Document Map"/>
    <w:basedOn w:val="Normal"/>
    <w:link w:val="DocumentMapChar"/>
    <w:uiPriority w:val="99"/>
    <w:semiHidden/>
    <w:unhideWhenUsed/>
    <w:rsid w:val="00473C1E"/>
    <w:rPr>
      <w:rFonts w:ascii="Times New Roman" w:hAnsi="Times New Roman"/>
    </w:rPr>
  </w:style>
  <w:style w:type="character" w:customStyle="1" w:styleId="DocumentMapChar">
    <w:name w:val="Document Map Char"/>
    <w:basedOn w:val="DefaultParagraphFont"/>
    <w:link w:val="DocumentMap"/>
    <w:uiPriority w:val="99"/>
    <w:semiHidden/>
    <w:rsid w:val="00473C1E"/>
    <w:rPr>
      <w:rFonts w:ascii="Times New Roman" w:hAnsi="Times New Roman" w:cs="Times New Roman"/>
    </w:rPr>
  </w:style>
  <w:style w:type="paragraph" w:customStyle="1" w:styleId="Style1">
    <w:name w:val="Style1"/>
    <w:basedOn w:val="EndnoteText"/>
    <w:rsid w:val="00BA2EA2"/>
    <w:pPr>
      <w:ind w:left="432" w:hanging="432"/>
      <w:jc w:val="both"/>
    </w:pPr>
    <w:rPr>
      <w:rFonts w:ascii="Romance" w:eastAsia="Times" w:hAnsi="Romance"/>
      <w:sz w:val="24"/>
      <w:lang w:val="en-GB"/>
    </w:rPr>
  </w:style>
  <w:style w:type="paragraph" w:styleId="EndnoteText">
    <w:name w:val="endnote text"/>
    <w:basedOn w:val="Normal"/>
    <w:link w:val="EndnoteTextChar"/>
    <w:uiPriority w:val="99"/>
    <w:semiHidden/>
    <w:unhideWhenUsed/>
    <w:rsid w:val="00BA2EA2"/>
    <w:rPr>
      <w:sz w:val="20"/>
      <w:szCs w:val="20"/>
    </w:rPr>
  </w:style>
  <w:style w:type="character" w:customStyle="1" w:styleId="EndnoteTextChar">
    <w:name w:val="Endnote Text Char"/>
    <w:basedOn w:val="DefaultParagraphFont"/>
    <w:link w:val="EndnoteText"/>
    <w:uiPriority w:val="99"/>
    <w:semiHidden/>
    <w:rsid w:val="00BA2EA2"/>
    <w:rPr>
      <w:rFonts w:cs="Times New Roman"/>
      <w:sz w:val="20"/>
      <w:szCs w:val="20"/>
    </w:rPr>
  </w:style>
  <w:style w:type="character" w:customStyle="1" w:styleId="show-for-sr">
    <w:name w:val="show-for-sr"/>
    <w:rsid w:val="00A85DA5"/>
  </w:style>
  <w:style w:type="character" w:customStyle="1" w:styleId="artwork-tombstone--value">
    <w:name w:val="artwork-tombstone--value"/>
    <w:basedOn w:val="DefaultParagraphFont"/>
    <w:rsid w:val="001E6ECF"/>
  </w:style>
  <w:style w:type="character" w:customStyle="1" w:styleId="space-sc-1ntp1c3-0">
    <w:name w:val="space-sc-1ntp1c3-0"/>
    <w:basedOn w:val="DefaultParagraphFont"/>
    <w:rsid w:val="005055CB"/>
  </w:style>
  <w:style w:type="character" w:customStyle="1" w:styleId="bibl">
    <w:name w:val="bibl"/>
    <w:basedOn w:val="DefaultParagraphFont"/>
    <w:rsid w:val="00E92395"/>
  </w:style>
  <w:style w:type="character" w:customStyle="1" w:styleId="dimensions">
    <w:name w:val="dimensions"/>
    <w:basedOn w:val="DefaultParagraphFont"/>
    <w:rsid w:val="00E92395"/>
  </w:style>
  <w:style w:type="character" w:customStyle="1" w:styleId="quote-inline">
    <w:name w:val="quote-inline"/>
    <w:basedOn w:val="DefaultParagraphFont"/>
    <w:rsid w:val="00E92395"/>
  </w:style>
  <w:style w:type="character" w:customStyle="1" w:styleId="detailfieldvalue1">
    <w:name w:val="detailfieldvalue1"/>
    <w:basedOn w:val="DefaultParagraphFont"/>
    <w:rsid w:val="008C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233885">
      <w:bodyDiv w:val="1"/>
      <w:marLeft w:val="0"/>
      <w:marRight w:val="0"/>
      <w:marTop w:val="0"/>
      <w:marBottom w:val="0"/>
      <w:divBdr>
        <w:top w:val="none" w:sz="0" w:space="0" w:color="auto"/>
        <w:left w:val="none" w:sz="0" w:space="0" w:color="auto"/>
        <w:bottom w:val="none" w:sz="0" w:space="0" w:color="auto"/>
        <w:right w:val="none" w:sz="0" w:space="0" w:color="auto"/>
      </w:divBdr>
    </w:div>
    <w:div w:id="127819785">
      <w:bodyDiv w:val="1"/>
      <w:marLeft w:val="0"/>
      <w:marRight w:val="0"/>
      <w:marTop w:val="0"/>
      <w:marBottom w:val="0"/>
      <w:divBdr>
        <w:top w:val="none" w:sz="0" w:space="0" w:color="auto"/>
        <w:left w:val="none" w:sz="0" w:space="0" w:color="auto"/>
        <w:bottom w:val="none" w:sz="0" w:space="0" w:color="auto"/>
        <w:right w:val="none" w:sz="0" w:space="0" w:color="auto"/>
      </w:divBdr>
    </w:div>
    <w:div w:id="153420232">
      <w:bodyDiv w:val="1"/>
      <w:marLeft w:val="0"/>
      <w:marRight w:val="0"/>
      <w:marTop w:val="0"/>
      <w:marBottom w:val="0"/>
      <w:divBdr>
        <w:top w:val="none" w:sz="0" w:space="0" w:color="auto"/>
        <w:left w:val="none" w:sz="0" w:space="0" w:color="auto"/>
        <w:bottom w:val="none" w:sz="0" w:space="0" w:color="auto"/>
        <w:right w:val="none" w:sz="0" w:space="0" w:color="auto"/>
      </w:divBdr>
    </w:div>
    <w:div w:id="165947248">
      <w:bodyDiv w:val="1"/>
      <w:marLeft w:val="0"/>
      <w:marRight w:val="0"/>
      <w:marTop w:val="0"/>
      <w:marBottom w:val="0"/>
      <w:divBdr>
        <w:top w:val="none" w:sz="0" w:space="0" w:color="auto"/>
        <w:left w:val="none" w:sz="0" w:space="0" w:color="auto"/>
        <w:bottom w:val="none" w:sz="0" w:space="0" w:color="auto"/>
        <w:right w:val="none" w:sz="0" w:space="0" w:color="auto"/>
      </w:divBdr>
      <w:divsChild>
        <w:div w:id="1940141827">
          <w:marLeft w:val="0"/>
          <w:marRight w:val="0"/>
          <w:marTop w:val="0"/>
          <w:marBottom w:val="0"/>
          <w:divBdr>
            <w:top w:val="none" w:sz="0" w:space="0" w:color="auto"/>
            <w:left w:val="none" w:sz="0" w:space="0" w:color="auto"/>
            <w:bottom w:val="none" w:sz="0" w:space="0" w:color="auto"/>
            <w:right w:val="none" w:sz="0" w:space="0" w:color="auto"/>
          </w:divBdr>
          <w:divsChild>
            <w:div w:id="1044526157">
              <w:marLeft w:val="0"/>
              <w:marRight w:val="0"/>
              <w:marTop w:val="0"/>
              <w:marBottom w:val="0"/>
              <w:divBdr>
                <w:top w:val="none" w:sz="0" w:space="0" w:color="auto"/>
                <w:left w:val="none" w:sz="0" w:space="0" w:color="auto"/>
                <w:bottom w:val="none" w:sz="0" w:space="0" w:color="auto"/>
                <w:right w:val="none" w:sz="0" w:space="0" w:color="auto"/>
              </w:divBdr>
              <w:divsChild>
                <w:div w:id="763572012">
                  <w:marLeft w:val="0"/>
                  <w:marRight w:val="0"/>
                  <w:marTop w:val="0"/>
                  <w:marBottom w:val="0"/>
                  <w:divBdr>
                    <w:top w:val="none" w:sz="0" w:space="0" w:color="auto"/>
                    <w:left w:val="none" w:sz="0" w:space="0" w:color="auto"/>
                    <w:bottom w:val="none" w:sz="0" w:space="0" w:color="auto"/>
                    <w:right w:val="none" w:sz="0" w:space="0" w:color="auto"/>
                  </w:divBdr>
                  <w:divsChild>
                    <w:div w:id="143852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73254">
      <w:bodyDiv w:val="1"/>
      <w:marLeft w:val="0"/>
      <w:marRight w:val="0"/>
      <w:marTop w:val="0"/>
      <w:marBottom w:val="0"/>
      <w:divBdr>
        <w:top w:val="none" w:sz="0" w:space="0" w:color="auto"/>
        <w:left w:val="none" w:sz="0" w:space="0" w:color="auto"/>
        <w:bottom w:val="none" w:sz="0" w:space="0" w:color="auto"/>
        <w:right w:val="none" w:sz="0" w:space="0" w:color="auto"/>
      </w:divBdr>
    </w:div>
    <w:div w:id="181482448">
      <w:bodyDiv w:val="1"/>
      <w:marLeft w:val="0"/>
      <w:marRight w:val="0"/>
      <w:marTop w:val="0"/>
      <w:marBottom w:val="0"/>
      <w:divBdr>
        <w:top w:val="none" w:sz="0" w:space="0" w:color="auto"/>
        <w:left w:val="none" w:sz="0" w:space="0" w:color="auto"/>
        <w:bottom w:val="none" w:sz="0" w:space="0" w:color="auto"/>
        <w:right w:val="none" w:sz="0" w:space="0" w:color="auto"/>
      </w:divBdr>
    </w:div>
    <w:div w:id="290867179">
      <w:bodyDiv w:val="1"/>
      <w:marLeft w:val="0"/>
      <w:marRight w:val="0"/>
      <w:marTop w:val="0"/>
      <w:marBottom w:val="0"/>
      <w:divBdr>
        <w:top w:val="none" w:sz="0" w:space="0" w:color="auto"/>
        <w:left w:val="none" w:sz="0" w:space="0" w:color="auto"/>
        <w:bottom w:val="none" w:sz="0" w:space="0" w:color="auto"/>
        <w:right w:val="none" w:sz="0" w:space="0" w:color="auto"/>
      </w:divBdr>
      <w:divsChild>
        <w:div w:id="1724645410">
          <w:marLeft w:val="0"/>
          <w:marRight w:val="0"/>
          <w:marTop w:val="0"/>
          <w:marBottom w:val="0"/>
          <w:divBdr>
            <w:top w:val="none" w:sz="0" w:space="0" w:color="auto"/>
            <w:left w:val="none" w:sz="0" w:space="0" w:color="auto"/>
            <w:bottom w:val="none" w:sz="0" w:space="0" w:color="auto"/>
            <w:right w:val="none" w:sz="0" w:space="0" w:color="auto"/>
          </w:divBdr>
          <w:divsChild>
            <w:div w:id="2103604775">
              <w:marLeft w:val="0"/>
              <w:marRight w:val="0"/>
              <w:marTop w:val="0"/>
              <w:marBottom w:val="0"/>
              <w:divBdr>
                <w:top w:val="none" w:sz="0" w:space="0" w:color="auto"/>
                <w:left w:val="none" w:sz="0" w:space="0" w:color="auto"/>
                <w:bottom w:val="none" w:sz="0" w:space="0" w:color="auto"/>
                <w:right w:val="none" w:sz="0" w:space="0" w:color="auto"/>
              </w:divBdr>
              <w:divsChild>
                <w:div w:id="823666367">
                  <w:marLeft w:val="0"/>
                  <w:marRight w:val="0"/>
                  <w:marTop w:val="0"/>
                  <w:marBottom w:val="0"/>
                  <w:divBdr>
                    <w:top w:val="none" w:sz="0" w:space="0" w:color="auto"/>
                    <w:left w:val="none" w:sz="0" w:space="0" w:color="auto"/>
                    <w:bottom w:val="none" w:sz="0" w:space="0" w:color="auto"/>
                    <w:right w:val="none" w:sz="0" w:space="0" w:color="auto"/>
                  </w:divBdr>
                  <w:divsChild>
                    <w:div w:id="99437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571578">
      <w:bodyDiv w:val="1"/>
      <w:marLeft w:val="0"/>
      <w:marRight w:val="0"/>
      <w:marTop w:val="0"/>
      <w:marBottom w:val="0"/>
      <w:divBdr>
        <w:top w:val="none" w:sz="0" w:space="0" w:color="auto"/>
        <w:left w:val="none" w:sz="0" w:space="0" w:color="auto"/>
        <w:bottom w:val="none" w:sz="0" w:space="0" w:color="auto"/>
        <w:right w:val="none" w:sz="0" w:space="0" w:color="auto"/>
      </w:divBdr>
      <w:divsChild>
        <w:div w:id="1807430637">
          <w:marLeft w:val="0"/>
          <w:marRight w:val="0"/>
          <w:marTop w:val="0"/>
          <w:marBottom w:val="0"/>
          <w:divBdr>
            <w:top w:val="none" w:sz="0" w:space="0" w:color="auto"/>
            <w:left w:val="none" w:sz="0" w:space="0" w:color="auto"/>
            <w:bottom w:val="none" w:sz="0" w:space="0" w:color="auto"/>
            <w:right w:val="none" w:sz="0" w:space="0" w:color="auto"/>
          </w:divBdr>
          <w:divsChild>
            <w:div w:id="706419336">
              <w:marLeft w:val="0"/>
              <w:marRight w:val="0"/>
              <w:marTop w:val="0"/>
              <w:marBottom w:val="0"/>
              <w:divBdr>
                <w:top w:val="none" w:sz="0" w:space="0" w:color="auto"/>
                <w:left w:val="none" w:sz="0" w:space="0" w:color="auto"/>
                <w:bottom w:val="none" w:sz="0" w:space="0" w:color="auto"/>
                <w:right w:val="none" w:sz="0" w:space="0" w:color="auto"/>
              </w:divBdr>
              <w:divsChild>
                <w:div w:id="822938589">
                  <w:marLeft w:val="0"/>
                  <w:marRight w:val="0"/>
                  <w:marTop w:val="0"/>
                  <w:marBottom w:val="0"/>
                  <w:divBdr>
                    <w:top w:val="none" w:sz="0" w:space="0" w:color="auto"/>
                    <w:left w:val="none" w:sz="0" w:space="0" w:color="auto"/>
                    <w:bottom w:val="none" w:sz="0" w:space="0" w:color="auto"/>
                    <w:right w:val="none" w:sz="0" w:space="0" w:color="auto"/>
                  </w:divBdr>
                  <w:divsChild>
                    <w:div w:id="6561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860252">
      <w:bodyDiv w:val="1"/>
      <w:marLeft w:val="0"/>
      <w:marRight w:val="0"/>
      <w:marTop w:val="0"/>
      <w:marBottom w:val="0"/>
      <w:divBdr>
        <w:top w:val="none" w:sz="0" w:space="0" w:color="auto"/>
        <w:left w:val="none" w:sz="0" w:space="0" w:color="auto"/>
        <w:bottom w:val="none" w:sz="0" w:space="0" w:color="auto"/>
        <w:right w:val="none" w:sz="0" w:space="0" w:color="auto"/>
      </w:divBdr>
    </w:div>
    <w:div w:id="559634959">
      <w:bodyDiv w:val="1"/>
      <w:marLeft w:val="0"/>
      <w:marRight w:val="0"/>
      <w:marTop w:val="0"/>
      <w:marBottom w:val="0"/>
      <w:divBdr>
        <w:top w:val="none" w:sz="0" w:space="0" w:color="auto"/>
        <w:left w:val="none" w:sz="0" w:space="0" w:color="auto"/>
        <w:bottom w:val="none" w:sz="0" w:space="0" w:color="auto"/>
        <w:right w:val="none" w:sz="0" w:space="0" w:color="auto"/>
      </w:divBdr>
    </w:div>
    <w:div w:id="679158247">
      <w:bodyDiv w:val="1"/>
      <w:marLeft w:val="0"/>
      <w:marRight w:val="0"/>
      <w:marTop w:val="0"/>
      <w:marBottom w:val="0"/>
      <w:divBdr>
        <w:top w:val="none" w:sz="0" w:space="0" w:color="auto"/>
        <w:left w:val="none" w:sz="0" w:space="0" w:color="auto"/>
        <w:bottom w:val="none" w:sz="0" w:space="0" w:color="auto"/>
        <w:right w:val="none" w:sz="0" w:space="0" w:color="auto"/>
      </w:divBdr>
    </w:div>
    <w:div w:id="921833855">
      <w:bodyDiv w:val="1"/>
      <w:marLeft w:val="0"/>
      <w:marRight w:val="0"/>
      <w:marTop w:val="0"/>
      <w:marBottom w:val="0"/>
      <w:divBdr>
        <w:top w:val="none" w:sz="0" w:space="0" w:color="auto"/>
        <w:left w:val="none" w:sz="0" w:space="0" w:color="auto"/>
        <w:bottom w:val="none" w:sz="0" w:space="0" w:color="auto"/>
        <w:right w:val="none" w:sz="0" w:space="0" w:color="auto"/>
      </w:divBdr>
    </w:div>
    <w:div w:id="1467968921">
      <w:bodyDiv w:val="1"/>
      <w:marLeft w:val="0"/>
      <w:marRight w:val="0"/>
      <w:marTop w:val="0"/>
      <w:marBottom w:val="0"/>
      <w:divBdr>
        <w:top w:val="none" w:sz="0" w:space="0" w:color="auto"/>
        <w:left w:val="none" w:sz="0" w:space="0" w:color="auto"/>
        <w:bottom w:val="none" w:sz="0" w:space="0" w:color="auto"/>
        <w:right w:val="none" w:sz="0" w:space="0" w:color="auto"/>
      </w:divBdr>
      <w:divsChild>
        <w:div w:id="81801462">
          <w:marLeft w:val="0"/>
          <w:marRight w:val="0"/>
          <w:marTop w:val="0"/>
          <w:marBottom w:val="0"/>
          <w:divBdr>
            <w:top w:val="none" w:sz="0" w:space="0" w:color="auto"/>
            <w:left w:val="none" w:sz="0" w:space="0" w:color="auto"/>
            <w:bottom w:val="none" w:sz="0" w:space="0" w:color="auto"/>
            <w:right w:val="none" w:sz="0" w:space="0" w:color="auto"/>
          </w:divBdr>
          <w:divsChild>
            <w:div w:id="1510943110">
              <w:marLeft w:val="0"/>
              <w:marRight w:val="0"/>
              <w:marTop w:val="0"/>
              <w:marBottom w:val="0"/>
              <w:divBdr>
                <w:top w:val="none" w:sz="0" w:space="0" w:color="auto"/>
                <w:left w:val="none" w:sz="0" w:space="0" w:color="auto"/>
                <w:bottom w:val="none" w:sz="0" w:space="0" w:color="auto"/>
                <w:right w:val="none" w:sz="0" w:space="0" w:color="auto"/>
              </w:divBdr>
              <w:divsChild>
                <w:div w:id="245917302">
                  <w:marLeft w:val="0"/>
                  <w:marRight w:val="0"/>
                  <w:marTop w:val="0"/>
                  <w:marBottom w:val="0"/>
                  <w:divBdr>
                    <w:top w:val="none" w:sz="0" w:space="0" w:color="auto"/>
                    <w:left w:val="none" w:sz="0" w:space="0" w:color="auto"/>
                    <w:bottom w:val="none" w:sz="0" w:space="0" w:color="auto"/>
                    <w:right w:val="none" w:sz="0" w:space="0" w:color="auto"/>
                  </w:divBdr>
                  <w:divsChild>
                    <w:div w:id="67492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274142">
      <w:bodyDiv w:val="1"/>
      <w:marLeft w:val="0"/>
      <w:marRight w:val="0"/>
      <w:marTop w:val="0"/>
      <w:marBottom w:val="0"/>
      <w:divBdr>
        <w:top w:val="none" w:sz="0" w:space="0" w:color="auto"/>
        <w:left w:val="none" w:sz="0" w:space="0" w:color="auto"/>
        <w:bottom w:val="none" w:sz="0" w:space="0" w:color="auto"/>
        <w:right w:val="none" w:sz="0" w:space="0" w:color="auto"/>
      </w:divBdr>
      <w:divsChild>
        <w:div w:id="452745458">
          <w:marLeft w:val="0"/>
          <w:marRight w:val="0"/>
          <w:marTop w:val="0"/>
          <w:marBottom w:val="0"/>
          <w:divBdr>
            <w:top w:val="none" w:sz="0" w:space="0" w:color="auto"/>
            <w:left w:val="none" w:sz="0" w:space="0" w:color="auto"/>
            <w:bottom w:val="none" w:sz="0" w:space="0" w:color="auto"/>
            <w:right w:val="none" w:sz="0" w:space="0" w:color="auto"/>
          </w:divBdr>
          <w:divsChild>
            <w:div w:id="316302407">
              <w:marLeft w:val="0"/>
              <w:marRight w:val="0"/>
              <w:marTop w:val="0"/>
              <w:marBottom w:val="0"/>
              <w:divBdr>
                <w:top w:val="none" w:sz="0" w:space="0" w:color="auto"/>
                <w:left w:val="none" w:sz="0" w:space="0" w:color="auto"/>
                <w:bottom w:val="none" w:sz="0" w:space="0" w:color="auto"/>
                <w:right w:val="none" w:sz="0" w:space="0" w:color="auto"/>
              </w:divBdr>
              <w:divsChild>
                <w:div w:id="87793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520517">
      <w:bodyDiv w:val="1"/>
      <w:marLeft w:val="0"/>
      <w:marRight w:val="0"/>
      <w:marTop w:val="0"/>
      <w:marBottom w:val="0"/>
      <w:divBdr>
        <w:top w:val="none" w:sz="0" w:space="0" w:color="auto"/>
        <w:left w:val="none" w:sz="0" w:space="0" w:color="auto"/>
        <w:bottom w:val="none" w:sz="0" w:space="0" w:color="auto"/>
        <w:right w:val="none" w:sz="0" w:space="0" w:color="auto"/>
      </w:divBdr>
    </w:div>
    <w:div w:id="1805393620">
      <w:bodyDiv w:val="1"/>
      <w:marLeft w:val="0"/>
      <w:marRight w:val="0"/>
      <w:marTop w:val="0"/>
      <w:marBottom w:val="0"/>
      <w:divBdr>
        <w:top w:val="none" w:sz="0" w:space="0" w:color="auto"/>
        <w:left w:val="none" w:sz="0" w:space="0" w:color="auto"/>
        <w:bottom w:val="none" w:sz="0" w:space="0" w:color="auto"/>
        <w:right w:val="none" w:sz="0" w:space="0" w:color="auto"/>
      </w:divBdr>
      <w:divsChild>
        <w:div w:id="1664159711">
          <w:marLeft w:val="0"/>
          <w:marRight w:val="0"/>
          <w:marTop w:val="0"/>
          <w:marBottom w:val="0"/>
          <w:divBdr>
            <w:top w:val="none" w:sz="0" w:space="0" w:color="auto"/>
            <w:left w:val="none" w:sz="0" w:space="0" w:color="auto"/>
            <w:bottom w:val="none" w:sz="0" w:space="0" w:color="auto"/>
            <w:right w:val="none" w:sz="0" w:space="0" w:color="auto"/>
          </w:divBdr>
          <w:divsChild>
            <w:div w:id="1843397017">
              <w:marLeft w:val="0"/>
              <w:marRight w:val="0"/>
              <w:marTop w:val="0"/>
              <w:marBottom w:val="0"/>
              <w:divBdr>
                <w:top w:val="none" w:sz="0" w:space="0" w:color="auto"/>
                <w:left w:val="none" w:sz="0" w:space="0" w:color="auto"/>
                <w:bottom w:val="none" w:sz="0" w:space="0" w:color="auto"/>
                <w:right w:val="none" w:sz="0" w:space="0" w:color="auto"/>
              </w:divBdr>
              <w:divsChild>
                <w:div w:id="98431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898168">
      <w:bodyDiv w:val="1"/>
      <w:marLeft w:val="0"/>
      <w:marRight w:val="0"/>
      <w:marTop w:val="0"/>
      <w:marBottom w:val="0"/>
      <w:divBdr>
        <w:top w:val="none" w:sz="0" w:space="0" w:color="auto"/>
        <w:left w:val="none" w:sz="0" w:space="0" w:color="auto"/>
        <w:bottom w:val="none" w:sz="0" w:space="0" w:color="auto"/>
        <w:right w:val="none" w:sz="0" w:space="0" w:color="auto"/>
      </w:divBdr>
    </w:div>
    <w:div w:id="1874342795">
      <w:bodyDiv w:val="1"/>
      <w:marLeft w:val="0"/>
      <w:marRight w:val="0"/>
      <w:marTop w:val="0"/>
      <w:marBottom w:val="0"/>
      <w:divBdr>
        <w:top w:val="none" w:sz="0" w:space="0" w:color="auto"/>
        <w:left w:val="none" w:sz="0" w:space="0" w:color="auto"/>
        <w:bottom w:val="none" w:sz="0" w:space="0" w:color="auto"/>
        <w:right w:val="none" w:sz="0" w:space="0" w:color="auto"/>
      </w:divBdr>
      <w:divsChild>
        <w:div w:id="1317495077">
          <w:marLeft w:val="0"/>
          <w:marRight w:val="0"/>
          <w:marTop w:val="0"/>
          <w:marBottom w:val="0"/>
          <w:divBdr>
            <w:top w:val="none" w:sz="0" w:space="0" w:color="auto"/>
            <w:left w:val="none" w:sz="0" w:space="0" w:color="auto"/>
            <w:bottom w:val="none" w:sz="0" w:space="0" w:color="auto"/>
            <w:right w:val="none" w:sz="0" w:space="0" w:color="auto"/>
          </w:divBdr>
          <w:divsChild>
            <w:div w:id="504589979">
              <w:marLeft w:val="0"/>
              <w:marRight w:val="0"/>
              <w:marTop w:val="0"/>
              <w:marBottom w:val="0"/>
              <w:divBdr>
                <w:top w:val="none" w:sz="0" w:space="0" w:color="auto"/>
                <w:left w:val="none" w:sz="0" w:space="0" w:color="auto"/>
                <w:bottom w:val="none" w:sz="0" w:space="0" w:color="auto"/>
                <w:right w:val="none" w:sz="0" w:space="0" w:color="auto"/>
              </w:divBdr>
              <w:divsChild>
                <w:div w:id="927890268">
                  <w:marLeft w:val="0"/>
                  <w:marRight w:val="0"/>
                  <w:marTop w:val="0"/>
                  <w:marBottom w:val="0"/>
                  <w:divBdr>
                    <w:top w:val="none" w:sz="0" w:space="0" w:color="auto"/>
                    <w:left w:val="none" w:sz="0" w:space="0" w:color="auto"/>
                    <w:bottom w:val="none" w:sz="0" w:space="0" w:color="auto"/>
                    <w:right w:val="none" w:sz="0" w:space="0" w:color="auto"/>
                  </w:divBdr>
                  <w:divsChild>
                    <w:div w:id="152640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Meko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saw.nyu.edu/publications/inscriptions/campa/bibliography/"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3179</TotalTime>
  <Pages>60</Pages>
  <Words>22559</Words>
  <Characters>128588</Characters>
  <Application>Microsoft Office Word</Application>
  <DocSecurity>0</DocSecurity>
  <Lines>1071</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Brockington</dc:creator>
  <cp:keywords/>
  <dc:description/>
  <cp:lastModifiedBy>John Brockington</cp:lastModifiedBy>
  <cp:revision>896</cp:revision>
  <dcterms:created xsi:type="dcterms:W3CDTF">2016-01-01T10:43:00Z</dcterms:created>
  <dcterms:modified xsi:type="dcterms:W3CDTF">2024-11-14T10:36:00Z</dcterms:modified>
</cp:coreProperties>
</file>